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88" w:type="dxa"/>
        <w:tblBorders>
          <w:top w:val="threeDEmboss" w:sz="24" w:space="0" w:color="auto"/>
          <w:left w:val="threeDEmboss" w:sz="24" w:space="0" w:color="auto"/>
          <w:bottom w:val="threeDEmboss" w:sz="24" w:space="0" w:color="auto"/>
          <w:right w:val="threeDEmboss" w:sz="24" w:space="0" w:color="auto"/>
          <w:insideH w:val="single" w:sz="4" w:space="0" w:color="auto"/>
          <w:insideV w:val="single" w:sz="4" w:space="0" w:color="auto"/>
        </w:tblBorders>
        <w:tblLook w:val="01E0" w:firstRow="1" w:lastRow="1" w:firstColumn="1" w:lastColumn="1" w:noHBand="0" w:noVBand="0"/>
      </w:tblPr>
      <w:tblGrid>
        <w:gridCol w:w="8400"/>
      </w:tblGrid>
      <w:tr w:rsidR="00FA2DD2" w:rsidRPr="00881606" w14:paraId="764B6EFB" w14:textId="77777777" w:rsidTr="00804380">
        <w:trPr>
          <w:trHeight w:val="3454"/>
        </w:trPr>
        <w:tc>
          <w:tcPr>
            <w:tcW w:w="8400" w:type="dxa"/>
            <w:tcBorders>
              <w:top w:val="threeDEmboss" w:sz="24" w:space="0" w:color="auto"/>
            </w:tcBorders>
            <w:vAlign w:val="center"/>
          </w:tcPr>
          <w:p w14:paraId="7F3CEF29" w14:textId="77989021" w:rsidR="00FA2DD2" w:rsidRPr="00881606" w:rsidRDefault="00FA2DD2" w:rsidP="00804380">
            <w:pPr>
              <w:pStyle w:val="OECD-Title-page"/>
            </w:pPr>
            <w:bookmarkStart w:id="0" w:name="DocumentNumber"/>
            <w:r w:rsidRPr="00881606">
              <w:t>REGISTRATION REPORT</w:t>
            </w:r>
            <w:r w:rsidRPr="00881606">
              <w:br/>
              <w:t>Part B</w:t>
            </w:r>
          </w:p>
          <w:p w14:paraId="5FAFF3C0" w14:textId="77777777" w:rsidR="00FA2DD2" w:rsidRPr="00881606" w:rsidRDefault="00FA2DD2" w:rsidP="00804380">
            <w:pPr>
              <w:pStyle w:val="StyleOECD-Title-page18pt"/>
            </w:pPr>
          </w:p>
          <w:p w14:paraId="7C26F054" w14:textId="12D6FC12" w:rsidR="00FA2DD2" w:rsidRPr="00881606" w:rsidRDefault="00FA2DD2" w:rsidP="00804380">
            <w:pPr>
              <w:pStyle w:val="StyleOECD-Title-page18pt"/>
            </w:pPr>
            <w:r>
              <w:t xml:space="preserve">Section </w:t>
            </w:r>
            <w:bookmarkEnd w:id="0"/>
            <w:r>
              <w:t xml:space="preserve">1: Identity, </w:t>
            </w:r>
            <w:r w:rsidR="00D30E9F">
              <w:t xml:space="preserve">biological, </w:t>
            </w:r>
            <w:r>
              <w:t>physical and chemical properties, other information</w:t>
            </w:r>
          </w:p>
          <w:p w14:paraId="0607DA39" w14:textId="01C1026B" w:rsidR="00FA2DD2" w:rsidRPr="00881606" w:rsidRDefault="00FA2DD2" w:rsidP="00804380">
            <w:pPr>
              <w:pStyle w:val="OECD-Title-page"/>
            </w:pPr>
            <w:r w:rsidRPr="00881606">
              <w:t>Detailed summary of the risk assessment</w:t>
            </w:r>
          </w:p>
        </w:tc>
      </w:tr>
      <w:tr w:rsidR="00FA2DD2" w:rsidRPr="00881606" w14:paraId="1CB7D91B" w14:textId="77777777" w:rsidTr="00804380">
        <w:trPr>
          <w:trHeight w:val="3479"/>
        </w:trPr>
        <w:tc>
          <w:tcPr>
            <w:tcW w:w="8400" w:type="dxa"/>
            <w:vAlign w:val="center"/>
          </w:tcPr>
          <w:p w14:paraId="02DC7E8B" w14:textId="77E2F9E8" w:rsidR="00454F71" w:rsidRDefault="00FA2DD2" w:rsidP="00804380">
            <w:pPr>
              <w:pStyle w:val="OECD-Title-page"/>
            </w:pPr>
            <w:r w:rsidRPr="00881606">
              <w:t>Product code:</w:t>
            </w:r>
          </w:p>
          <w:p w14:paraId="228CB6AD" w14:textId="392188B6" w:rsidR="00FA2DD2" w:rsidRPr="00881606" w:rsidRDefault="006C2AC9" w:rsidP="00804380">
            <w:pPr>
              <w:pStyle w:val="OECD-Title-page"/>
            </w:pPr>
            <w:r>
              <w:t>Foray</w:t>
            </w:r>
            <w:r w:rsidR="00BB673C">
              <w:rPr>
                <w:vertAlign w:val="superscript"/>
              </w:rPr>
              <w:t>®</w:t>
            </w:r>
            <w:r>
              <w:t xml:space="preserve"> 76B</w:t>
            </w:r>
            <w:r w:rsidR="00560659">
              <w:t xml:space="preserve"> (</w:t>
            </w:r>
            <w:r w:rsidR="007E3F09">
              <w:rPr>
                <w:color w:val="000000"/>
              </w:rPr>
              <w:t>ABG-6431</w:t>
            </w:r>
            <w:r w:rsidR="00560659">
              <w:t>)</w:t>
            </w:r>
          </w:p>
          <w:p w14:paraId="2566CED3" w14:textId="73144AA1" w:rsidR="00454F71" w:rsidRDefault="00FA2DD2" w:rsidP="00804380">
            <w:pPr>
              <w:pStyle w:val="OECD-Title-page"/>
            </w:pPr>
            <w:r w:rsidRPr="00881606">
              <w:t>Active Substance:</w:t>
            </w:r>
          </w:p>
          <w:p w14:paraId="7A194F57" w14:textId="0AD34E70" w:rsidR="00560659" w:rsidRDefault="00560659" w:rsidP="00804380">
            <w:pPr>
              <w:pStyle w:val="OECD-Title-page"/>
            </w:pPr>
            <w:r w:rsidRPr="000F3A91">
              <w:rPr>
                <w:i/>
                <w:iCs/>
              </w:rPr>
              <w:t>Bacillus thuringiensis</w:t>
            </w:r>
            <w:r>
              <w:t xml:space="preserve"> subsp.</w:t>
            </w:r>
            <w:r w:rsidR="00454F71">
              <w:t xml:space="preserve"> </w:t>
            </w:r>
            <w:proofErr w:type="spellStart"/>
            <w:r w:rsidRPr="000F3A91">
              <w:rPr>
                <w:i/>
                <w:iCs/>
              </w:rPr>
              <w:t>kurstaki</w:t>
            </w:r>
            <w:proofErr w:type="spellEnd"/>
            <w:r>
              <w:t xml:space="preserve"> strain ABTS-351</w:t>
            </w:r>
          </w:p>
          <w:p w14:paraId="76BBC66A" w14:textId="648683AF" w:rsidR="00FA2DD2" w:rsidRPr="00881606" w:rsidRDefault="00FD7EED" w:rsidP="00804380">
            <w:pPr>
              <w:pStyle w:val="OECD-Title-page"/>
            </w:pPr>
            <w:r>
              <w:t>206.5</w:t>
            </w:r>
            <w:r w:rsidR="00560659">
              <w:t xml:space="preserve"> g/</w:t>
            </w:r>
            <w:r w:rsidR="0047125C">
              <w:t>L</w:t>
            </w:r>
          </w:p>
        </w:tc>
      </w:tr>
      <w:tr w:rsidR="00FA2DD2" w:rsidRPr="00881606" w14:paraId="6E7DFFC1" w14:textId="77777777" w:rsidTr="00804380">
        <w:trPr>
          <w:trHeight w:val="1956"/>
        </w:trPr>
        <w:tc>
          <w:tcPr>
            <w:tcW w:w="8400" w:type="dxa"/>
            <w:vAlign w:val="center"/>
          </w:tcPr>
          <w:p w14:paraId="054BFBE3" w14:textId="1E2E4113" w:rsidR="00FA2DD2" w:rsidRPr="00881606" w:rsidRDefault="00FA2DD2" w:rsidP="00804380">
            <w:pPr>
              <w:pStyle w:val="OECD-Title-page"/>
            </w:pPr>
            <w:r>
              <w:t>Central Zone</w:t>
            </w:r>
          </w:p>
          <w:p w14:paraId="1BD8FD66" w14:textId="1776AEFD" w:rsidR="00FA2DD2" w:rsidRPr="00881606" w:rsidRDefault="4741C0CA" w:rsidP="00804380">
            <w:pPr>
              <w:pStyle w:val="OECD-Title-page"/>
            </w:pPr>
            <w:r>
              <w:t>(</w:t>
            </w:r>
            <w:proofErr w:type="spellStart"/>
            <w:r>
              <w:t>zRMS</w:t>
            </w:r>
            <w:proofErr w:type="spellEnd"/>
            <w:r>
              <w:t>: Poland)</w:t>
            </w:r>
          </w:p>
        </w:tc>
      </w:tr>
      <w:tr w:rsidR="00FA2DD2" w:rsidRPr="00881606" w14:paraId="6B629E4C" w14:textId="77777777" w:rsidTr="00804380">
        <w:trPr>
          <w:trHeight w:val="1801"/>
        </w:trPr>
        <w:tc>
          <w:tcPr>
            <w:tcW w:w="8400" w:type="dxa"/>
            <w:vAlign w:val="center"/>
          </w:tcPr>
          <w:p w14:paraId="35DFF263" w14:textId="77777777" w:rsidR="00FA2DD2" w:rsidRPr="00881606" w:rsidRDefault="00FA2DD2" w:rsidP="00804380">
            <w:pPr>
              <w:pStyle w:val="OECD-Title-page"/>
            </w:pPr>
            <w:r w:rsidRPr="00881606">
              <w:t>CORE ASSESSMENT</w:t>
            </w:r>
          </w:p>
        </w:tc>
      </w:tr>
      <w:tr w:rsidR="00FA2DD2" w:rsidRPr="00B06B16" w14:paraId="29F5B888" w14:textId="77777777" w:rsidTr="00804380">
        <w:trPr>
          <w:trHeight w:val="2356"/>
        </w:trPr>
        <w:tc>
          <w:tcPr>
            <w:tcW w:w="8400" w:type="dxa"/>
            <w:tcBorders>
              <w:bottom w:val="threeDEmboss" w:sz="24" w:space="0" w:color="auto"/>
            </w:tcBorders>
            <w:vAlign w:val="center"/>
          </w:tcPr>
          <w:p w14:paraId="415FBDC0" w14:textId="78733A6D" w:rsidR="00FA2DD2" w:rsidRPr="00881606" w:rsidRDefault="00FA2DD2" w:rsidP="00804380">
            <w:pPr>
              <w:pStyle w:val="OECD-Title-page"/>
            </w:pPr>
            <w:r w:rsidRPr="00881606">
              <w:t xml:space="preserve">Applicant: </w:t>
            </w:r>
            <w:r w:rsidR="00D407D4">
              <w:t>XXXX</w:t>
            </w:r>
          </w:p>
          <w:p w14:paraId="6FA7D8E8" w14:textId="42A00CCD" w:rsidR="00FA2DD2" w:rsidRDefault="00FA2DD2" w:rsidP="00804380">
            <w:pPr>
              <w:pStyle w:val="OECD-Title-page"/>
            </w:pPr>
            <w:r w:rsidRPr="00881606">
              <w:t xml:space="preserve">Submission Date: </w:t>
            </w:r>
            <w:r w:rsidR="00B06B16">
              <w:t>August</w:t>
            </w:r>
            <w:r w:rsidR="00E7591C">
              <w:t xml:space="preserve"> </w:t>
            </w:r>
            <w:r w:rsidR="00F96921">
              <w:t>2023</w:t>
            </w:r>
          </w:p>
          <w:p w14:paraId="6A085A9F" w14:textId="77777777" w:rsidR="00804380" w:rsidRDefault="00804380" w:rsidP="00804380">
            <w:pPr>
              <w:pStyle w:val="OECD-Title-page"/>
            </w:pPr>
            <w:r>
              <w:rPr>
                <w:szCs w:val="32"/>
                <w:lang w:val="fr-FR" w:eastAsia="de-DE"/>
              </w:rPr>
              <w:t>Evaluation</w:t>
            </w:r>
            <w:r w:rsidRPr="00FA6C2C">
              <w:rPr>
                <w:szCs w:val="32"/>
                <w:lang w:val="fr-FR" w:eastAsia="de-DE"/>
              </w:rPr>
              <w:t xml:space="preserve"> date: </w:t>
            </w:r>
            <w:r w:rsidRPr="007D5516">
              <w:rPr>
                <w:szCs w:val="32"/>
                <w:lang w:val="fr-FR" w:eastAsia="de-DE"/>
              </w:rPr>
              <w:t>Ma</w:t>
            </w:r>
            <w:r>
              <w:rPr>
                <w:szCs w:val="32"/>
                <w:lang w:val="fr-FR" w:eastAsia="de-DE"/>
              </w:rPr>
              <w:t>y</w:t>
            </w:r>
            <w:r w:rsidRPr="007D5516">
              <w:rPr>
                <w:szCs w:val="32"/>
                <w:lang w:val="fr-FR" w:eastAsia="de-DE"/>
              </w:rPr>
              <w:t xml:space="preserve"> 2024</w:t>
            </w:r>
          </w:p>
          <w:p w14:paraId="10FF3735" w14:textId="3BECB8B6" w:rsidR="00D931E1" w:rsidRPr="00B06B16" w:rsidRDefault="00804380" w:rsidP="00804380">
            <w:pPr>
              <w:jc w:val="center"/>
              <w:rPr>
                <w:sz w:val="32"/>
                <w:szCs w:val="32"/>
                <w:lang w:val="fr-FR"/>
              </w:rPr>
            </w:pPr>
            <w:r w:rsidRPr="00FA6C2C">
              <w:rPr>
                <w:b/>
                <w:sz w:val="32"/>
                <w:szCs w:val="32"/>
                <w:lang w:val="fr-FR" w:eastAsia="de-DE"/>
              </w:rPr>
              <w:t xml:space="preserve">MS Finalisation date: </w:t>
            </w:r>
            <w:r w:rsidR="007C5EC5">
              <w:rPr>
                <w:b/>
                <w:sz w:val="32"/>
                <w:szCs w:val="32"/>
                <w:lang w:val="fr-FR" w:eastAsia="de-DE"/>
              </w:rPr>
              <w:t>September 2024</w:t>
            </w:r>
          </w:p>
        </w:tc>
      </w:tr>
    </w:tbl>
    <w:p w14:paraId="3567C877" w14:textId="77777777" w:rsidR="00A15BC6" w:rsidRPr="00B06B16" w:rsidRDefault="00A15BC6">
      <w:pPr>
        <w:rPr>
          <w:lang w:val="fr-FR"/>
        </w:rPr>
        <w:sectPr w:rsidR="00A15BC6" w:rsidRPr="00B06B16">
          <w:headerReference w:type="default" r:id="rId11"/>
          <w:footerReference w:type="default" r:id="rId12"/>
          <w:pgSz w:w="11907" w:h="16840" w:code="9"/>
          <w:pgMar w:top="1418" w:right="1134" w:bottom="1418" w:left="1418" w:header="709" w:footer="709" w:gutter="0"/>
          <w:pgNumType w:start="1"/>
          <w:cols w:space="720"/>
        </w:sectPr>
      </w:pPr>
    </w:p>
    <w:p w14:paraId="78687F82" w14:textId="77777777" w:rsidR="00804380" w:rsidRDefault="00804380" w:rsidP="009D255C">
      <w:pPr>
        <w:widowControl w:val="0"/>
        <w:tabs>
          <w:tab w:val="clear" w:pos="720"/>
        </w:tabs>
        <w:spacing w:before="120" w:after="120"/>
        <w:jc w:val="center"/>
        <w:rPr>
          <w:b/>
          <w:sz w:val="36"/>
          <w:szCs w:val="22"/>
          <w:lang w:eastAsia="de-DE"/>
        </w:rPr>
      </w:pPr>
    </w:p>
    <w:p w14:paraId="6A70C050" w14:textId="2887AF9A" w:rsidR="009D255C" w:rsidRPr="00804380" w:rsidRDefault="009D255C" w:rsidP="009D255C">
      <w:pPr>
        <w:widowControl w:val="0"/>
        <w:tabs>
          <w:tab w:val="clear" w:pos="720"/>
        </w:tabs>
        <w:spacing w:before="120" w:after="120"/>
        <w:jc w:val="center"/>
        <w:rPr>
          <w:bCs/>
          <w:sz w:val="36"/>
          <w:szCs w:val="22"/>
          <w:lang w:eastAsia="de-DE"/>
        </w:rPr>
      </w:pPr>
      <w:r w:rsidRPr="00804380">
        <w:rPr>
          <w:bCs/>
          <w:sz w:val="36"/>
          <w:szCs w:val="22"/>
          <w:lang w:eastAsia="de-DE"/>
        </w:rP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9D255C" w:rsidRPr="009D255C" w14:paraId="04ED5ED6" w14:textId="77777777" w:rsidTr="0075704B">
        <w:tc>
          <w:tcPr>
            <w:tcW w:w="796" w:type="pct"/>
            <w:shd w:val="clear" w:color="auto" w:fill="auto"/>
          </w:tcPr>
          <w:p w14:paraId="028EA644" w14:textId="77777777" w:rsidR="009D255C" w:rsidRPr="009D255C" w:rsidRDefault="009D255C" w:rsidP="009D255C">
            <w:pPr>
              <w:keepNext/>
              <w:keepLines/>
              <w:widowControl w:val="0"/>
              <w:tabs>
                <w:tab w:val="clear" w:pos="720"/>
              </w:tabs>
              <w:spacing w:before="60" w:after="60"/>
              <w:jc w:val="center"/>
              <w:rPr>
                <w:b/>
                <w:sz w:val="20"/>
                <w:szCs w:val="20"/>
                <w:lang w:eastAsia="de-DE"/>
              </w:rPr>
            </w:pPr>
            <w:r w:rsidRPr="009D255C">
              <w:rPr>
                <w:b/>
                <w:sz w:val="20"/>
                <w:szCs w:val="20"/>
                <w:lang w:eastAsia="de-DE"/>
              </w:rPr>
              <w:t>When</w:t>
            </w:r>
          </w:p>
        </w:tc>
        <w:tc>
          <w:tcPr>
            <w:tcW w:w="4204" w:type="pct"/>
            <w:shd w:val="clear" w:color="auto" w:fill="auto"/>
          </w:tcPr>
          <w:p w14:paraId="358D3314" w14:textId="77777777" w:rsidR="009D255C" w:rsidRPr="009D255C" w:rsidRDefault="009D255C" w:rsidP="009D255C">
            <w:pPr>
              <w:keepNext/>
              <w:keepLines/>
              <w:widowControl w:val="0"/>
              <w:tabs>
                <w:tab w:val="clear" w:pos="720"/>
              </w:tabs>
              <w:spacing w:before="60" w:after="60"/>
              <w:jc w:val="center"/>
              <w:rPr>
                <w:b/>
                <w:sz w:val="20"/>
                <w:szCs w:val="20"/>
                <w:lang w:eastAsia="de-DE"/>
              </w:rPr>
            </w:pPr>
            <w:r w:rsidRPr="009D255C">
              <w:rPr>
                <w:b/>
                <w:sz w:val="20"/>
                <w:szCs w:val="20"/>
                <w:lang w:eastAsia="de-DE"/>
              </w:rPr>
              <w:t>What</w:t>
            </w:r>
          </w:p>
        </w:tc>
      </w:tr>
      <w:tr w:rsidR="009D255C" w:rsidRPr="009D255C" w14:paraId="6285DD1D" w14:textId="77777777" w:rsidTr="0075704B">
        <w:tc>
          <w:tcPr>
            <w:tcW w:w="796" w:type="pct"/>
            <w:shd w:val="clear" w:color="auto" w:fill="auto"/>
          </w:tcPr>
          <w:p w14:paraId="215BF6AF" w14:textId="131E576E" w:rsidR="009D255C" w:rsidRPr="009D255C" w:rsidRDefault="00B06B16" w:rsidP="009D255C">
            <w:pPr>
              <w:widowControl w:val="0"/>
              <w:tabs>
                <w:tab w:val="clear" w:pos="720"/>
              </w:tabs>
              <w:spacing w:after="0"/>
              <w:rPr>
                <w:sz w:val="20"/>
                <w:szCs w:val="22"/>
                <w:lang w:eastAsia="de-DE"/>
              </w:rPr>
            </w:pPr>
            <w:r>
              <w:rPr>
                <w:noProof/>
                <w:sz w:val="20"/>
                <w:szCs w:val="22"/>
                <w:lang w:val="en-US" w:eastAsia="de-DE"/>
              </w:rPr>
              <w:t>August</w:t>
            </w:r>
            <w:r w:rsidR="009D255C" w:rsidRPr="009D255C">
              <w:rPr>
                <w:noProof/>
                <w:sz w:val="20"/>
                <w:szCs w:val="22"/>
                <w:lang w:val="en-US" w:eastAsia="de-DE"/>
              </w:rPr>
              <w:t xml:space="preserve"> 2023</w:t>
            </w:r>
          </w:p>
        </w:tc>
        <w:tc>
          <w:tcPr>
            <w:tcW w:w="4204" w:type="pct"/>
            <w:shd w:val="clear" w:color="auto" w:fill="auto"/>
          </w:tcPr>
          <w:p w14:paraId="6013613A" w14:textId="77777777" w:rsidR="009D255C" w:rsidRPr="009D255C" w:rsidRDefault="009D255C" w:rsidP="009D255C">
            <w:pPr>
              <w:widowControl w:val="0"/>
              <w:tabs>
                <w:tab w:val="clear" w:pos="720"/>
              </w:tabs>
              <w:spacing w:after="0"/>
              <w:rPr>
                <w:sz w:val="20"/>
                <w:szCs w:val="22"/>
                <w:lang w:eastAsia="de-DE"/>
              </w:rPr>
            </w:pPr>
            <w:r w:rsidRPr="009D255C">
              <w:rPr>
                <w:noProof/>
                <w:sz w:val="20"/>
                <w:szCs w:val="22"/>
                <w:lang w:val="en-US" w:eastAsia="de-DE"/>
              </w:rPr>
              <w:t>Initial version submitted by the applicant for Art. 43</w:t>
            </w:r>
          </w:p>
        </w:tc>
      </w:tr>
      <w:tr w:rsidR="00804380" w:rsidRPr="009D255C" w14:paraId="1D5FD489" w14:textId="77777777" w:rsidTr="00804380">
        <w:tc>
          <w:tcPr>
            <w:tcW w:w="796" w:type="pct"/>
            <w:shd w:val="clear" w:color="auto" w:fill="D9D9D9" w:themeFill="background1" w:themeFillShade="D9"/>
          </w:tcPr>
          <w:p w14:paraId="448082B8" w14:textId="3533F936" w:rsidR="00804380" w:rsidRPr="009D255C" w:rsidRDefault="00804380" w:rsidP="00804380">
            <w:pPr>
              <w:widowControl w:val="0"/>
              <w:tabs>
                <w:tab w:val="clear" w:pos="720"/>
              </w:tabs>
              <w:spacing w:after="0"/>
              <w:rPr>
                <w:sz w:val="20"/>
                <w:szCs w:val="22"/>
                <w:lang w:eastAsia="de-DE"/>
              </w:rPr>
            </w:pPr>
            <w:r>
              <w:rPr>
                <w:sz w:val="20"/>
                <w:szCs w:val="22"/>
                <w:lang w:eastAsia="de-DE"/>
              </w:rPr>
              <w:t>May 2024</w:t>
            </w:r>
          </w:p>
        </w:tc>
        <w:tc>
          <w:tcPr>
            <w:tcW w:w="4204" w:type="pct"/>
            <w:shd w:val="clear" w:color="auto" w:fill="D9D9D9" w:themeFill="background1" w:themeFillShade="D9"/>
          </w:tcPr>
          <w:p w14:paraId="112396E0" w14:textId="25EC554D" w:rsidR="00804380" w:rsidRPr="009D255C" w:rsidRDefault="00804380" w:rsidP="00804380">
            <w:pPr>
              <w:widowControl w:val="0"/>
              <w:tabs>
                <w:tab w:val="clear" w:pos="720"/>
              </w:tabs>
              <w:spacing w:after="0"/>
              <w:rPr>
                <w:sz w:val="20"/>
                <w:szCs w:val="22"/>
                <w:lang w:eastAsia="de-DE"/>
              </w:rPr>
            </w:pPr>
            <w:r>
              <w:rPr>
                <w:sz w:val="20"/>
                <w:szCs w:val="22"/>
                <w:lang w:eastAsia="de-DE"/>
              </w:rPr>
              <w:t xml:space="preserve">Version evaluated by </w:t>
            </w:r>
            <w:proofErr w:type="spellStart"/>
            <w:r>
              <w:rPr>
                <w:sz w:val="20"/>
                <w:szCs w:val="22"/>
                <w:lang w:eastAsia="de-DE"/>
              </w:rPr>
              <w:t>zRMS</w:t>
            </w:r>
            <w:proofErr w:type="spellEnd"/>
            <w:r>
              <w:rPr>
                <w:sz w:val="20"/>
                <w:szCs w:val="22"/>
                <w:lang w:eastAsia="de-DE"/>
              </w:rPr>
              <w:t xml:space="preserve"> PL</w:t>
            </w:r>
          </w:p>
        </w:tc>
      </w:tr>
      <w:tr w:rsidR="009D255C" w:rsidRPr="009D255C" w14:paraId="154E49B7" w14:textId="77777777" w:rsidTr="007C5EC5">
        <w:tc>
          <w:tcPr>
            <w:tcW w:w="796" w:type="pct"/>
            <w:shd w:val="clear" w:color="auto" w:fill="95B3D7" w:themeFill="accent1" w:themeFillTint="99"/>
          </w:tcPr>
          <w:p w14:paraId="0069585A" w14:textId="63CF9DD4" w:rsidR="009D255C" w:rsidRPr="007C5EC5" w:rsidRDefault="00422311" w:rsidP="009D255C">
            <w:pPr>
              <w:widowControl w:val="0"/>
              <w:tabs>
                <w:tab w:val="clear" w:pos="720"/>
              </w:tabs>
              <w:spacing w:after="0"/>
              <w:rPr>
                <w:sz w:val="20"/>
                <w:szCs w:val="22"/>
                <w:lang w:eastAsia="de-DE"/>
              </w:rPr>
            </w:pPr>
            <w:r w:rsidRPr="007C5EC5">
              <w:rPr>
                <w:sz w:val="20"/>
                <w:szCs w:val="22"/>
                <w:lang w:eastAsia="de-DE"/>
              </w:rPr>
              <w:t>September 2024</w:t>
            </w:r>
          </w:p>
        </w:tc>
        <w:tc>
          <w:tcPr>
            <w:tcW w:w="4204" w:type="pct"/>
            <w:shd w:val="clear" w:color="auto" w:fill="95B3D7" w:themeFill="accent1" w:themeFillTint="99"/>
          </w:tcPr>
          <w:p w14:paraId="646F1A3C" w14:textId="0C16F16A" w:rsidR="009D255C" w:rsidRPr="007C5EC5" w:rsidRDefault="00422311" w:rsidP="009D255C">
            <w:pPr>
              <w:widowControl w:val="0"/>
              <w:tabs>
                <w:tab w:val="clear" w:pos="720"/>
              </w:tabs>
              <w:spacing w:after="0"/>
              <w:rPr>
                <w:sz w:val="20"/>
                <w:szCs w:val="22"/>
                <w:lang w:eastAsia="de-DE"/>
              </w:rPr>
            </w:pPr>
            <w:r w:rsidRPr="007C5EC5">
              <w:rPr>
                <w:sz w:val="20"/>
                <w:szCs w:val="22"/>
                <w:lang w:eastAsia="de-DE"/>
              </w:rPr>
              <w:t xml:space="preserve">Updated by </w:t>
            </w:r>
            <w:proofErr w:type="spellStart"/>
            <w:r w:rsidRPr="007C5EC5">
              <w:rPr>
                <w:sz w:val="20"/>
                <w:szCs w:val="22"/>
                <w:lang w:eastAsia="de-DE"/>
              </w:rPr>
              <w:t>zRMS</w:t>
            </w:r>
            <w:proofErr w:type="spellEnd"/>
          </w:p>
        </w:tc>
      </w:tr>
      <w:tr w:rsidR="009D255C" w:rsidRPr="009D255C" w14:paraId="77B0BF24" w14:textId="77777777" w:rsidTr="0075704B">
        <w:tc>
          <w:tcPr>
            <w:tcW w:w="796" w:type="pct"/>
            <w:shd w:val="clear" w:color="auto" w:fill="auto"/>
          </w:tcPr>
          <w:p w14:paraId="776EB224" w14:textId="77777777" w:rsidR="009D255C" w:rsidRPr="009D255C" w:rsidRDefault="009D255C" w:rsidP="009D255C">
            <w:pPr>
              <w:widowControl w:val="0"/>
              <w:tabs>
                <w:tab w:val="clear" w:pos="720"/>
              </w:tabs>
              <w:spacing w:after="0"/>
              <w:rPr>
                <w:sz w:val="20"/>
                <w:szCs w:val="22"/>
                <w:lang w:eastAsia="de-DE"/>
              </w:rPr>
            </w:pPr>
          </w:p>
        </w:tc>
        <w:tc>
          <w:tcPr>
            <w:tcW w:w="4204" w:type="pct"/>
            <w:shd w:val="clear" w:color="auto" w:fill="auto"/>
          </w:tcPr>
          <w:p w14:paraId="6CB505E9" w14:textId="77777777" w:rsidR="009D255C" w:rsidRPr="009D255C" w:rsidRDefault="009D255C" w:rsidP="009D255C">
            <w:pPr>
              <w:widowControl w:val="0"/>
              <w:tabs>
                <w:tab w:val="clear" w:pos="720"/>
              </w:tabs>
              <w:spacing w:after="0"/>
              <w:rPr>
                <w:sz w:val="20"/>
                <w:szCs w:val="22"/>
                <w:lang w:eastAsia="de-DE"/>
              </w:rPr>
            </w:pPr>
          </w:p>
        </w:tc>
      </w:tr>
    </w:tbl>
    <w:p w14:paraId="52B50FCC" w14:textId="77777777" w:rsidR="00FA2DD2" w:rsidRDefault="00FA2DD2"/>
    <w:p w14:paraId="3B90255E" w14:textId="77777777" w:rsidR="006F41E0" w:rsidRPr="00881606" w:rsidRDefault="006F41E0">
      <w:pPr>
        <w:sectPr w:rsidR="006F41E0" w:rsidRPr="00881606" w:rsidSect="002B3F1E">
          <w:pgSz w:w="11907" w:h="16840" w:code="9"/>
          <w:pgMar w:top="1418" w:right="1134" w:bottom="1418" w:left="1418" w:header="709" w:footer="709" w:gutter="0"/>
          <w:cols w:space="720"/>
        </w:sectPr>
      </w:pPr>
    </w:p>
    <w:p w14:paraId="23F66A81" w14:textId="77777777" w:rsidR="00FA2DD2" w:rsidRPr="00881606" w:rsidRDefault="00FA2DD2" w:rsidP="008574B7">
      <w:pPr>
        <w:pStyle w:val="OECD-Title-page"/>
      </w:pPr>
      <w:bookmarkStart w:id="2" w:name="Contents"/>
      <w:r w:rsidRPr="00881606">
        <w:lastRenderedPageBreak/>
        <w:t>Table of Contents</w:t>
      </w:r>
    </w:p>
    <w:p w14:paraId="438F4E5D" w14:textId="3D2A3665" w:rsidR="009C3E34" w:rsidRPr="006C1D0B" w:rsidRDefault="00FA2DD2" w:rsidP="00173FC6">
      <w:pPr>
        <w:pStyle w:val="Spistreci1"/>
        <w:spacing w:before="0"/>
        <w:rPr>
          <w:rFonts w:eastAsiaTheme="minorEastAsia"/>
          <w:b w:val="0"/>
          <w:kern w:val="2"/>
          <w:sz w:val="22"/>
          <w:szCs w:val="22"/>
          <w:lang w:val="en-US"/>
          <w14:ligatures w14:val="standardContextual"/>
        </w:rPr>
      </w:pPr>
      <w:r w:rsidRPr="006C1D0B">
        <w:rPr>
          <w:sz w:val="22"/>
          <w:szCs w:val="22"/>
        </w:rPr>
        <w:fldChar w:fldCharType="begin"/>
      </w:r>
      <w:r w:rsidRPr="006C1D0B">
        <w:rPr>
          <w:sz w:val="22"/>
          <w:szCs w:val="22"/>
        </w:rPr>
        <w:instrText xml:space="preserve"> TOC \h \z \t "OECD-HeadLine 1,1" </w:instrText>
      </w:r>
      <w:r w:rsidRPr="006C1D0B">
        <w:rPr>
          <w:sz w:val="22"/>
          <w:szCs w:val="22"/>
        </w:rPr>
        <w:fldChar w:fldCharType="separate"/>
      </w:r>
      <w:hyperlink w:anchor="_Toc142479993" w:history="1">
        <w:r w:rsidR="009C3E34" w:rsidRPr="006C1D0B">
          <w:rPr>
            <w:rStyle w:val="Hipercze"/>
            <w:sz w:val="22"/>
            <w:szCs w:val="22"/>
          </w:rPr>
          <w:t>INTRODUCTION ON THE IDENTITY OF THE MICROBIAL PEST CONTROL AGENT</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_Toc142479993 \h </w:instrText>
        </w:r>
        <w:r w:rsidR="009C3E34" w:rsidRPr="006C1D0B">
          <w:rPr>
            <w:webHidden/>
            <w:sz w:val="22"/>
            <w:szCs w:val="22"/>
          </w:rPr>
        </w:r>
        <w:r w:rsidR="009C3E34" w:rsidRPr="006C1D0B">
          <w:rPr>
            <w:webHidden/>
            <w:sz w:val="22"/>
            <w:szCs w:val="22"/>
          </w:rPr>
          <w:fldChar w:fldCharType="separate"/>
        </w:r>
        <w:r w:rsidR="006C1D0B">
          <w:rPr>
            <w:webHidden/>
            <w:sz w:val="22"/>
            <w:szCs w:val="22"/>
          </w:rPr>
          <w:t>7</w:t>
        </w:r>
        <w:r w:rsidR="009C3E34" w:rsidRPr="006C1D0B">
          <w:rPr>
            <w:webHidden/>
            <w:sz w:val="22"/>
            <w:szCs w:val="22"/>
          </w:rPr>
          <w:fldChar w:fldCharType="end"/>
        </w:r>
      </w:hyperlink>
    </w:p>
    <w:p w14:paraId="6BBE1580" w14:textId="5BD9CFA1"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79994" w:history="1">
        <w:r w:rsidR="009C3E34" w:rsidRPr="006C1D0B">
          <w:rPr>
            <w:rStyle w:val="Hipercze"/>
            <w:sz w:val="22"/>
            <w:szCs w:val="22"/>
          </w:rPr>
          <w:t>IIIM 1</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IDENTITY OF THE MICROBIAL PEST CONTROL PRODUCT</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_Toc142479994 \h </w:instrText>
        </w:r>
        <w:r w:rsidR="009C3E34" w:rsidRPr="006C1D0B">
          <w:rPr>
            <w:webHidden/>
            <w:sz w:val="22"/>
            <w:szCs w:val="22"/>
          </w:rPr>
        </w:r>
        <w:r w:rsidR="009C3E34" w:rsidRPr="006C1D0B">
          <w:rPr>
            <w:webHidden/>
            <w:sz w:val="22"/>
            <w:szCs w:val="22"/>
          </w:rPr>
          <w:fldChar w:fldCharType="separate"/>
        </w:r>
        <w:r w:rsidR="006C1D0B">
          <w:rPr>
            <w:webHidden/>
            <w:sz w:val="22"/>
            <w:szCs w:val="22"/>
          </w:rPr>
          <w:t>11</w:t>
        </w:r>
        <w:r w:rsidR="009C3E34" w:rsidRPr="006C1D0B">
          <w:rPr>
            <w:webHidden/>
            <w:sz w:val="22"/>
            <w:szCs w:val="22"/>
          </w:rPr>
          <w:fldChar w:fldCharType="end"/>
        </w:r>
      </w:hyperlink>
    </w:p>
    <w:p w14:paraId="764BC6C8" w14:textId="12406EDF"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79995" w:history="1">
        <w:r w:rsidR="009C3E34" w:rsidRPr="006C1D0B">
          <w:rPr>
            <w:rStyle w:val="Hipercze"/>
            <w:sz w:val="22"/>
            <w:szCs w:val="22"/>
          </w:rPr>
          <w:t>IIIM 1.1</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Applicant</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_Toc142479995 \h </w:instrText>
        </w:r>
        <w:r w:rsidR="009C3E34" w:rsidRPr="006C1D0B">
          <w:rPr>
            <w:webHidden/>
            <w:sz w:val="22"/>
            <w:szCs w:val="22"/>
          </w:rPr>
        </w:r>
        <w:r w:rsidR="009C3E34" w:rsidRPr="006C1D0B">
          <w:rPr>
            <w:webHidden/>
            <w:sz w:val="22"/>
            <w:szCs w:val="22"/>
          </w:rPr>
          <w:fldChar w:fldCharType="separate"/>
        </w:r>
        <w:r w:rsidR="006C1D0B">
          <w:rPr>
            <w:webHidden/>
            <w:sz w:val="22"/>
            <w:szCs w:val="22"/>
          </w:rPr>
          <w:t>11</w:t>
        </w:r>
        <w:r w:rsidR="009C3E34" w:rsidRPr="006C1D0B">
          <w:rPr>
            <w:webHidden/>
            <w:sz w:val="22"/>
            <w:szCs w:val="22"/>
          </w:rPr>
          <w:fldChar w:fldCharType="end"/>
        </w:r>
      </w:hyperlink>
    </w:p>
    <w:p w14:paraId="5415ED74" w14:textId="27E134FE"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79996" w:history="1">
        <w:r w:rsidR="009C3E34" w:rsidRPr="006C1D0B">
          <w:rPr>
            <w:rStyle w:val="Hipercze"/>
            <w:sz w:val="22"/>
            <w:szCs w:val="22"/>
          </w:rPr>
          <w:t>IIIM 1.2</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Manufacturer(s) of the preparation, producer of the microbial pest control agent</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_Toc142479996 \h </w:instrText>
        </w:r>
        <w:r w:rsidR="009C3E34" w:rsidRPr="006C1D0B">
          <w:rPr>
            <w:webHidden/>
            <w:sz w:val="22"/>
            <w:szCs w:val="22"/>
          </w:rPr>
        </w:r>
        <w:r w:rsidR="009C3E34" w:rsidRPr="006C1D0B">
          <w:rPr>
            <w:webHidden/>
            <w:sz w:val="22"/>
            <w:szCs w:val="22"/>
          </w:rPr>
          <w:fldChar w:fldCharType="separate"/>
        </w:r>
        <w:r w:rsidR="006C1D0B">
          <w:rPr>
            <w:webHidden/>
            <w:sz w:val="22"/>
            <w:szCs w:val="22"/>
          </w:rPr>
          <w:t>11</w:t>
        </w:r>
        <w:r w:rsidR="009C3E34" w:rsidRPr="006C1D0B">
          <w:rPr>
            <w:webHidden/>
            <w:sz w:val="22"/>
            <w:szCs w:val="22"/>
          </w:rPr>
          <w:fldChar w:fldCharType="end"/>
        </w:r>
      </w:hyperlink>
    </w:p>
    <w:p w14:paraId="68434C49" w14:textId="7E44E881"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79997" w:history="1">
        <w:r w:rsidR="009C3E34" w:rsidRPr="006C1D0B">
          <w:rPr>
            <w:rStyle w:val="Hipercze"/>
            <w:sz w:val="22"/>
            <w:szCs w:val="22"/>
          </w:rPr>
          <w:t>IIIM 1.2.1</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Manufacturer(s) of the preparation</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_Toc142479997 \h </w:instrText>
        </w:r>
        <w:r w:rsidR="009C3E34" w:rsidRPr="006C1D0B">
          <w:rPr>
            <w:webHidden/>
            <w:sz w:val="22"/>
            <w:szCs w:val="22"/>
          </w:rPr>
        </w:r>
        <w:r w:rsidR="009C3E34" w:rsidRPr="006C1D0B">
          <w:rPr>
            <w:webHidden/>
            <w:sz w:val="22"/>
            <w:szCs w:val="22"/>
          </w:rPr>
          <w:fldChar w:fldCharType="separate"/>
        </w:r>
        <w:r w:rsidR="006C1D0B">
          <w:rPr>
            <w:webHidden/>
            <w:sz w:val="22"/>
            <w:szCs w:val="22"/>
          </w:rPr>
          <w:t>11</w:t>
        </w:r>
        <w:r w:rsidR="009C3E34" w:rsidRPr="006C1D0B">
          <w:rPr>
            <w:webHidden/>
            <w:sz w:val="22"/>
            <w:szCs w:val="22"/>
          </w:rPr>
          <w:fldChar w:fldCharType="end"/>
        </w:r>
      </w:hyperlink>
    </w:p>
    <w:p w14:paraId="78D281DB" w14:textId="6D7A5170"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79998" w:history="1">
        <w:r w:rsidR="009C3E34" w:rsidRPr="006C1D0B">
          <w:rPr>
            <w:rStyle w:val="Hipercze"/>
            <w:sz w:val="22"/>
            <w:szCs w:val="22"/>
          </w:rPr>
          <w:t>IIIM 1.2.2</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Producer of the microbial pest control agent</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_Toc142479998 \h </w:instrText>
        </w:r>
        <w:r w:rsidR="009C3E34" w:rsidRPr="006C1D0B">
          <w:rPr>
            <w:webHidden/>
            <w:sz w:val="22"/>
            <w:szCs w:val="22"/>
          </w:rPr>
        </w:r>
        <w:r w:rsidR="009C3E34" w:rsidRPr="006C1D0B">
          <w:rPr>
            <w:webHidden/>
            <w:sz w:val="22"/>
            <w:szCs w:val="22"/>
          </w:rPr>
          <w:fldChar w:fldCharType="separate"/>
        </w:r>
        <w:r w:rsidR="006C1D0B">
          <w:rPr>
            <w:webHidden/>
            <w:sz w:val="22"/>
            <w:szCs w:val="22"/>
          </w:rPr>
          <w:t>11</w:t>
        </w:r>
        <w:r w:rsidR="009C3E34" w:rsidRPr="006C1D0B">
          <w:rPr>
            <w:webHidden/>
            <w:sz w:val="22"/>
            <w:szCs w:val="22"/>
          </w:rPr>
          <w:fldChar w:fldCharType="end"/>
        </w:r>
      </w:hyperlink>
    </w:p>
    <w:p w14:paraId="3ECC99A2" w14:textId="02044DD1"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79999" w:history="1">
        <w:r w:rsidR="009C3E34" w:rsidRPr="006C1D0B">
          <w:rPr>
            <w:rStyle w:val="Hipercze"/>
            <w:sz w:val="22"/>
            <w:szCs w:val="22"/>
          </w:rPr>
          <w:t>IIIM 1.3</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Trade name or proposed trade name and manufacturers code number(s), for the preparation and similar preparations (differences to be specified)</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_Toc142479999 \h </w:instrText>
        </w:r>
        <w:r w:rsidR="009C3E34" w:rsidRPr="006C1D0B">
          <w:rPr>
            <w:webHidden/>
            <w:sz w:val="22"/>
            <w:szCs w:val="22"/>
          </w:rPr>
        </w:r>
        <w:r w:rsidR="009C3E34" w:rsidRPr="006C1D0B">
          <w:rPr>
            <w:webHidden/>
            <w:sz w:val="22"/>
            <w:szCs w:val="22"/>
          </w:rPr>
          <w:fldChar w:fldCharType="separate"/>
        </w:r>
        <w:r w:rsidR="006C1D0B">
          <w:rPr>
            <w:webHidden/>
            <w:sz w:val="22"/>
            <w:szCs w:val="22"/>
          </w:rPr>
          <w:t>11</w:t>
        </w:r>
        <w:r w:rsidR="009C3E34" w:rsidRPr="006C1D0B">
          <w:rPr>
            <w:webHidden/>
            <w:sz w:val="22"/>
            <w:szCs w:val="22"/>
          </w:rPr>
          <w:fldChar w:fldCharType="end"/>
        </w:r>
      </w:hyperlink>
    </w:p>
    <w:p w14:paraId="4A2EA50E" w14:textId="2737920A"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00" w:history="1">
        <w:r w:rsidR="009C3E34" w:rsidRPr="006C1D0B">
          <w:rPr>
            <w:rStyle w:val="Hipercze"/>
            <w:sz w:val="22"/>
            <w:szCs w:val="22"/>
          </w:rPr>
          <w:t>IIIM 1.5</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Physical state of MPCP (Crop Life formulation type)</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_Toc142480000 \h </w:instrText>
        </w:r>
        <w:r w:rsidR="009C3E34" w:rsidRPr="006C1D0B">
          <w:rPr>
            <w:webHidden/>
            <w:sz w:val="22"/>
            <w:szCs w:val="22"/>
          </w:rPr>
        </w:r>
        <w:r w:rsidR="009C3E34" w:rsidRPr="006C1D0B">
          <w:rPr>
            <w:webHidden/>
            <w:sz w:val="22"/>
            <w:szCs w:val="22"/>
          </w:rPr>
          <w:fldChar w:fldCharType="separate"/>
        </w:r>
        <w:r w:rsidR="006C1D0B">
          <w:rPr>
            <w:webHidden/>
            <w:sz w:val="22"/>
            <w:szCs w:val="22"/>
          </w:rPr>
          <w:t>11</w:t>
        </w:r>
        <w:r w:rsidR="009C3E34" w:rsidRPr="006C1D0B">
          <w:rPr>
            <w:webHidden/>
            <w:sz w:val="22"/>
            <w:szCs w:val="22"/>
          </w:rPr>
          <w:fldChar w:fldCharType="end"/>
        </w:r>
      </w:hyperlink>
    </w:p>
    <w:p w14:paraId="7A7EF5AE" w14:textId="33683EA9"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01" w:history="1">
        <w:r w:rsidR="009C3E34" w:rsidRPr="006C1D0B">
          <w:rPr>
            <w:rStyle w:val="Hipercze"/>
            <w:sz w:val="22"/>
            <w:szCs w:val="22"/>
            <w:lang w:val="es-ES"/>
          </w:rPr>
          <w:t>IIIM 1.6</w:t>
        </w:r>
        <w:r w:rsidR="009C3E34" w:rsidRPr="006C1D0B">
          <w:rPr>
            <w:rFonts w:eastAsiaTheme="minorEastAsia"/>
            <w:b w:val="0"/>
            <w:kern w:val="2"/>
            <w:sz w:val="22"/>
            <w:szCs w:val="22"/>
            <w:lang w:val="en-US"/>
            <w14:ligatures w14:val="standardContextual"/>
          </w:rPr>
          <w:tab/>
        </w:r>
        <w:r w:rsidR="009C3E34" w:rsidRPr="006C1D0B">
          <w:rPr>
            <w:rStyle w:val="Hipercze"/>
            <w:sz w:val="22"/>
            <w:szCs w:val="22"/>
            <w:lang w:val="es-ES"/>
          </w:rPr>
          <w:t>Function (herbicide, insecticide, etc.)</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_Toc142480001 \h </w:instrText>
        </w:r>
        <w:r w:rsidR="009C3E34" w:rsidRPr="006C1D0B">
          <w:rPr>
            <w:webHidden/>
            <w:sz w:val="22"/>
            <w:szCs w:val="22"/>
          </w:rPr>
        </w:r>
        <w:r w:rsidR="009C3E34" w:rsidRPr="006C1D0B">
          <w:rPr>
            <w:webHidden/>
            <w:sz w:val="22"/>
            <w:szCs w:val="22"/>
          </w:rPr>
          <w:fldChar w:fldCharType="separate"/>
        </w:r>
        <w:r w:rsidR="006C1D0B">
          <w:rPr>
            <w:webHidden/>
            <w:sz w:val="22"/>
            <w:szCs w:val="22"/>
          </w:rPr>
          <w:t>11</w:t>
        </w:r>
        <w:r w:rsidR="009C3E34" w:rsidRPr="006C1D0B">
          <w:rPr>
            <w:webHidden/>
            <w:sz w:val="22"/>
            <w:szCs w:val="22"/>
          </w:rPr>
          <w:fldChar w:fldCharType="end"/>
        </w:r>
      </w:hyperlink>
    </w:p>
    <w:p w14:paraId="73A40E1E" w14:textId="32390032"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02" w:history="1">
        <w:r w:rsidR="009C3E34" w:rsidRPr="006C1D0B">
          <w:rPr>
            <w:rStyle w:val="Hipercze"/>
            <w:sz w:val="22"/>
            <w:szCs w:val="22"/>
          </w:rPr>
          <w:t>IIIM 1.6.1</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Biological funtion category and field of use category, using terms defined by each country, e.g. “control of weeds” for “forestry”</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_Toc142480002 \h </w:instrText>
        </w:r>
        <w:r w:rsidR="009C3E34" w:rsidRPr="006C1D0B">
          <w:rPr>
            <w:webHidden/>
            <w:sz w:val="22"/>
            <w:szCs w:val="22"/>
          </w:rPr>
        </w:r>
        <w:r w:rsidR="009C3E34" w:rsidRPr="006C1D0B">
          <w:rPr>
            <w:webHidden/>
            <w:sz w:val="22"/>
            <w:szCs w:val="22"/>
          </w:rPr>
          <w:fldChar w:fldCharType="separate"/>
        </w:r>
        <w:r w:rsidR="006C1D0B">
          <w:rPr>
            <w:webHidden/>
            <w:sz w:val="22"/>
            <w:szCs w:val="22"/>
          </w:rPr>
          <w:t>11</w:t>
        </w:r>
        <w:r w:rsidR="009C3E34" w:rsidRPr="006C1D0B">
          <w:rPr>
            <w:webHidden/>
            <w:sz w:val="22"/>
            <w:szCs w:val="22"/>
          </w:rPr>
          <w:fldChar w:fldCharType="end"/>
        </w:r>
      </w:hyperlink>
    </w:p>
    <w:p w14:paraId="77BE831D" w14:textId="0C9287DD"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03" w:history="1">
        <w:r w:rsidR="009C3E34" w:rsidRPr="006C1D0B">
          <w:rPr>
            <w:rStyle w:val="Hipercze"/>
            <w:sz w:val="22"/>
            <w:szCs w:val="22"/>
          </w:rPr>
          <w:t>IIIM 1.7</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Other/special studies</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_Toc142480003 \h </w:instrText>
        </w:r>
        <w:r w:rsidR="009C3E34" w:rsidRPr="006C1D0B">
          <w:rPr>
            <w:webHidden/>
            <w:sz w:val="22"/>
            <w:szCs w:val="22"/>
          </w:rPr>
        </w:r>
        <w:r w:rsidR="009C3E34" w:rsidRPr="006C1D0B">
          <w:rPr>
            <w:webHidden/>
            <w:sz w:val="22"/>
            <w:szCs w:val="22"/>
          </w:rPr>
          <w:fldChar w:fldCharType="separate"/>
        </w:r>
        <w:r w:rsidR="006C1D0B">
          <w:rPr>
            <w:webHidden/>
            <w:sz w:val="22"/>
            <w:szCs w:val="22"/>
          </w:rPr>
          <w:t>11</w:t>
        </w:r>
        <w:r w:rsidR="009C3E34" w:rsidRPr="006C1D0B">
          <w:rPr>
            <w:webHidden/>
            <w:sz w:val="22"/>
            <w:szCs w:val="22"/>
          </w:rPr>
          <w:fldChar w:fldCharType="end"/>
        </w:r>
      </w:hyperlink>
    </w:p>
    <w:p w14:paraId="62B8F73A" w14:textId="4F6CF31D"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04" w:history="1">
        <w:r w:rsidR="009C3E34" w:rsidRPr="006C1D0B">
          <w:rPr>
            <w:rStyle w:val="Hipercze"/>
            <w:sz w:val="22"/>
            <w:szCs w:val="22"/>
          </w:rPr>
          <w:t>IIIM 1.7.1</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Concentration of MPCA in MPCP, measured in terms of g/kg or g/L of the MPCP and in CFU’s or other appropriate potency units; provide content of MPCA in Technical Grade of MPCA, in the same terms</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_Toc142480004 \h </w:instrText>
        </w:r>
        <w:r w:rsidR="009C3E34" w:rsidRPr="006C1D0B">
          <w:rPr>
            <w:webHidden/>
            <w:sz w:val="22"/>
            <w:szCs w:val="22"/>
          </w:rPr>
        </w:r>
        <w:r w:rsidR="009C3E34" w:rsidRPr="006C1D0B">
          <w:rPr>
            <w:webHidden/>
            <w:sz w:val="22"/>
            <w:szCs w:val="22"/>
          </w:rPr>
          <w:fldChar w:fldCharType="separate"/>
        </w:r>
        <w:r w:rsidR="006C1D0B">
          <w:rPr>
            <w:webHidden/>
            <w:sz w:val="22"/>
            <w:szCs w:val="22"/>
          </w:rPr>
          <w:t>11</w:t>
        </w:r>
        <w:r w:rsidR="009C3E34" w:rsidRPr="006C1D0B">
          <w:rPr>
            <w:webHidden/>
            <w:sz w:val="22"/>
            <w:szCs w:val="22"/>
          </w:rPr>
          <w:fldChar w:fldCharType="end"/>
        </w:r>
      </w:hyperlink>
    </w:p>
    <w:p w14:paraId="6CF16A79" w14:textId="259866A5"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05" w:history="1">
        <w:r w:rsidR="009C3E34" w:rsidRPr="006C1D0B">
          <w:rPr>
            <w:rStyle w:val="Hipercze"/>
            <w:sz w:val="22"/>
            <w:szCs w:val="22"/>
          </w:rPr>
          <w:t>IIIM 1.7.1.1</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Also indicate: scientific name and strain/serotype of MPCA, its accession number in a recognised culture collection</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_Toc142480005 \h </w:instrText>
        </w:r>
        <w:r w:rsidR="009C3E34" w:rsidRPr="006C1D0B">
          <w:rPr>
            <w:webHidden/>
            <w:sz w:val="22"/>
            <w:szCs w:val="22"/>
          </w:rPr>
        </w:r>
        <w:r w:rsidR="009C3E34" w:rsidRPr="006C1D0B">
          <w:rPr>
            <w:webHidden/>
            <w:sz w:val="22"/>
            <w:szCs w:val="22"/>
          </w:rPr>
          <w:fldChar w:fldCharType="separate"/>
        </w:r>
        <w:r w:rsidR="006C1D0B">
          <w:rPr>
            <w:webHidden/>
            <w:sz w:val="22"/>
            <w:szCs w:val="22"/>
          </w:rPr>
          <w:t>12</w:t>
        </w:r>
        <w:r w:rsidR="009C3E34" w:rsidRPr="006C1D0B">
          <w:rPr>
            <w:webHidden/>
            <w:sz w:val="22"/>
            <w:szCs w:val="22"/>
          </w:rPr>
          <w:fldChar w:fldCharType="end"/>
        </w:r>
      </w:hyperlink>
    </w:p>
    <w:p w14:paraId="048E8E36" w14:textId="641E49AA"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06" w:history="1">
        <w:r w:rsidR="009C3E34" w:rsidRPr="006C1D0B">
          <w:rPr>
            <w:rStyle w:val="Hipercze"/>
            <w:sz w:val="22"/>
            <w:szCs w:val="22"/>
          </w:rPr>
          <w:t>IIIM 1.7.1.2</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Also indicate: development phase (e.g. spore) of MPCA in MPCP</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_Toc142480006 \h </w:instrText>
        </w:r>
        <w:r w:rsidR="009C3E34" w:rsidRPr="006C1D0B">
          <w:rPr>
            <w:webHidden/>
            <w:sz w:val="22"/>
            <w:szCs w:val="22"/>
          </w:rPr>
        </w:r>
        <w:r w:rsidR="009C3E34" w:rsidRPr="006C1D0B">
          <w:rPr>
            <w:webHidden/>
            <w:sz w:val="22"/>
            <w:szCs w:val="22"/>
          </w:rPr>
          <w:fldChar w:fldCharType="separate"/>
        </w:r>
        <w:r w:rsidR="006C1D0B">
          <w:rPr>
            <w:webHidden/>
            <w:sz w:val="22"/>
            <w:szCs w:val="22"/>
          </w:rPr>
          <w:t>12</w:t>
        </w:r>
        <w:r w:rsidR="009C3E34" w:rsidRPr="006C1D0B">
          <w:rPr>
            <w:webHidden/>
            <w:sz w:val="22"/>
            <w:szCs w:val="22"/>
          </w:rPr>
          <w:fldChar w:fldCharType="end"/>
        </w:r>
      </w:hyperlink>
    </w:p>
    <w:p w14:paraId="6BF2509B" w14:textId="6E1F4D00"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07" w:history="1">
        <w:r w:rsidR="009C3E34" w:rsidRPr="006C1D0B">
          <w:rPr>
            <w:rStyle w:val="Hipercze"/>
            <w:sz w:val="22"/>
            <w:szCs w:val="22"/>
          </w:rPr>
          <w:t>IIIM 1.7.2</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Composition in terms of g/kg or g/L and % w/w of each ingredient in MPCP</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_Toc142480007 \h </w:instrText>
        </w:r>
        <w:r w:rsidR="009C3E34" w:rsidRPr="006C1D0B">
          <w:rPr>
            <w:webHidden/>
            <w:sz w:val="22"/>
            <w:szCs w:val="22"/>
          </w:rPr>
        </w:r>
        <w:r w:rsidR="009C3E34" w:rsidRPr="006C1D0B">
          <w:rPr>
            <w:webHidden/>
            <w:sz w:val="22"/>
            <w:szCs w:val="22"/>
          </w:rPr>
          <w:fldChar w:fldCharType="separate"/>
        </w:r>
        <w:r w:rsidR="006C1D0B">
          <w:rPr>
            <w:webHidden/>
            <w:sz w:val="22"/>
            <w:szCs w:val="22"/>
          </w:rPr>
          <w:t>12</w:t>
        </w:r>
        <w:r w:rsidR="009C3E34" w:rsidRPr="006C1D0B">
          <w:rPr>
            <w:webHidden/>
            <w:sz w:val="22"/>
            <w:szCs w:val="22"/>
          </w:rPr>
          <w:fldChar w:fldCharType="end"/>
        </w:r>
      </w:hyperlink>
    </w:p>
    <w:p w14:paraId="4A0B43D8" w14:textId="5DDA2ED3"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08" w:history="1">
        <w:r w:rsidR="009C3E34" w:rsidRPr="006C1D0B">
          <w:rPr>
            <w:rStyle w:val="Hipercze"/>
            <w:sz w:val="22"/>
            <w:szCs w:val="22"/>
          </w:rPr>
          <w:t>IIIM 1.7.3</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Quality criteria for the production and storage of the MPCP</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_Toc142480008 \h </w:instrText>
        </w:r>
        <w:r w:rsidR="009C3E34" w:rsidRPr="006C1D0B">
          <w:rPr>
            <w:webHidden/>
            <w:sz w:val="22"/>
            <w:szCs w:val="22"/>
          </w:rPr>
        </w:r>
        <w:r w:rsidR="009C3E34" w:rsidRPr="006C1D0B">
          <w:rPr>
            <w:webHidden/>
            <w:sz w:val="22"/>
            <w:szCs w:val="22"/>
          </w:rPr>
          <w:fldChar w:fldCharType="separate"/>
        </w:r>
        <w:r w:rsidR="006C1D0B">
          <w:rPr>
            <w:webHidden/>
            <w:sz w:val="22"/>
            <w:szCs w:val="22"/>
          </w:rPr>
          <w:t>12</w:t>
        </w:r>
        <w:r w:rsidR="009C3E34" w:rsidRPr="006C1D0B">
          <w:rPr>
            <w:webHidden/>
            <w:sz w:val="22"/>
            <w:szCs w:val="22"/>
          </w:rPr>
          <w:fldChar w:fldCharType="end"/>
        </w:r>
      </w:hyperlink>
    </w:p>
    <w:p w14:paraId="2D3680EC" w14:textId="08DAD4E0"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09" w:history="1">
        <w:r w:rsidR="009C3E34" w:rsidRPr="006C1D0B">
          <w:rPr>
            <w:rStyle w:val="Hipercze"/>
            <w:sz w:val="22"/>
            <w:szCs w:val="22"/>
          </w:rPr>
          <w:t>IIIM 1.7.4</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Quality control data (measures of quality criteria) from 3-5 production batches</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_Toc142480009 \h </w:instrText>
        </w:r>
        <w:r w:rsidR="009C3E34" w:rsidRPr="006C1D0B">
          <w:rPr>
            <w:webHidden/>
            <w:sz w:val="22"/>
            <w:szCs w:val="22"/>
          </w:rPr>
        </w:r>
        <w:r w:rsidR="009C3E34" w:rsidRPr="006C1D0B">
          <w:rPr>
            <w:webHidden/>
            <w:sz w:val="22"/>
            <w:szCs w:val="22"/>
          </w:rPr>
          <w:fldChar w:fldCharType="separate"/>
        </w:r>
        <w:r w:rsidR="006C1D0B">
          <w:rPr>
            <w:webHidden/>
            <w:sz w:val="22"/>
            <w:szCs w:val="22"/>
          </w:rPr>
          <w:t>12</w:t>
        </w:r>
        <w:r w:rsidR="009C3E34" w:rsidRPr="006C1D0B">
          <w:rPr>
            <w:webHidden/>
            <w:sz w:val="22"/>
            <w:szCs w:val="22"/>
          </w:rPr>
          <w:fldChar w:fldCharType="end"/>
        </w:r>
      </w:hyperlink>
    </w:p>
    <w:p w14:paraId="1EFCB434" w14:textId="020A9370"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10" w:history="1">
        <w:r w:rsidR="009C3E34" w:rsidRPr="006C1D0B">
          <w:rPr>
            <w:rStyle w:val="Hipercze"/>
            <w:sz w:val="22"/>
            <w:szCs w:val="22"/>
          </w:rPr>
          <w:t>IIIM 1.7.5</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The formation, presence and/or impact of unintentional ingredients, metabolites, degradation products, etc.</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_Toc142480010 \h </w:instrText>
        </w:r>
        <w:r w:rsidR="009C3E34" w:rsidRPr="006C1D0B">
          <w:rPr>
            <w:webHidden/>
            <w:sz w:val="22"/>
            <w:szCs w:val="22"/>
          </w:rPr>
        </w:r>
        <w:r w:rsidR="009C3E34" w:rsidRPr="006C1D0B">
          <w:rPr>
            <w:webHidden/>
            <w:sz w:val="22"/>
            <w:szCs w:val="22"/>
          </w:rPr>
          <w:fldChar w:fldCharType="separate"/>
        </w:r>
        <w:r w:rsidR="006C1D0B">
          <w:rPr>
            <w:webHidden/>
            <w:sz w:val="22"/>
            <w:szCs w:val="22"/>
          </w:rPr>
          <w:t>12</w:t>
        </w:r>
        <w:r w:rsidR="009C3E34" w:rsidRPr="006C1D0B">
          <w:rPr>
            <w:webHidden/>
            <w:sz w:val="22"/>
            <w:szCs w:val="22"/>
          </w:rPr>
          <w:fldChar w:fldCharType="end"/>
        </w:r>
      </w:hyperlink>
    </w:p>
    <w:p w14:paraId="5F99F9E4" w14:textId="7F43A312"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11" w:history="1">
        <w:r w:rsidR="009C3E34" w:rsidRPr="006C1D0B">
          <w:rPr>
            <w:rStyle w:val="Hipercze"/>
            <w:sz w:val="22"/>
            <w:szCs w:val="22"/>
          </w:rPr>
          <w:t>IIIM 2</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PHYSICAL, CHEMICAL AND TECHNICAL PROPERTIES OF THE MICROBIAL PEST CONTROL PRODUCT</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_Toc142480011 \h </w:instrText>
        </w:r>
        <w:r w:rsidR="009C3E34" w:rsidRPr="006C1D0B">
          <w:rPr>
            <w:webHidden/>
            <w:sz w:val="22"/>
            <w:szCs w:val="22"/>
          </w:rPr>
        </w:r>
        <w:r w:rsidR="009C3E34" w:rsidRPr="006C1D0B">
          <w:rPr>
            <w:webHidden/>
            <w:sz w:val="22"/>
            <w:szCs w:val="22"/>
          </w:rPr>
          <w:fldChar w:fldCharType="separate"/>
        </w:r>
        <w:r w:rsidR="006C1D0B">
          <w:rPr>
            <w:webHidden/>
            <w:sz w:val="22"/>
            <w:szCs w:val="22"/>
          </w:rPr>
          <w:t>13</w:t>
        </w:r>
        <w:r w:rsidR="009C3E34" w:rsidRPr="006C1D0B">
          <w:rPr>
            <w:webHidden/>
            <w:sz w:val="22"/>
            <w:szCs w:val="22"/>
          </w:rPr>
          <w:fldChar w:fldCharType="end"/>
        </w:r>
      </w:hyperlink>
    </w:p>
    <w:p w14:paraId="31149937" w14:textId="35AB7290"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12" w:history="1">
        <w:r w:rsidR="009C3E34" w:rsidRPr="006C1D0B">
          <w:rPr>
            <w:rStyle w:val="Hipercze"/>
            <w:sz w:val="22"/>
            <w:szCs w:val="22"/>
          </w:rPr>
          <w:t>IIIM 3</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DATA ON APPLICATION</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_Toc142480012 \h </w:instrText>
        </w:r>
        <w:r w:rsidR="009C3E34" w:rsidRPr="006C1D0B">
          <w:rPr>
            <w:webHidden/>
            <w:sz w:val="22"/>
            <w:szCs w:val="22"/>
          </w:rPr>
        </w:r>
        <w:r w:rsidR="009C3E34" w:rsidRPr="006C1D0B">
          <w:rPr>
            <w:webHidden/>
            <w:sz w:val="22"/>
            <w:szCs w:val="22"/>
          </w:rPr>
          <w:fldChar w:fldCharType="separate"/>
        </w:r>
        <w:r w:rsidR="006C1D0B">
          <w:rPr>
            <w:webHidden/>
            <w:sz w:val="22"/>
            <w:szCs w:val="22"/>
          </w:rPr>
          <w:t>22</w:t>
        </w:r>
        <w:r w:rsidR="009C3E34" w:rsidRPr="006C1D0B">
          <w:rPr>
            <w:webHidden/>
            <w:sz w:val="22"/>
            <w:szCs w:val="22"/>
          </w:rPr>
          <w:fldChar w:fldCharType="end"/>
        </w:r>
      </w:hyperlink>
    </w:p>
    <w:p w14:paraId="7E469058" w14:textId="40AD32C2"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13" w:history="1">
        <w:r w:rsidR="009C3E34" w:rsidRPr="006C1D0B">
          <w:rPr>
            <w:rStyle w:val="Hipercze"/>
            <w:sz w:val="22"/>
            <w:szCs w:val="22"/>
          </w:rPr>
          <w:t>IIIM 3.1</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Field of Use, Pest to be controlled, crop to be protected, available information on mode of action</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_Toc142480013 \h </w:instrText>
        </w:r>
        <w:r w:rsidR="009C3E34" w:rsidRPr="006C1D0B">
          <w:rPr>
            <w:webHidden/>
            <w:sz w:val="22"/>
            <w:szCs w:val="22"/>
          </w:rPr>
        </w:r>
        <w:r w:rsidR="009C3E34" w:rsidRPr="006C1D0B">
          <w:rPr>
            <w:webHidden/>
            <w:sz w:val="22"/>
            <w:szCs w:val="22"/>
          </w:rPr>
          <w:fldChar w:fldCharType="separate"/>
        </w:r>
        <w:r w:rsidR="006C1D0B">
          <w:rPr>
            <w:webHidden/>
            <w:sz w:val="22"/>
            <w:szCs w:val="22"/>
          </w:rPr>
          <w:t>22</w:t>
        </w:r>
        <w:r w:rsidR="009C3E34" w:rsidRPr="006C1D0B">
          <w:rPr>
            <w:webHidden/>
            <w:sz w:val="22"/>
            <w:szCs w:val="22"/>
          </w:rPr>
          <w:fldChar w:fldCharType="end"/>
        </w:r>
      </w:hyperlink>
    </w:p>
    <w:p w14:paraId="741C771A" w14:textId="2209BE85"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14" w:history="1">
        <w:r w:rsidR="009C3E34" w:rsidRPr="006C1D0B">
          <w:rPr>
            <w:rStyle w:val="Hipercze"/>
            <w:sz w:val="22"/>
            <w:szCs w:val="22"/>
          </w:rPr>
          <w:t>IIIM 3.2</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Available information on the development of resistance in target pest and appropriate mitigation strategy</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_Toc142480014 \h </w:instrText>
        </w:r>
        <w:r w:rsidR="009C3E34" w:rsidRPr="006C1D0B">
          <w:rPr>
            <w:webHidden/>
            <w:sz w:val="22"/>
            <w:szCs w:val="22"/>
          </w:rPr>
        </w:r>
        <w:r w:rsidR="009C3E34" w:rsidRPr="006C1D0B">
          <w:rPr>
            <w:webHidden/>
            <w:sz w:val="22"/>
            <w:szCs w:val="22"/>
          </w:rPr>
          <w:fldChar w:fldCharType="separate"/>
        </w:r>
        <w:r w:rsidR="006C1D0B">
          <w:rPr>
            <w:webHidden/>
            <w:sz w:val="22"/>
            <w:szCs w:val="22"/>
          </w:rPr>
          <w:t>22</w:t>
        </w:r>
        <w:r w:rsidR="009C3E34" w:rsidRPr="006C1D0B">
          <w:rPr>
            <w:webHidden/>
            <w:sz w:val="22"/>
            <w:szCs w:val="22"/>
          </w:rPr>
          <w:fldChar w:fldCharType="end"/>
        </w:r>
      </w:hyperlink>
    </w:p>
    <w:p w14:paraId="03121975" w14:textId="188457C4"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15" w:history="1">
        <w:r w:rsidR="009C3E34" w:rsidRPr="006C1D0B">
          <w:rPr>
            <w:rStyle w:val="Hipercze"/>
            <w:sz w:val="22"/>
            <w:szCs w:val="22"/>
          </w:rPr>
          <w:t>IIIM 3.3</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Application rate in terms of mass/vol of MPCP per unit area/volume (e.g. kg/ha, CFU/ha,…). Content of microorganism in material used (diluted spray, bait, treated seed)</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_Toc142480015 \h </w:instrText>
        </w:r>
        <w:r w:rsidR="009C3E34" w:rsidRPr="006C1D0B">
          <w:rPr>
            <w:webHidden/>
            <w:sz w:val="22"/>
            <w:szCs w:val="22"/>
          </w:rPr>
        </w:r>
        <w:r w:rsidR="009C3E34" w:rsidRPr="006C1D0B">
          <w:rPr>
            <w:webHidden/>
            <w:sz w:val="22"/>
            <w:szCs w:val="22"/>
          </w:rPr>
          <w:fldChar w:fldCharType="separate"/>
        </w:r>
        <w:r w:rsidR="006C1D0B">
          <w:rPr>
            <w:webHidden/>
            <w:sz w:val="22"/>
            <w:szCs w:val="22"/>
          </w:rPr>
          <w:t>36</w:t>
        </w:r>
        <w:r w:rsidR="009C3E34" w:rsidRPr="006C1D0B">
          <w:rPr>
            <w:webHidden/>
            <w:sz w:val="22"/>
            <w:szCs w:val="22"/>
          </w:rPr>
          <w:fldChar w:fldCharType="end"/>
        </w:r>
      </w:hyperlink>
    </w:p>
    <w:p w14:paraId="68675E77" w14:textId="41D70C09"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16" w:history="1">
        <w:r w:rsidR="009C3E34" w:rsidRPr="006C1D0B">
          <w:rPr>
            <w:rStyle w:val="Hipercze"/>
            <w:sz w:val="22"/>
            <w:szCs w:val="22"/>
          </w:rPr>
          <w:t>IIIM 3.4</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Application rate in terms of units of microorganisms per unit area/volume</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_Toc142480016 \h </w:instrText>
        </w:r>
        <w:r w:rsidR="009C3E34" w:rsidRPr="006C1D0B">
          <w:rPr>
            <w:webHidden/>
            <w:sz w:val="22"/>
            <w:szCs w:val="22"/>
          </w:rPr>
        </w:r>
        <w:r w:rsidR="009C3E34" w:rsidRPr="006C1D0B">
          <w:rPr>
            <w:webHidden/>
            <w:sz w:val="22"/>
            <w:szCs w:val="22"/>
          </w:rPr>
          <w:fldChar w:fldCharType="separate"/>
        </w:r>
        <w:r w:rsidR="006C1D0B">
          <w:rPr>
            <w:webHidden/>
            <w:sz w:val="22"/>
            <w:szCs w:val="22"/>
          </w:rPr>
          <w:t>36</w:t>
        </w:r>
        <w:r w:rsidR="009C3E34" w:rsidRPr="006C1D0B">
          <w:rPr>
            <w:webHidden/>
            <w:sz w:val="22"/>
            <w:szCs w:val="22"/>
          </w:rPr>
          <w:fldChar w:fldCharType="end"/>
        </w:r>
      </w:hyperlink>
    </w:p>
    <w:p w14:paraId="609FE794" w14:textId="0CC34CCB"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17" w:history="1">
        <w:r w:rsidR="009C3E34" w:rsidRPr="006C1D0B">
          <w:rPr>
            <w:rStyle w:val="Hipercze"/>
            <w:sz w:val="22"/>
            <w:szCs w:val="22"/>
          </w:rPr>
          <w:t>IIIM 3.5</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Method of application (incl. type of equipment and volume of diluent)</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_Toc142480017 \h </w:instrText>
        </w:r>
        <w:r w:rsidR="009C3E34" w:rsidRPr="006C1D0B">
          <w:rPr>
            <w:webHidden/>
            <w:sz w:val="22"/>
            <w:szCs w:val="22"/>
          </w:rPr>
        </w:r>
        <w:r w:rsidR="009C3E34" w:rsidRPr="006C1D0B">
          <w:rPr>
            <w:webHidden/>
            <w:sz w:val="22"/>
            <w:szCs w:val="22"/>
          </w:rPr>
          <w:fldChar w:fldCharType="separate"/>
        </w:r>
        <w:r w:rsidR="006C1D0B">
          <w:rPr>
            <w:webHidden/>
            <w:sz w:val="22"/>
            <w:szCs w:val="22"/>
          </w:rPr>
          <w:t>37</w:t>
        </w:r>
        <w:r w:rsidR="009C3E34" w:rsidRPr="006C1D0B">
          <w:rPr>
            <w:webHidden/>
            <w:sz w:val="22"/>
            <w:szCs w:val="22"/>
          </w:rPr>
          <w:fldChar w:fldCharType="end"/>
        </w:r>
      </w:hyperlink>
    </w:p>
    <w:p w14:paraId="7183FC45" w14:textId="32D2EFC0"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18" w:history="1">
        <w:r w:rsidR="009C3E34" w:rsidRPr="006C1D0B">
          <w:rPr>
            <w:rStyle w:val="Hipercze"/>
            <w:sz w:val="22"/>
            <w:szCs w:val="22"/>
          </w:rPr>
          <w:t>IIIM 3.6</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Number, timing and conditions of applications, related to: host/pest phenology, duration of protection, application of other pesticides, pre-harvest interval</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_Toc142480018 \h </w:instrText>
        </w:r>
        <w:r w:rsidR="009C3E34" w:rsidRPr="006C1D0B">
          <w:rPr>
            <w:webHidden/>
            <w:sz w:val="22"/>
            <w:szCs w:val="22"/>
          </w:rPr>
        </w:r>
        <w:r w:rsidR="009C3E34" w:rsidRPr="006C1D0B">
          <w:rPr>
            <w:webHidden/>
            <w:sz w:val="22"/>
            <w:szCs w:val="22"/>
          </w:rPr>
          <w:fldChar w:fldCharType="separate"/>
        </w:r>
        <w:r w:rsidR="006C1D0B">
          <w:rPr>
            <w:webHidden/>
            <w:sz w:val="22"/>
            <w:szCs w:val="22"/>
          </w:rPr>
          <w:t>37</w:t>
        </w:r>
        <w:r w:rsidR="009C3E34" w:rsidRPr="006C1D0B">
          <w:rPr>
            <w:webHidden/>
            <w:sz w:val="22"/>
            <w:szCs w:val="22"/>
          </w:rPr>
          <w:fldChar w:fldCharType="end"/>
        </w:r>
      </w:hyperlink>
    </w:p>
    <w:p w14:paraId="6F71C54B" w14:textId="123E95D3"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19" w:history="1">
        <w:r w:rsidR="009C3E34" w:rsidRPr="006C1D0B">
          <w:rPr>
            <w:rStyle w:val="Hipercze"/>
            <w:sz w:val="22"/>
            <w:szCs w:val="22"/>
          </w:rPr>
          <w:t>IIIM 3.6.1</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Number, timing and conditions of applications</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_Toc142480019 \h </w:instrText>
        </w:r>
        <w:r w:rsidR="009C3E34" w:rsidRPr="006C1D0B">
          <w:rPr>
            <w:webHidden/>
            <w:sz w:val="22"/>
            <w:szCs w:val="22"/>
          </w:rPr>
        </w:r>
        <w:r w:rsidR="009C3E34" w:rsidRPr="006C1D0B">
          <w:rPr>
            <w:webHidden/>
            <w:sz w:val="22"/>
            <w:szCs w:val="22"/>
          </w:rPr>
          <w:fldChar w:fldCharType="separate"/>
        </w:r>
        <w:r w:rsidR="006C1D0B">
          <w:rPr>
            <w:webHidden/>
            <w:sz w:val="22"/>
            <w:szCs w:val="22"/>
          </w:rPr>
          <w:t>37</w:t>
        </w:r>
        <w:r w:rsidR="009C3E34" w:rsidRPr="006C1D0B">
          <w:rPr>
            <w:webHidden/>
            <w:sz w:val="22"/>
            <w:szCs w:val="22"/>
          </w:rPr>
          <w:fldChar w:fldCharType="end"/>
        </w:r>
      </w:hyperlink>
    </w:p>
    <w:p w14:paraId="7AAAD38A" w14:textId="0E01BCCC"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20" w:history="1">
        <w:r w:rsidR="009C3E34" w:rsidRPr="006C1D0B">
          <w:rPr>
            <w:rStyle w:val="Hipercze"/>
            <w:sz w:val="22"/>
            <w:szCs w:val="22"/>
          </w:rPr>
          <w:t>IIIM 3.6.2</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Pre-harvest interval</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_Toc142480020 \h </w:instrText>
        </w:r>
        <w:r w:rsidR="009C3E34" w:rsidRPr="006C1D0B">
          <w:rPr>
            <w:webHidden/>
            <w:sz w:val="22"/>
            <w:szCs w:val="22"/>
          </w:rPr>
        </w:r>
        <w:r w:rsidR="009C3E34" w:rsidRPr="006C1D0B">
          <w:rPr>
            <w:webHidden/>
            <w:sz w:val="22"/>
            <w:szCs w:val="22"/>
          </w:rPr>
          <w:fldChar w:fldCharType="separate"/>
        </w:r>
        <w:r w:rsidR="006C1D0B">
          <w:rPr>
            <w:webHidden/>
            <w:sz w:val="22"/>
            <w:szCs w:val="22"/>
          </w:rPr>
          <w:t>37</w:t>
        </w:r>
        <w:r w:rsidR="009C3E34" w:rsidRPr="006C1D0B">
          <w:rPr>
            <w:webHidden/>
            <w:sz w:val="22"/>
            <w:szCs w:val="22"/>
          </w:rPr>
          <w:fldChar w:fldCharType="end"/>
        </w:r>
      </w:hyperlink>
    </w:p>
    <w:p w14:paraId="06825ABC" w14:textId="2135EA80"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21" w:history="1">
        <w:r w:rsidR="009C3E34" w:rsidRPr="006C1D0B">
          <w:rPr>
            <w:rStyle w:val="Hipercze"/>
            <w:sz w:val="22"/>
            <w:szCs w:val="22"/>
          </w:rPr>
          <w:t>IIIM 3.7</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Precautions to avoid phytotoxic/phytopathogenic effects on protected crop or on succeeding crops, if appropriate</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_Toc142480021 \h </w:instrText>
        </w:r>
        <w:r w:rsidR="009C3E34" w:rsidRPr="006C1D0B">
          <w:rPr>
            <w:webHidden/>
            <w:sz w:val="22"/>
            <w:szCs w:val="22"/>
          </w:rPr>
        </w:r>
        <w:r w:rsidR="009C3E34" w:rsidRPr="006C1D0B">
          <w:rPr>
            <w:webHidden/>
            <w:sz w:val="22"/>
            <w:szCs w:val="22"/>
          </w:rPr>
          <w:fldChar w:fldCharType="separate"/>
        </w:r>
        <w:r w:rsidR="006C1D0B">
          <w:rPr>
            <w:webHidden/>
            <w:sz w:val="22"/>
            <w:szCs w:val="22"/>
          </w:rPr>
          <w:t>37</w:t>
        </w:r>
        <w:r w:rsidR="009C3E34" w:rsidRPr="006C1D0B">
          <w:rPr>
            <w:webHidden/>
            <w:sz w:val="22"/>
            <w:szCs w:val="22"/>
          </w:rPr>
          <w:fldChar w:fldCharType="end"/>
        </w:r>
      </w:hyperlink>
    </w:p>
    <w:p w14:paraId="51DF8CAD" w14:textId="60633777"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22" w:history="1">
        <w:r w:rsidR="009C3E34" w:rsidRPr="006C1D0B">
          <w:rPr>
            <w:rStyle w:val="Hipercze"/>
            <w:sz w:val="22"/>
            <w:szCs w:val="22"/>
          </w:rPr>
          <w:t>IIIM 3.8</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Other/Special Studies</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_Toc142480022 \h </w:instrText>
        </w:r>
        <w:r w:rsidR="009C3E34" w:rsidRPr="006C1D0B">
          <w:rPr>
            <w:webHidden/>
            <w:sz w:val="22"/>
            <w:szCs w:val="22"/>
          </w:rPr>
        </w:r>
        <w:r w:rsidR="009C3E34" w:rsidRPr="006C1D0B">
          <w:rPr>
            <w:webHidden/>
            <w:sz w:val="22"/>
            <w:szCs w:val="22"/>
          </w:rPr>
          <w:fldChar w:fldCharType="separate"/>
        </w:r>
        <w:r w:rsidR="006C1D0B">
          <w:rPr>
            <w:webHidden/>
            <w:sz w:val="22"/>
            <w:szCs w:val="22"/>
          </w:rPr>
          <w:t>37</w:t>
        </w:r>
        <w:r w:rsidR="009C3E34" w:rsidRPr="006C1D0B">
          <w:rPr>
            <w:webHidden/>
            <w:sz w:val="22"/>
            <w:szCs w:val="22"/>
          </w:rPr>
          <w:fldChar w:fldCharType="end"/>
        </w:r>
      </w:hyperlink>
    </w:p>
    <w:p w14:paraId="0824B366" w14:textId="425ED29E"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23" w:history="1">
        <w:r w:rsidR="009C3E34" w:rsidRPr="006C1D0B">
          <w:rPr>
            <w:rStyle w:val="Hipercze"/>
            <w:sz w:val="22"/>
            <w:szCs w:val="22"/>
          </w:rPr>
          <w:t>IIIM 4</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FURTHER INFORMATION ON THE MPCP</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_Toc142480023 \h </w:instrText>
        </w:r>
        <w:r w:rsidR="009C3E34" w:rsidRPr="006C1D0B">
          <w:rPr>
            <w:webHidden/>
            <w:sz w:val="22"/>
            <w:szCs w:val="22"/>
          </w:rPr>
        </w:r>
        <w:r w:rsidR="009C3E34" w:rsidRPr="006C1D0B">
          <w:rPr>
            <w:webHidden/>
            <w:sz w:val="22"/>
            <w:szCs w:val="22"/>
          </w:rPr>
          <w:fldChar w:fldCharType="separate"/>
        </w:r>
        <w:r w:rsidR="006C1D0B">
          <w:rPr>
            <w:webHidden/>
            <w:sz w:val="22"/>
            <w:szCs w:val="22"/>
          </w:rPr>
          <w:t>38</w:t>
        </w:r>
        <w:r w:rsidR="009C3E34" w:rsidRPr="006C1D0B">
          <w:rPr>
            <w:webHidden/>
            <w:sz w:val="22"/>
            <w:szCs w:val="22"/>
          </w:rPr>
          <w:fldChar w:fldCharType="end"/>
        </w:r>
      </w:hyperlink>
    </w:p>
    <w:p w14:paraId="03030EC6" w14:textId="28B1381E"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24" w:history="1">
        <w:r w:rsidR="009C3E34" w:rsidRPr="006C1D0B">
          <w:rPr>
            <w:rStyle w:val="Hipercze"/>
            <w:sz w:val="22"/>
            <w:szCs w:val="22"/>
          </w:rPr>
          <w:t>IIIM 4.1</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Packaging: description</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_Toc142480024 \h </w:instrText>
        </w:r>
        <w:r w:rsidR="009C3E34" w:rsidRPr="006C1D0B">
          <w:rPr>
            <w:webHidden/>
            <w:sz w:val="22"/>
            <w:szCs w:val="22"/>
          </w:rPr>
        </w:r>
        <w:r w:rsidR="009C3E34" w:rsidRPr="006C1D0B">
          <w:rPr>
            <w:webHidden/>
            <w:sz w:val="22"/>
            <w:szCs w:val="22"/>
          </w:rPr>
          <w:fldChar w:fldCharType="separate"/>
        </w:r>
        <w:r w:rsidR="006C1D0B">
          <w:rPr>
            <w:webHidden/>
            <w:sz w:val="22"/>
            <w:szCs w:val="22"/>
          </w:rPr>
          <w:t>38</w:t>
        </w:r>
        <w:r w:rsidR="009C3E34" w:rsidRPr="006C1D0B">
          <w:rPr>
            <w:webHidden/>
            <w:sz w:val="22"/>
            <w:szCs w:val="22"/>
          </w:rPr>
          <w:fldChar w:fldCharType="end"/>
        </w:r>
      </w:hyperlink>
    </w:p>
    <w:p w14:paraId="275A76AE" w14:textId="27FCAC40"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25" w:history="1">
        <w:r w:rsidR="009C3E34" w:rsidRPr="006C1D0B">
          <w:rPr>
            <w:rStyle w:val="Hipercze"/>
            <w:sz w:val="22"/>
            <w:szCs w:val="22"/>
          </w:rPr>
          <w:t>IIIM 4.2</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Specifications of packaging and measures of its suitability</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_Toc142480025 \h </w:instrText>
        </w:r>
        <w:r w:rsidR="009C3E34" w:rsidRPr="006C1D0B">
          <w:rPr>
            <w:webHidden/>
            <w:sz w:val="22"/>
            <w:szCs w:val="22"/>
          </w:rPr>
        </w:r>
        <w:r w:rsidR="009C3E34" w:rsidRPr="006C1D0B">
          <w:rPr>
            <w:webHidden/>
            <w:sz w:val="22"/>
            <w:szCs w:val="22"/>
          </w:rPr>
          <w:fldChar w:fldCharType="separate"/>
        </w:r>
        <w:r w:rsidR="006C1D0B">
          <w:rPr>
            <w:webHidden/>
            <w:sz w:val="22"/>
            <w:szCs w:val="22"/>
          </w:rPr>
          <w:t>38</w:t>
        </w:r>
        <w:r w:rsidR="009C3E34" w:rsidRPr="006C1D0B">
          <w:rPr>
            <w:webHidden/>
            <w:sz w:val="22"/>
            <w:szCs w:val="22"/>
          </w:rPr>
          <w:fldChar w:fldCharType="end"/>
        </w:r>
      </w:hyperlink>
    </w:p>
    <w:p w14:paraId="5487C642" w14:textId="0074B571"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26" w:history="1">
        <w:r w:rsidR="009C3E34" w:rsidRPr="006C1D0B">
          <w:rPr>
            <w:rStyle w:val="Hipercze"/>
            <w:sz w:val="22"/>
            <w:szCs w:val="22"/>
          </w:rPr>
          <w:t>IIIM 4.3</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Label instructions regarding cleaning equipment and protective clothing</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_Toc142480026 \h </w:instrText>
        </w:r>
        <w:r w:rsidR="009C3E34" w:rsidRPr="006C1D0B">
          <w:rPr>
            <w:webHidden/>
            <w:sz w:val="22"/>
            <w:szCs w:val="22"/>
          </w:rPr>
        </w:r>
        <w:r w:rsidR="009C3E34" w:rsidRPr="006C1D0B">
          <w:rPr>
            <w:webHidden/>
            <w:sz w:val="22"/>
            <w:szCs w:val="22"/>
          </w:rPr>
          <w:fldChar w:fldCharType="separate"/>
        </w:r>
        <w:r w:rsidR="006C1D0B">
          <w:rPr>
            <w:webHidden/>
            <w:sz w:val="22"/>
            <w:szCs w:val="22"/>
          </w:rPr>
          <w:t>38</w:t>
        </w:r>
        <w:r w:rsidR="009C3E34" w:rsidRPr="006C1D0B">
          <w:rPr>
            <w:webHidden/>
            <w:sz w:val="22"/>
            <w:szCs w:val="22"/>
          </w:rPr>
          <w:fldChar w:fldCharType="end"/>
        </w:r>
      </w:hyperlink>
    </w:p>
    <w:p w14:paraId="77CDA2AC" w14:textId="4B37F253"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27" w:history="1">
        <w:r w:rsidR="009C3E34" w:rsidRPr="006C1D0B">
          <w:rPr>
            <w:rStyle w:val="Hipercze"/>
            <w:sz w:val="22"/>
            <w:szCs w:val="22"/>
          </w:rPr>
          <w:t>IIIM 4.4</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Procedures to clean equipment and protective clothing; measures of their effectiveness</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_Toc142480027 \h </w:instrText>
        </w:r>
        <w:r w:rsidR="009C3E34" w:rsidRPr="006C1D0B">
          <w:rPr>
            <w:webHidden/>
            <w:sz w:val="22"/>
            <w:szCs w:val="22"/>
          </w:rPr>
        </w:r>
        <w:r w:rsidR="009C3E34" w:rsidRPr="006C1D0B">
          <w:rPr>
            <w:webHidden/>
            <w:sz w:val="22"/>
            <w:szCs w:val="22"/>
          </w:rPr>
          <w:fldChar w:fldCharType="separate"/>
        </w:r>
        <w:r w:rsidR="006C1D0B">
          <w:rPr>
            <w:webHidden/>
            <w:sz w:val="22"/>
            <w:szCs w:val="22"/>
          </w:rPr>
          <w:t>38</w:t>
        </w:r>
        <w:r w:rsidR="009C3E34" w:rsidRPr="006C1D0B">
          <w:rPr>
            <w:webHidden/>
            <w:sz w:val="22"/>
            <w:szCs w:val="22"/>
          </w:rPr>
          <w:fldChar w:fldCharType="end"/>
        </w:r>
      </w:hyperlink>
    </w:p>
    <w:p w14:paraId="26E69261" w14:textId="53C659B3"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28" w:history="1">
        <w:r w:rsidR="009C3E34" w:rsidRPr="006C1D0B">
          <w:rPr>
            <w:rStyle w:val="Hipercze"/>
            <w:sz w:val="22"/>
            <w:szCs w:val="22"/>
          </w:rPr>
          <w:t>IIIM 4.5</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Necessary waiting periods for re-entry; recommended protective measures to reduce occupational exposure</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_Toc142480028 \h </w:instrText>
        </w:r>
        <w:r w:rsidR="009C3E34" w:rsidRPr="006C1D0B">
          <w:rPr>
            <w:webHidden/>
            <w:sz w:val="22"/>
            <w:szCs w:val="22"/>
          </w:rPr>
        </w:r>
        <w:r w:rsidR="009C3E34" w:rsidRPr="006C1D0B">
          <w:rPr>
            <w:webHidden/>
            <w:sz w:val="22"/>
            <w:szCs w:val="22"/>
          </w:rPr>
          <w:fldChar w:fldCharType="separate"/>
        </w:r>
        <w:r w:rsidR="006C1D0B">
          <w:rPr>
            <w:webHidden/>
            <w:sz w:val="22"/>
            <w:szCs w:val="22"/>
          </w:rPr>
          <w:t>39</w:t>
        </w:r>
        <w:r w:rsidR="009C3E34" w:rsidRPr="006C1D0B">
          <w:rPr>
            <w:webHidden/>
            <w:sz w:val="22"/>
            <w:szCs w:val="22"/>
          </w:rPr>
          <w:fldChar w:fldCharType="end"/>
        </w:r>
      </w:hyperlink>
    </w:p>
    <w:p w14:paraId="768A4A4F" w14:textId="5B479978"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29" w:history="1">
        <w:r w:rsidR="009C3E34" w:rsidRPr="006C1D0B">
          <w:rPr>
            <w:rStyle w:val="Hipercze"/>
            <w:sz w:val="22"/>
            <w:szCs w:val="22"/>
          </w:rPr>
          <w:t>IIIM 4.6</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Label instructions regarding: safe handling and storage</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_Toc142480029 \h </w:instrText>
        </w:r>
        <w:r w:rsidR="009C3E34" w:rsidRPr="006C1D0B">
          <w:rPr>
            <w:webHidden/>
            <w:sz w:val="22"/>
            <w:szCs w:val="22"/>
          </w:rPr>
        </w:r>
        <w:r w:rsidR="009C3E34" w:rsidRPr="006C1D0B">
          <w:rPr>
            <w:webHidden/>
            <w:sz w:val="22"/>
            <w:szCs w:val="22"/>
          </w:rPr>
          <w:fldChar w:fldCharType="separate"/>
        </w:r>
        <w:r w:rsidR="006C1D0B">
          <w:rPr>
            <w:webHidden/>
            <w:sz w:val="22"/>
            <w:szCs w:val="22"/>
          </w:rPr>
          <w:t>39</w:t>
        </w:r>
        <w:r w:rsidR="009C3E34" w:rsidRPr="006C1D0B">
          <w:rPr>
            <w:webHidden/>
            <w:sz w:val="22"/>
            <w:szCs w:val="22"/>
          </w:rPr>
          <w:fldChar w:fldCharType="end"/>
        </w:r>
      </w:hyperlink>
    </w:p>
    <w:p w14:paraId="3251A5F2" w14:textId="45598A4B"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30" w:history="1">
        <w:r w:rsidR="009C3E34" w:rsidRPr="006C1D0B">
          <w:rPr>
            <w:rStyle w:val="Hipercze"/>
            <w:sz w:val="22"/>
            <w:szCs w:val="22"/>
          </w:rPr>
          <w:t>IIIM 4.7</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Recommendations regarding: handling, storage, transport, fire: specify risks, specify procedures to minimise hazards and the generation of waste</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_Toc142480030 \h </w:instrText>
        </w:r>
        <w:r w:rsidR="009C3E34" w:rsidRPr="006C1D0B">
          <w:rPr>
            <w:webHidden/>
            <w:sz w:val="22"/>
            <w:szCs w:val="22"/>
          </w:rPr>
        </w:r>
        <w:r w:rsidR="009C3E34" w:rsidRPr="006C1D0B">
          <w:rPr>
            <w:webHidden/>
            <w:sz w:val="22"/>
            <w:szCs w:val="22"/>
          </w:rPr>
          <w:fldChar w:fldCharType="separate"/>
        </w:r>
        <w:r w:rsidR="006C1D0B">
          <w:rPr>
            <w:webHidden/>
            <w:sz w:val="22"/>
            <w:szCs w:val="22"/>
          </w:rPr>
          <w:t>39</w:t>
        </w:r>
        <w:r w:rsidR="009C3E34" w:rsidRPr="006C1D0B">
          <w:rPr>
            <w:webHidden/>
            <w:sz w:val="22"/>
            <w:szCs w:val="22"/>
          </w:rPr>
          <w:fldChar w:fldCharType="end"/>
        </w:r>
      </w:hyperlink>
    </w:p>
    <w:p w14:paraId="01580877" w14:textId="712C656A"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31" w:history="1">
        <w:r w:rsidR="009C3E34" w:rsidRPr="006C1D0B">
          <w:rPr>
            <w:rStyle w:val="Hipercze"/>
            <w:sz w:val="22"/>
            <w:szCs w:val="22"/>
          </w:rPr>
          <w:t>IIIM 4.8</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Label instructions regarding: cleanup of spills</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_Toc142480031 \h </w:instrText>
        </w:r>
        <w:r w:rsidR="009C3E34" w:rsidRPr="006C1D0B">
          <w:rPr>
            <w:webHidden/>
            <w:sz w:val="22"/>
            <w:szCs w:val="22"/>
          </w:rPr>
        </w:r>
        <w:r w:rsidR="009C3E34" w:rsidRPr="006C1D0B">
          <w:rPr>
            <w:webHidden/>
            <w:sz w:val="22"/>
            <w:szCs w:val="22"/>
          </w:rPr>
          <w:fldChar w:fldCharType="separate"/>
        </w:r>
        <w:r w:rsidR="006C1D0B">
          <w:rPr>
            <w:webHidden/>
            <w:sz w:val="22"/>
            <w:szCs w:val="22"/>
          </w:rPr>
          <w:t>40</w:t>
        </w:r>
        <w:r w:rsidR="009C3E34" w:rsidRPr="006C1D0B">
          <w:rPr>
            <w:webHidden/>
            <w:sz w:val="22"/>
            <w:szCs w:val="22"/>
          </w:rPr>
          <w:fldChar w:fldCharType="end"/>
        </w:r>
      </w:hyperlink>
    </w:p>
    <w:p w14:paraId="29495EA6" w14:textId="31A2A156"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32" w:history="1">
        <w:r w:rsidR="009C3E34" w:rsidRPr="006C1D0B">
          <w:rPr>
            <w:rStyle w:val="Hipercze"/>
            <w:sz w:val="22"/>
            <w:szCs w:val="22"/>
          </w:rPr>
          <w:t>IIIM 4.9</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Detailed procedures in case of accident to: contain a spill, decontaminate an area or vehicle, dispose of adsorbents and packaging, protect workers and bystanders, first aid</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_Toc142480032 \h </w:instrText>
        </w:r>
        <w:r w:rsidR="009C3E34" w:rsidRPr="006C1D0B">
          <w:rPr>
            <w:webHidden/>
            <w:sz w:val="22"/>
            <w:szCs w:val="22"/>
          </w:rPr>
        </w:r>
        <w:r w:rsidR="009C3E34" w:rsidRPr="006C1D0B">
          <w:rPr>
            <w:webHidden/>
            <w:sz w:val="22"/>
            <w:szCs w:val="22"/>
          </w:rPr>
          <w:fldChar w:fldCharType="separate"/>
        </w:r>
        <w:r w:rsidR="006C1D0B">
          <w:rPr>
            <w:webHidden/>
            <w:sz w:val="22"/>
            <w:szCs w:val="22"/>
          </w:rPr>
          <w:t>40</w:t>
        </w:r>
        <w:r w:rsidR="009C3E34" w:rsidRPr="006C1D0B">
          <w:rPr>
            <w:webHidden/>
            <w:sz w:val="22"/>
            <w:szCs w:val="22"/>
          </w:rPr>
          <w:fldChar w:fldCharType="end"/>
        </w:r>
      </w:hyperlink>
    </w:p>
    <w:p w14:paraId="7EC0E097" w14:textId="61A18E40"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33" w:history="1">
        <w:r w:rsidR="009C3E34" w:rsidRPr="006C1D0B">
          <w:rPr>
            <w:rStyle w:val="Hipercze"/>
            <w:sz w:val="22"/>
            <w:szCs w:val="22"/>
          </w:rPr>
          <w:t>IIIM 4.10</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Procedures for destruction/disposal of MPCA and its packaging</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_Toc142480033 \h </w:instrText>
        </w:r>
        <w:r w:rsidR="009C3E34" w:rsidRPr="006C1D0B">
          <w:rPr>
            <w:webHidden/>
            <w:sz w:val="22"/>
            <w:szCs w:val="22"/>
          </w:rPr>
        </w:r>
        <w:r w:rsidR="009C3E34" w:rsidRPr="006C1D0B">
          <w:rPr>
            <w:webHidden/>
            <w:sz w:val="22"/>
            <w:szCs w:val="22"/>
          </w:rPr>
          <w:fldChar w:fldCharType="separate"/>
        </w:r>
        <w:r w:rsidR="006C1D0B">
          <w:rPr>
            <w:webHidden/>
            <w:sz w:val="22"/>
            <w:szCs w:val="22"/>
          </w:rPr>
          <w:t>41</w:t>
        </w:r>
        <w:r w:rsidR="009C3E34" w:rsidRPr="006C1D0B">
          <w:rPr>
            <w:webHidden/>
            <w:sz w:val="22"/>
            <w:szCs w:val="22"/>
          </w:rPr>
          <w:fldChar w:fldCharType="end"/>
        </w:r>
      </w:hyperlink>
    </w:p>
    <w:p w14:paraId="487507D7" w14:textId="71E3C2DD"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34" w:history="1">
        <w:r w:rsidR="009C3E34" w:rsidRPr="006C1D0B">
          <w:rPr>
            <w:rStyle w:val="Hipercze"/>
            <w:sz w:val="22"/>
            <w:szCs w:val="22"/>
          </w:rPr>
          <w:t>IIIM 4.10.1</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Controlled incineration</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_Toc142480034 \h </w:instrText>
        </w:r>
        <w:r w:rsidR="009C3E34" w:rsidRPr="006C1D0B">
          <w:rPr>
            <w:webHidden/>
            <w:sz w:val="22"/>
            <w:szCs w:val="22"/>
          </w:rPr>
        </w:r>
        <w:r w:rsidR="009C3E34" w:rsidRPr="006C1D0B">
          <w:rPr>
            <w:webHidden/>
            <w:sz w:val="22"/>
            <w:szCs w:val="22"/>
          </w:rPr>
          <w:fldChar w:fldCharType="separate"/>
        </w:r>
        <w:r w:rsidR="006C1D0B">
          <w:rPr>
            <w:webHidden/>
            <w:sz w:val="22"/>
            <w:szCs w:val="22"/>
          </w:rPr>
          <w:t>41</w:t>
        </w:r>
        <w:r w:rsidR="009C3E34" w:rsidRPr="006C1D0B">
          <w:rPr>
            <w:webHidden/>
            <w:sz w:val="22"/>
            <w:szCs w:val="22"/>
          </w:rPr>
          <w:fldChar w:fldCharType="end"/>
        </w:r>
      </w:hyperlink>
    </w:p>
    <w:p w14:paraId="4CBA9274" w14:textId="2A34F364"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35" w:history="1">
        <w:r w:rsidR="009C3E34" w:rsidRPr="006C1D0B">
          <w:rPr>
            <w:rStyle w:val="Hipercze"/>
            <w:sz w:val="22"/>
            <w:szCs w:val="22"/>
          </w:rPr>
          <w:t>IIIM 4.10.2</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Methods other than controlled incineration</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_Toc142480035 \h </w:instrText>
        </w:r>
        <w:r w:rsidR="009C3E34" w:rsidRPr="006C1D0B">
          <w:rPr>
            <w:webHidden/>
            <w:sz w:val="22"/>
            <w:szCs w:val="22"/>
          </w:rPr>
        </w:r>
        <w:r w:rsidR="009C3E34" w:rsidRPr="006C1D0B">
          <w:rPr>
            <w:webHidden/>
            <w:sz w:val="22"/>
            <w:szCs w:val="22"/>
          </w:rPr>
          <w:fldChar w:fldCharType="separate"/>
        </w:r>
        <w:r w:rsidR="006C1D0B">
          <w:rPr>
            <w:webHidden/>
            <w:sz w:val="22"/>
            <w:szCs w:val="22"/>
          </w:rPr>
          <w:t>41</w:t>
        </w:r>
        <w:r w:rsidR="009C3E34" w:rsidRPr="006C1D0B">
          <w:rPr>
            <w:webHidden/>
            <w:sz w:val="22"/>
            <w:szCs w:val="22"/>
          </w:rPr>
          <w:fldChar w:fldCharType="end"/>
        </w:r>
      </w:hyperlink>
    </w:p>
    <w:p w14:paraId="2C9153B1" w14:textId="22B21395"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36" w:history="1">
        <w:r w:rsidR="009C3E34" w:rsidRPr="006C1D0B">
          <w:rPr>
            <w:rStyle w:val="Hipercze"/>
            <w:sz w:val="22"/>
            <w:szCs w:val="22"/>
          </w:rPr>
          <w:t>IIIM 4.11</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Further information</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_Toc142480036 \h </w:instrText>
        </w:r>
        <w:r w:rsidR="009C3E34" w:rsidRPr="006C1D0B">
          <w:rPr>
            <w:webHidden/>
            <w:sz w:val="22"/>
            <w:szCs w:val="22"/>
          </w:rPr>
        </w:r>
        <w:r w:rsidR="009C3E34" w:rsidRPr="006C1D0B">
          <w:rPr>
            <w:webHidden/>
            <w:sz w:val="22"/>
            <w:szCs w:val="22"/>
          </w:rPr>
          <w:fldChar w:fldCharType="separate"/>
        </w:r>
        <w:r w:rsidR="006C1D0B">
          <w:rPr>
            <w:webHidden/>
            <w:sz w:val="22"/>
            <w:szCs w:val="22"/>
          </w:rPr>
          <w:t>41</w:t>
        </w:r>
        <w:r w:rsidR="009C3E34" w:rsidRPr="006C1D0B">
          <w:rPr>
            <w:webHidden/>
            <w:sz w:val="22"/>
            <w:szCs w:val="22"/>
          </w:rPr>
          <w:fldChar w:fldCharType="end"/>
        </w:r>
      </w:hyperlink>
    </w:p>
    <w:p w14:paraId="5E448830" w14:textId="5EEB08C6"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37" w:history="1">
        <w:r w:rsidR="009C3E34" w:rsidRPr="006C1D0B">
          <w:rPr>
            <w:rStyle w:val="Hipercze"/>
            <w:sz w:val="22"/>
            <w:szCs w:val="22"/>
          </w:rPr>
          <w:t>IIIM 4.11.1</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Information of Authorisations in Other Countries</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_Toc142480037 \h </w:instrText>
        </w:r>
        <w:r w:rsidR="009C3E34" w:rsidRPr="006C1D0B">
          <w:rPr>
            <w:webHidden/>
            <w:sz w:val="22"/>
            <w:szCs w:val="22"/>
          </w:rPr>
        </w:r>
        <w:r w:rsidR="009C3E34" w:rsidRPr="006C1D0B">
          <w:rPr>
            <w:webHidden/>
            <w:sz w:val="22"/>
            <w:szCs w:val="22"/>
          </w:rPr>
          <w:fldChar w:fldCharType="separate"/>
        </w:r>
        <w:r w:rsidR="006C1D0B">
          <w:rPr>
            <w:webHidden/>
            <w:sz w:val="22"/>
            <w:szCs w:val="22"/>
          </w:rPr>
          <w:t>41</w:t>
        </w:r>
        <w:r w:rsidR="009C3E34" w:rsidRPr="006C1D0B">
          <w:rPr>
            <w:webHidden/>
            <w:sz w:val="22"/>
            <w:szCs w:val="22"/>
          </w:rPr>
          <w:fldChar w:fldCharType="end"/>
        </w:r>
      </w:hyperlink>
    </w:p>
    <w:p w14:paraId="06297FF1" w14:textId="21D10FC9"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38" w:history="1">
        <w:r w:rsidR="009C3E34" w:rsidRPr="006C1D0B">
          <w:rPr>
            <w:rStyle w:val="Hipercze"/>
            <w:sz w:val="22"/>
            <w:szCs w:val="22"/>
          </w:rPr>
          <w:t>IIIM 4.11.2</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Information on Established Maximum Residue Limits (MRL) in Other Countries</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_Toc142480038 \h </w:instrText>
        </w:r>
        <w:r w:rsidR="009C3E34" w:rsidRPr="006C1D0B">
          <w:rPr>
            <w:webHidden/>
            <w:sz w:val="22"/>
            <w:szCs w:val="22"/>
          </w:rPr>
        </w:r>
        <w:r w:rsidR="009C3E34" w:rsidRPr="006C1D0B">
          <w:rPr>
            <w:webHidden/>
            <w:sz w:val="22"/>
            <w:szCs w:val="22"/>
          </w:rPr>
          <w:fldChar w:fldCharType="separate"/>
        </w:r>
        <w:r w:rsidR="006C1D0B">
          <w:rPr>
            <w:webHidden/>
            <w:sz w:val="22"/>
            <w:szCs w:val="22"/>
          </w:rPr>
          <w:t>41</w:t>
        </w:r>
        <w:r w:rsidR="009C3E34" w:rsidRPr="006C1D0B">
          <w:rPr>
            <w:webHidden/>
            <w:sz w:val="22"/>
            <w:szCs w:val="22"/>
          </w:rPr>
          <w:fldChar w:fldCharType="end"/>
        </w:r>
      </w:hyperlink>
    </w:p>
    <w:p w14:paraId="011E069D" w14:textId="4DA604B9"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39" w:history="1">
        <w:r w:rsidR="009C3E34" w:rsidRPr="006C1D0B">
          <w:rPr>
            <w:rStyle w:val="Hipercze"/>
            <w:sz w:val="22"/>
            <w:szCs w:val="22"/>
          </w:rPr>
          <w:t>IIIM 4.11.3</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Justified Proposals for Classification and Labelling</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_Toc142480039 \h </w:instrText>
        </w:r>
        <w:r w:rsidR="009C3E34" w:rsidRPr="006C1D0B">
          <w:rPr>
            <w:webHidden/>
            <w:sz w:val="22"/>
            <w:szCs w:val="22"/>
          </w:rPr>
        </w:r>
        <w:r w:rsidR="009C3E34" w:rsidRPr="006C1D0B">
          <w:rPr>
            <w:webHidden/>
            <w:sz w:val="22"/>
            <w:szCs w:val="22"/>
          </w:rPr>
          <w:fldChar w:fldCharType="separate"/>
        </w:r>
        <w:r w:rsidR="006C1D0B">
          <w:rPr>
            <w:webHidden/>
            <w:sz w:val="22"/>
            <w:szCs w:val="22"/>
          </w:rPr>
          <w:t>41</w:t>
        </w:r>
        <w:r w:rsidR="009C3E34" w:rsidRPr="006C1D0B">
          <w:rPr>
            <w:webHidden/>
            <w:sz w:val="22"/>
            <w:szCs w:val="22"/>
          </w:rPr>
          <w:fldChar w:fldCharType="end"/>
        </w:r>
      </w:hyperlink>
    </w:p>
    <w:p w14:paraId="77F06224" w14:textId="07D506B1"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40" w:history="1">
        <w:r w:rsidR="009C3E34" w:rsidRPr="006C1D0B">
          <w:rPr>
            <w:rStyle w:val="Hipercze"/>
            <w:sz w:val="22"/>
            <w:szCs w:val="22"/>
          </w:rPr>
          <w:t>IIIM 4.11.4</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Proposals for Risk and Safety Phrases</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_Toc142480040 \h </w:instrText>
        </w:r>
        <w:r w:rsidR="009C3E34" w:rsidRPr="006C1D0B">
          <w:rPr>
            <w:webHidden/>
            <w:sz w:val="22"/>
            <w:szCs w:val="22"/>
          </w:rPr>
        </w:r>
        <w:r w:rsidR="009C3E34" w:rsidRPr="006C1D0B">
          <w:rPr>
            <w:webHidden/>
            <w:sz w:val="22"/>
            <w:szCs w:val="22"/>
          </w:rPr>
          <w:fldChar w:fldCharType="separate"/>
        </w:r>
        <w:r w:rsidR="006C1D0B">
          <w:rPr>
            <w:webHidden/>
            <w:sz w:val="22"/>
            <w:szCs w:val="22"/>
          </w:rPr>
          <w:t>42</w:t>
        </w:r>
        <w:r w:rsidR="009C3E34" w:rsidRPr="006C1D0B">
          <w:rPr>
            <w:webHidden/>
            <w:sz w:val="22"/>
            <w:szCs w:val="22"/>
          </w:rPr>
          <w:fldChar w:fldCharType="end"/>
        </w:r>
      </w:hyperlink>
    </w:p>
    <w:p w14:paraId="5BF1E641" w14:textId="23AD0021"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41" w:history="1">
        <w:r w:rsidR="009C3E34" w:rsidRPr="006C1D0B">
          <w:rPr>
            <w:rStyle w:val="Hipercze"/>
            <w:sz w:val="22"/>
            <w:szCs w:val="22"/>
          </w:rPr>
          <w:t>IIIM 4.11.5</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Proposed Label</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_Toc142480041 \h </w:instrText>
        </w:r>
        <w:r w:rsidR="009C3E34" w:rsidRPr="006C1D0B">
          <w:rPr>
            <w:webHidden/>
            <w:sz w:val="22"/>
            <w:szCs w:val="22"/>
          </w:rPr>
        </w:r>
        <w:r w:rsidR="009C3E34" w:rsidRPr="006C1D0B">
          <w:rPr>
            <w:webHidden/>
            <w:sz w:val="22"/>
            <w:szCs w:val="22"/>
          </w:rPr>
          <w:fldChar w:fldCharType="separate"/>
        </w:r>
        <w:r w:rsidR="006C1D0B">
          <w:rPr>
            <w:webHidden/>
            <w:sz w:val="22"/>
            <w:szCs w:val="22"/>
          </w:rPr>
          <w:t>42</w:t>
        </w:r>
        <w:r w:rsidR="009C3E34" w:rsidRPr="006C1D0B">
          <w:rPr>
            <w:webHidden/>
            <w:sz w:val="22"/>
            <w:szCs w:val="22"/>
          </w:rPr>
          <w:fldChar w:fldCharType="end"/>
        </w:r>
      </w:hyperlink>
    </w:p>
    <w:p w14:paraId="6A1B35A2" w14:textId="138F49BB"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42" w:history="1">
        <w:r w:rsidR="009C3E34" w:rsidRPr="006C1D0B">
          <w:rPr>
            <w:rStyle w:val="Hipercze"/>
            <w:sz w:val="22"/>
            <w:szCs w:val="22"/>
          </w:rPr>
          <w:t>IIIM 4.11.6</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Specimens of Proposed Packaging</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_Toc142480042 \h </w:instrText>
        </w:r>
        <w:r w:rsidR="009C3E34" w:rsidRPr="006C1D0B">
          <w:rPr>
            <w:webHidden/>
            <w:sz w:val="22"/>
            <w:szCs w:val="22"/>
          </w:rPr>
        </w:r>
        <w:r w:rsidR="009C3E34" w:rsidRPr="006C1D0B">
          <w:rPr>
            <w:webHidden/>
            <w:sz w:val="22"/>
            <w:szCs w:val="22"/>
          </w:rPr>
          <w:fldChar w:fldCharType="separate"/>
        </w:r>
        <w:r w:rsidR="006C1D0B">
          <w:rPr>
            <w:webHidden/>
            <w:sz w:val="22"/>
            <w:szCs w:val="22"/>
          </w:rPr>
          <w:t>42</w:t>
        </w:r>
        <w:r w:rsidR="009C3E34" w:rsidRPr="006C1D0B">
          <w:rPr>
            <w:webHidden/>
            <w:sz w:val="22"/>
            <w:szCs w:val="22"/>
          </w:rPr>
          <w:fldChar w:fldCharType="end"/>
        </w:r>
      </w:hyperlink>
    </w:p>
    <w:p w14:paraId="30E588E1" w14:textId="3E815CDE"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43" w:history="1">
        <w:r w:rsidR="009C3E34" w:rsidRPr="006C1D0B">
          <w:rPr>
            <w:rStyle w:val="Hipercze"/>
            <w:sz w:val="22"/>
            <w:szCs w:val="22"/>
          </w:rPr>
          <w:t>Appendix 1:</w:t>
        </w:r>
        <w:r w:rsidR="009C3E34" w:rsidRPr="006C1D0B">
          <w:rPr>
            <w:rFonts w:eastAsiaTheme="minorEastAsia"/>
            <w:b w:val="0"/>
            <w:kern w:val="2"/>
            <w:sz w:val="22"/>
            <w:szCs w:val="22"/>
            <w:lang w:val="en-US"/>
            <w14:ligatures w14:val="standardContextual"/>
          </w:rPr>
          <w:tab/>
        </w:r>
        <w:r w:rsidR="009C3E34" w:rsidRPr="006C1D0B">
          <w:rPr>
            <w:rStyle w:val="Hipercze"/>
            <w:bCs/>
            <w:sz w:val="22"/>
            <w:szCs w:val="22"/>
          </w:rPr>
          <w:t>List of data submitted in support of the evaluation</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_Toc142480043 \h </w:instrText>
        </w:r>
        <w:r w:rsidR="009C3E34" w:rsidRPr="006C1D0B">
          <w:rPr>
            <w:webHidden/>
            <w:sz w:val="22"/>
            <w:szCs w:val="22"/>
          </w:rPr>
        </w:r>
        <w:r w:rsidR="009C3E34" w:rsidRPr="006C1D0B">
          <w:rPr>
            <w:webHidden/>
            <w:sz w:val="22"/>
            <w:szCs w:val="22"/>
          </w:rPr>
          <w:fldChar w:fldCharType="separate"/>
        </w:r>
        <w:r w:rsidR="006C1D0B">
          <w:rPr>
            <w:webHidden/>
            <w:sz w:val="22"/>
            <w:szCs w:val="22"/>
          </w:rPr>
          <w:t>43</w:t>
        </w:r>
        <w:r w:rsidR="009C3E34" w:rsidRPr="006C1D0B">
          <w:rPr>
            <w:webHidden/>
            <w:sz w:val="22"/>
            <w:szCs w:val="22"/>
          </w:rPr>
          <w:fldChar w:fldCharType="end"/>
        </w:r>
      </w:hyperlink>
    </w:p>
    <w:p w14:paraId="70C0F155" w14:textId="0111C090" w:rsidR="009C3E34" w:rsidRPr="006C1D0B" w:rsidRDefault="00000000" w:rsidP="00173FC6">
      <w:pPr>
        <w:pStyle w:val="Spistreci1"/>
        <w:spacing w:before="0"/>
        <w:rPr>
          <w:rFonts w:eastAsiaTheme="minorEastAsia"/>
          <w:b w:val="0"/>
          <w:kern w:val="2"/>
          <w:sz w:val="22"/>
          <w:szCs w:val="22"/>
          <w:lang w:val="en-US"/>
          <w14:ligatures w14:val="standardContextual"/>
        </w:rPr>
      </w:pPr>
      <w:hyperlink w:anchor="_Toc142480044" w:history="1">
        <w:r w:rsidR="009C3E34" w:rsidRPr="006C1D0B">
          <w:rPr>
            <w:rStyle w:val="Hipercze"/>
            <w:sz w:val="22"/>
            <w:szCs w:val="22"/>
          </w:rPr>
          <w:t>Appendix 2:</w:t>
        </w:r>
        <w:r w:rsidR="009C3E34" w:rsidRPr="006C1D0B">
          <w:rPr>
            <w:rFonts w:eastAsiaTheme="minorEastAsia"/>
            <w:b w:val="0"/>
            <w:kern w:val="2"/>
            <w:sz w:val="22"/>
            <w:szCs w:val="22"/>
            <w:lang w:val="en-US"/>
            <w14:ligatures w14:val="standardContextual"/>
          </w:rPr>
          <w:tab/>
        </w:r>
        <w:r w:rsidR="009C3E34" w:rsidRPr="006C1D0B">
          <w:rPr>
            <w:rStyle w:val="Hipercze"/>
            <w:sz w:val="22"/>
            <w:szCs w:val="22"/>
          </w:rPr>
          <w:t>GAP table</w:t>
        </w:r>
        <w:r w:rsidR="009C3E34" w:rsidRPr="006C1D0B">
          <w:rPr>
            <w:webHidden/>
            <w:sz w:val="22"/>
            <w:szCs w:val="22"/>
          </w:rPr>
          <w:tab/>
        </w:r>
        <w:r w:rsidR="009C3E34" w:rsidRPr="006C1D0B">
          <w:rPr>
            <w:webHidden/>
            <w:sz w:val="22"/>
            <w:szCs w:val="22"/>
          </w:rPr>
          <w:fldChar w:fldCharType="begin"/>
        </w:r>
        <w:r w:rsidR="009C3E34" w:rsidRPr="006C1D0B">
          <w:rPr>
            <w:webHidden/>
            <w:sz w:val="22"/>
            <w:szCs w:val="22"/>
          </w:rPr>
          <w:instrText xml:space="preserve"> PAGEREF _Toc142480044 \h </w:instrText>
        </w:r>
        <w:r w:rsidR="009C3E34" w:rsidRPr="006C1D0B">
          <w:rPr>
            <w:webHidden/>
            <w:sz w:val="22"/>
            <w:szCs w:val="22"/>
          </w:rPr>
        </w:r>
        <w:r w:rsidR="009C3E34" w:rsidRPr="006C1D0B">
          <w:rPr>
            <w:webHidden/>
            <w:sz w:val="22"/>
            <w:szCs w:val="22"/>
          </w:rPr>
          <w:fldChar w:fldCharType="separate"/>
        </w:r>
        <w:r w:rsidR="006C1D0B">
          <w:rPr>
            <w:webHidden/>
            <w:sz w:val="22"/>
            <w:szCs w:val="22"/>
          </w:rPr>
          <w:t>48</w:t>
        </w:r>
        <w:r w:rsidR="009C3E34" w:rsidRPr="006C1D0B">
          <w:rPr>
            <w:webHidden/>
            <w:sz w:val="22"/>
            <w:szCs w:val="22"/>
          </w:rPr>
          <w:fldChar w:fldCharType="end"/>
        </w:r>
      </w:hyperlink>
    </w:p>
    <w:p w14:paraId="44867235" w14:textId="34F742AA" w:rsidR="00C03726" w:rsidRPr="006C1D0B" w:rsidRDefault="00FA2DD2" w:rsidP="00173FC6">
      <w:pPr>
        <w:tabs>
          <w:tab w:val="right" w:leader="dot" w:pos="9120"/>
        </w:tabs>
        <w:spacing w:after="0"/>
        <w:ind w:right="835"/>
        <w:rPr>
          <w:sz w:val="22"/>
          <w:szCs w:val="22"/>
        </w:rPr>
        <w:sectPr w:rsidR="00C03726" w:rsidRPr="006C1D0B">
          <w:pgSz w:w="11907" w:h="16840" w:code="9"/>
          <w:pgMar w:top="1418" w:right="1134" w:bottom="1418" w:left="1418" w:header="709" w:footer="709" w:gutter="0"/>
          <w:cols w:space="720"/>
        </w:sectPr>
      </w:pPr>
      <w:r w:rsidRPr="006C1D0B">
        <w:rPr>
          <w:sz w:val="22"/>
          <w:szCs w:val="22"/>
        </w:rPr>
        <w:fldChar w:fldCharType="end"/>
      </w:r>
    </w:p>
    <w:p w14:paraId="6B829907" w14:textId="2A3990F9" w:rsidR="002F3F69" w:rsidRDefault="00FA2DD2" w:rsidP="002F3F69">
      <w:pPr>
        <w:pStyle w:val="OECD-BASIS-TEXT"/>
        <w:tabs>
          <w:tab w:val="clear" w:pos="720"/>
        </w:tabs>
        <w:jc w:val="left"/>
        <w:rPr>
          <w:b/>
          <w:color w:val="auto"/>
        </w:rPr>
      </w:pPr>
      <w:bookmarkStart w:id="3" w:name="_Toc20556829"/>
      <w:bookmarkStart w:id="4" w:name="_Toc85530686"/>
      <w:bookmarkStart w:id="5" w:name="_Toc483816171"/>
      <w:bookmarkStart w:id="6" w:name="_Toc9990192"/>
      <w:bookmarkStart w:id="7" w:name="Section1_MIII"/>
      <w:bookmarkEnd w:id="2"/>
      <w:r w:rsidRPr="00881606">
        <w:rPr>
          <w:b/>
          <w:color w:val="auto"/>
        </w:rPr>
        <w:lastRenderedPageBreak/>
        <w:t>Introduction</w:t>
      </w:r>
      <w:bookmarkStart w:id="8" w:name="_Hlk130894337"/>
    </w:p>
    <w:p w14:paraId="7D7B6756" w14:textId="77777777" w:rsidR="002F3F69" w:rsidRPr="002F3F69" w:rsidRDefault="002F3F69" w:rsidP="002F3F69">
      <w:pPr>
        <w:pStyle w:val="OECD-BASIS-TEXT"/>
        <w:tabs>
          <w:tab w:val="clear" w:pos="720"/>
        </w:tabs>
        <w:jc w:val="left"/>
        <w:rPr>
          <w:b/>
          <w:color w:val="auto"/>
        </w:rPr>
      </w:pPr>
    </w:p>
    <w:p w14:paraId="3B420840" w14:textId="207D1D8F" w:rsidR="002F3F69" w:rsidRPr="002F3F69" w:rsidRDefault="002F3F69" w:rsidP="002F3F69">
      <w:pPr>
        <w:pStyle w:val="Tekstkomentarza"/>
        <w:jc w:val="both"/>
      </w:pPr>
      <w:r w:rsidRPr="002F3F69">
        <w:rPr>
          <w:sz w:val="22"/>
          <w:szCs w:val="22"/>
        </w:rPr>
        <w:t xml:space="preserve">This registration report is submitted to </w:t>
      </w:r>
      <w:r w:rsidR="001C7437">
        <w:rPr>
          <w:sz w:val="22"/>
          <w:szCs w:val="22"/>
        </w:rPr>
        <w:t xml:space="preserve">the Ministry </w:t>
      </w:r>
      <w:r w:rsidR="00687663">
        <w:rPr>
          <w:sz w:val="22"/>
          <w:szCs w:val="22"/>
        </w:rPr>
        <w:t xml:space="preserve">of Agriculture and Rural Development (Poland) </w:t>
      </w:r>
      <w:r w:rsidR="00684191">
        <w:rPr>
          <w:sz w:val="22"/>
          <w:szCs w:val="22"/>
        </w:rPr>
        <w:t xml:space="preserve">as zonal Rapporteur Member State </w:t>
      </w:r>
      <w:r w:rsidR="00CE0ABA">
        <w:rPr>
          <w:sz w:val="22"/>
          <w:szCs w:val="22"/>
        </w:rPr>
        <w:t>(</w:t>
      </w:r>
      <w:proofErr w:type="spellStart"/>
      <w:r w:rsidR="00CE0ABA">
        <w:rPr>
          <w:sz w:val="22"/>
          <w:szCs w:val="22"/>
        </w:rPr>
        <w:t>zRMS</w:t>
      </w:r>
      <w:proofErr w:type="spellEnd"/>
      <w:r w:rsidR="00CE0ABA">
        <w:rPr>
          <w:sz w:val="22"/>
          <w:szCs w:val="22"/>
        </w:rPr>
        <w:t xml:space="preserve">) </w:t>
      </w:r>
      <w:r w:rsidR="001308CE">
        <w:rPr>
          <w:sz w:val="22"/>
          <w:szCs w:val="22"/>
        </w:rPr>
        <w:t xml:space="preserve">and </w:t>
      </w:r>
      <w:proofErr w:type="spellStart"/>
      <w:r w:rsidR="00141064">
        <w:rPr>
          <w:sz w:val="22"/>
          <w:szCs w:val="22"/>
        </w:rPr>
        <w:t>cMS</w:t>
      </w:r>
      <w:proofErr w:type="spellEnd"/>
      <w:r w:rsidR="00141064">
        <w:rPr>
          <w:sz w:val="22"/>
          <w:szCs w:val="22"/>
        </w:rPr>
        <w:t xml:space="preserve"> (DE, HU, RO) </w:t>
      </w:r>
      <w:r w:rsidR="00296B16">
        <w:rPr>
          <w:sz w:val="22"/>
          <w:szCs w:val="22"/>
        </w:rPr>
        <w:t xml:space="preserve">in </w:t>
      </w:r>
      <w:r w:rsidR="00B06B16">
        <w:rPr>
          <w:sz w:val="22"/>
          <w:szCs w:val="22"/>
        </w:rPr>
        <w:t>August</w:t>
      </w:r>
      <w:r w:rsidR="00296B16">
        <w:rPr>
          <w:sz w:val="22"/>
          <w:szCs w:val="22"/>
        </w:rPr>
        <w:t xml:space="preserve"> 2023 </w:t>
      </w:r>
      <w:r w:rsidRPr="002F3F69">
        <w:rPr>
          <w:sz w:val="22"/>
          <w:szCs w:val="22"/>
        </w:rPr>
        <w:t>to support the authorisation of the plant protection product (PPP) Foray</w:t>
      </w:r>
      <w:r w:rsidRPr="002F3F69">
        <w:rPr>
          <w:sz w:val="22"/>
          <w:szCs w:val="22"/>
          <w:vertAlign w:val="superscript"/>
        </w:rPr>
        <w:t>®</w:t>
      </w:r>
      <w:r w:rsidRPr="002F3F69">
        <w:rPr>
          <w:sz w:val="22"/>
          <w:szCs w:val="22"/>
        </w:rPr>
        <w:t xml:space="preserve"> 76B </w:t>
      </w:r>
      <w:r w:rsidR="00C00913">
        <w:rPr>
          <w:sz w:val="22"/>
          <w:szCs w:val="22"/>
        </w:rPr>
        <w:t xml:space="preserve">(product code </w:t>
      </w:r>
      <w:r w:rsidR="00C00913" w:rsidRPr="00C00913">
        <w:rPr>
          <w:sz w:val="22"/>
          <w:szCs w:val="22"/>
        </w:rPr>
        <w:t>ABG-6431</w:t>
      </w:r>
      <w:r w:rsidR="00C00913">
        <w:rPr>
          <w:sz w:val="22"/>
          <w:szCs w:val="22"/>
        </w:rPr>
        <w:t xml:space="preserve">) </w:t>
      </w:r>
      <w:r w:rsidRPr="002F3F69">
        <w:rPr>
          <w:sz w:val="22"/>
          <w:szCs w:val="22"/>
        </w:rPr>
        <w:t xml:space="preserve">in the EU </w:t>
      </w:r>
      <w:r w:rsidRPr="00394C22">
        <w:rPr>
          <w:sz w:val="22"/>
          <w:szCs w:val="22"/>
        </w:rPr>
        <w:t>Central Zone</w:t>
      </w:r>
      <w:r w:rsidRPr="002F3F69">
        <w:rPr>
          <w:sz w:val="22"/>
          <w:szCs w:val="22"/>
        </w:rPr>
        <w:t xml:space="preserve"> under Article 43 of Regulation (EC) No. 1107/2009.</w:t>
      </w:r>
      <w:r w:rsidR="00252BBB">
        <w:rPr>
          <w:sz w:val="22"/>
          <w:szCs w:val="22"/>
        </w:rPr>
        <w:t xml:space="preserve"> The formulation </w:t>
      </w:r>
      <w:r w:rsidRPr="002F3F69">
        <w:rPr>
          <w:color w:val="000000"/>
          <w:sz w:val="22"/>
          <w:szCs w:val="22"/>
        </w:rPr>
        <w:t>Foray</w:t>
      </w:r>
      <w:r w:rsidRPr="002F3F69">
        <w:rPr>
          <w:color w:val="000000"/>
          <w:sz w:val="22"/>
          <w:szCs w:val="22"/>
          <w:vertAlign w:val="superscript"/>
        </w:rPr>
        <w:t xml:space="preserve">® </w:t>
      </w:r>
      <w:r w:rsidRPr="002F3F69">
        <w:rPr>
          <w:color w:val="000000"/>
          <w:sz w:val="22"/>
          <w:szCs w:val="22"/>
        </w:rPr>
        <w:t>76B is a</w:t>
      </w:r>
      <w:r w:rsidR="00971F28">
        <w:rPr>
          <w:color w:val="000000"/>
          <w:sz w:val="22"/>
          <w:szCs w:val="22"/>
        </w:rPr>
        <w:t>n</w:t>
      </w:r>
      <w:r w:rsidRPr="002F3F69">
        <w:rPr>
          <w:color w:val="000000"/>
          <w:sz w:val="22"/>
          <w:szCs w:val="22"/>
        </w:rPr>
        <w:t xml:space="preserve"> </w:t>
      </w:r>
      <w:r w:rsidR="00971F28">
        <w:rPr>
          <w:color w:val="000000"/>
          <w:sz w:val="22"/>
          <w:szCs w:val="22"/>
        </w:rPr>
        <w:t xml:space="preserve">aqueous </w:t>
      </w:r>
      <w:r w:rsidRPr="002F3F69">
        <w:rPr>
          <w:color w:val="000000"/>
          <w:sz w:val="22"/>
          <w:szCs w:val="22"/>
        </w:rPr>
        <w:t xml:space="preserve">suspension concentrate (SC) containing 206.5 g/L </w:t>
      </w:r>
      <w:r w:rsidRPr="000D4DA9">
        <w:rPr>
          <w:color w:val="000000"/>
          <w:sz w:val="22"/>
          <w:szCs w:val="22"/>
        </w:rPr>
        <w:t>the active substance</w:t>
      </w:r>
      <w:r w:rsidR="00DD7015" w:rsidRPr="000D4DA9">
        <w:rPr>
          <w:color w:val="000000"/>
          <w:sz w:val="22"/>
          <w:szCs w:val="22"/>
        </w:rPr>
        <w:t xml:space="preserve"> </w:t>
      </w:r>
      <w:r w:rsidR="00DD7015" w:rsidRPr="000D4DA9">
        <w:rPr>
          <w:i/>
          <w:iCs/>
          <w:sz w:val="22"/>
          <w:szCs w:val="22"/>
        </w:rPr>
        <w:t xml:space="preserve">Bacillus thuringiensis </w:t>
      </w:r>
      <w:r w:rsidR="00DD7015" w:rsidRPr="000D4DA9">
        <w:rPr>
          <w:sz w:val="22"/>
          <w:szCs w:val="22"/>
        </w:rPr>
        <w:t>subsp.</w:t>
      </w:r>
      <w:r w:rsidR="00DD7015" w:rsidRPr="000D4DA9">
        <w:rPr>
          <w:i/>
          <w:iCs/>
          <w:sz w:val="22"/>
          <w:szCs w:val="22"/>
        </w:rPr>
        <w:t xml:space="preserve"> </w:t>
      </w:r>
      <w:proofErr w:type="spellStart"/>
      <w:r w:rsidR="00DD7015" w:rsidRPr="000D4DA9">
        <w:rPr>
          <w:i/>
          <w:iCs/>
          <w:sz w:val="22"/>
          <w:szCs w:val="22"/>
        </w:rPr>
        <w:t>kurstaki</w:t>
      </w:r>
      <w:proofErr w:type="spellEnd"/>
      <w:r w:rsidR="00DD7015" w:rsidRPr="000D4DA9">
        <w:rPr>
          <w:sz w:val="22"/>
          <w:szCs w:val="22"/>
        </w:rPr>
        <w:t xml:space="preserve"> strain ABTS-351</w:t>
      </w:r>
      <w:r w:rsidRPr="000D4DA9">
        <w:rPr>
          <w:color w:val="000000"/>
          <w:sz w:val="22"/>
          <w:szCs w:val="22"/>
        </w:rPr>
        <w:t xml:space="preserve">. The content of </w:t>
      </w:r>
      <w:r w:rsidRPr="000D4DA9">
        <w:rPr>
          <w:i/>
          <w:iCs/>
          <w:color w:val="000000"/>
          <w:sz w:val="22"/>
          <w:szCs w:val="22"/>
        </w:rPr>
        <w:t xml:space="preserve">B. thuringiensis </w:t>
      </w:r>
      <w:r w:rsidRPr="000D4DA9">
        <w:rPr>
          <w:color w:val="000000"/>
          <w:sz w:val="22"/>
          <w:szCs w:val="22"/>
        </w:rPr>
        <w:t>subsp</w:t>
      </w:r>
      <w:r w:rsidRPr="000D4DA9">
        <w:rPr>
          <w:i/>
          <w:iCs/>
          <w:color w:val="000000"/>
          <w:sz w:val="22"/>
          <w:szCs w:val="22"/>
        </w:rPr>
        <w:t xml:space="preserve">. </w:t>
      </w:r>
      <w:proofErr w:type="spellStart"/>
      <w:r w:rsidRPr="000D4DA9">
        <w:rPr>
          <w:i/>
          <w:iCs/>
          <w:color w:val="000000"/>
          <w:sz w:val="22"/>
          <w:szCs w:val="22"/>
        </w:rPr>
        <w:t>kurstaki</w:t>
      </w:r>
      <w:proofErr w:type="spellEnd"/>
      <w:r w:rsidRPr="000D4DA9">
        <w:rPr>
          <w:i/>
          <w:iCs/>
          <w:color w:val="000000"/>
          <w:sz w:val="22"/>
          <w:szCs w:val="22"/>
        </w:rPr>
        <w:t xml:space="preserve"> </w:t>
      </w:r>
      <w:r w:rsidRPr="000D4DA9">
        <w:rPr>
          <w:color w:val="000000"/>
          <w:sz w:val="22"/>
          <w:szCs w:val="22"/>
        </w:rPr>
        <w:t>strain ABTS-351 in Foray</w:t>
      </w:r>
      <w:r w:rsidRPr="000D4DA9">
        <w:rPr>
          <w:color w:val="000000"/>
          <w:sz w:val="22"/>
          <w:szCs w:val="22"/>
          <w:vertAlign w:val="superscript"/>
        </w:rPr>
        <w:t>®</w:t>
      </w:r>
      <w:r w:rsidRPr="000D4DA9">
        <w:rPr>
          <w:color w:val="000000"/>
          <w:sz w:val="22"/>
          <w:szCs w:val="22"/>
        </w:rPr>
        <w:t xml:space="preserve"> 76B range between 1.17 x 10</w:t>
      </w:r>
      <w:r w:rsidRPr="000D4DA9">
        <w:rPr>
          <w:color w:val="000000"/>
          <w:sz w:val="22"/>
          <w:szCs w:val="22"/>
          <w:vertAlign w:val="superscript"/>
        </w:rPr>
        <w:t>13</w:t>
      </w:r>
      <w:r w:rsidRPr="000D4DA9">
        <w:rPr>
          <w:color w:val="000000"/>
          <w:sz w:val="22"/>
          <w:szCs w:val="22"/>
        </w:rPr>
        <w:t xml:space="preserve"> </w:t>
      </w:r>
      <w:r w:rsidR="009617F1" w:rsidRPr="000D4DA9">
        <w:rPr>
          <w:color w:val="000000"/>
          <w:sz w:val="22"/>
          <w:szCs w:val="22"/>
        </w:rPr>
        <w:t xml:space="preserve">CFU/L and </w:t>
      </w:r>
      <w:r w:rsidRPr="000D4DA9">
        <w:rPr>
          <w:color w:val="000000"/>
          <w:sz w:val="22"/>
          <w:szCs w:val="22"/>
        </w:rPr>
        <w:t>1.69 x 10</w:t>
      </w:r>
      <w:r w:rsidRPr="000D4DA9">
        <w:rPr>
          <w:color w:val="000000"/>
          <w:sz w:val="22"/>
          <w:szCs w:val="22"/>
          <w:vertAlign w:val="superscript"/>
        </w:rPr>
        <w:t>13</w:t>
      </w:r>
      <w:r w:rsidRPr="000D4DA9">
        <w:rPr>
          <w:color w:val="000000"/>
          <w:sz w:val="22"/>
          <w:szCs w:val="22"/>
        </w:rPr>
        <w:t xml:space="preserve"> CFU/L (nominal concentration of 1.51 x 10</w:t>
      </w:r>
      <w:r w:rsidRPr="000D4DA9">
        <w:rPr>
          <w:color w:val="000000"/>
          <w:sz w:val="22"/>
          <w:szCs w:val="22"/>
          <w:vertAlign w:val="superscript"/>
        </w:rPr>
        <w:t>13</w:t>
      </w:r>
      <w:r w:rsidRPr="000D4DA9">
        <w:rPr>
          <w:color w:val="000000"/>
          <w:sz w:val="22"/>
          <w:szCs w:val="22"/>
        </w:rPr>
        <w:t xml:space="preserve"> CFU/L).</w:t>
      </w:r>
      <w:r w:rsidRPr="002F3F69">
        <w:rPr>
          <w:color w:val="000000"/>
          <w:sz w:val="22"/>
          <w:szCs w:val="22"/>
        </w:rPr>
        <w:t xml:space="preserve"> It is currently authorised across the EU for use as an insecticide to control </w:t>
      </w:r>
      <w:r w:rsidRPr="00842019">
        <w:rPr>
          <w:color w:val="000000"/>
          <w:sz w:val="22"/>
          <w:szCs w:val="22"/>
        </w:rPr>
        <w:t xml:space="preserve">lepidopteran </w:t>
      </w:r>
      <w:r w:rsidRPr="00842019">
        <w:rPr>
          <w:sz w:val="22"/>
          <w:szCs w:val="22"/>
        </w:rPr>
        <w:t xml:space="preserve">defoliating caterpillars </w:t>
      </w:r>
      <w:r w:rsidR="00EE53DA" w:rsidRPr="00A95EF4">
        <w:rPr>
          <w:sz w:val="22"/>
          <w:szCs w:val="22"/>
        </w:rPr>
        <w:t>on deciduous and coniferous forest, pine trees, ornamental trees and shrubs or amenity areas (parks, gardens)</w:t>
      </w:r>
      <w:r w:rsidRPr="00842019">
        <w:rPr>
          <w:sz w:val="22"/>
          <w:szCs w:val="22"/>
        </w:rPr>
        <w:t>.</w:t>
      </w:r>
    </w:p>
    <w:p w14:paraId="0342559D" w14:textId="3FC84206" w:rsidR="002F3F69" w:rsidRDefault="002F3F69" w:rsidP="002F3F69">
      <w:pPr>
        <w:spacing w:after="0"/>
        <w:jc w:val="both"/>
        <w:rPr>
          <w:sz w:val="22"/>
          <w:szCs w:val="22"/>
        </w:rPr>
      </w:pPr>
      <w:r w:rsidRPr="002F7AE4">
        <w:rPr>
          <w:bCs/>
          <w:i/>
          <w:iCs/>
          <w:color w:val="000000"/>
          <w:sz w:val="22"/>
          <w:szCs w:val="22"/>
        </w:rPr>
        <w:t>B.</w:t>
      </w:r>
      <w:r w:rsidRPr="002F7AE4">
        <w:rPr>
          <w:bCs/>
          <w:i/>
          <w:color w:val="000000"/>
          <w:sz w:val="22"/>
          <w:szCs w:val="22"/>
        </w:rPr>
        <w:t xml:space="preserve"> thuringiensis </w:t>
      </w:r>
      <w:r w:rsidRPr="002F7AE4">
        <w:rPr>
          <w:bCs/>
          <w:color w:val="000000"/>
          <w:sz w:val="22"/>
          <w:szCs w:val="22"/>
        </w:rPr>
        <w:t>subsp.</w:t>
      </w:r>
      <w:r w:rsidRPr="002F7AE4">
        <w:rPr>
          <w:bCs/>
          <w:i/>
          <w:color w:val="000000"/>
          <w:sz w:val="22"/>
          <w:szCs w:val="22"/>
        </w:rPr>
        <w:t xml:space="preserve"> </w:t>
      </w:r>
      <w:proofErr w:type="spellStart"/>
      <w:r w:rsidRPr="002F7AE4">
        <w:rPr>
          <w:bCs/>
          <w:i/>
          <w:color w:val="000000"/>
          <w:sz w:val="22"/>
          <w:szCs w:val="22"/>
        </w:rPr>
        <w:t>kurstaki</w:t>
      </w:r>
      <w:proofErr w:type="spellEnd"/>
      <w:r w:rsidRPr="002F7AE4">
        <w:rPr>
          <w:bCs/>
          <w:color w:val="000000"/>
          <w:sz w:val="22"/>
          <w:szCs w:val="22"/>
        </w:rPr>
        <w:t xml:space="preserve"> strain ABTS-351 </w:t>
      </w:r>
      <w:r w:rsidRPr="002F7AE4">
        <w:rPr>
          <w:sz w:val="22"/>
          <w:szCs w:val="22"/>
        </w:rPr>
        <w:t xml:space="preserve">was first assessed for approval for use as PPP in the EU in 2008 by Denmark as Rapporteur Member State (RMS). It was included in Annex I of </w:t>
      </w:r>
      <w:r w:rsidR="00C404D6" w:rsidRPr="002F7AE4">
        <w:rPr>
          <w:sz w:val="22"/>
          <w:szCs w:val="22"/>
        </w:rPr>
        <w:t xml:space="preserve">Directive </w:t>
      </w:r>
      <w:r w:rsidRPr="002F7AE4">
        <w:rPr>
          <w:sz w:val="22"/>
          <w:szCs w:val="22"/>
        </w:rPr>
        <w:t xml:space="preserve">91/414/EC as a new active substance on 01 May 2009. </w:t>
      </w:r>
      <w:r w:rsidR="003A1184" w:rsidRPr="003A1184">
        <w:rPr>
          <w:sz w:val="22"/>
          <w:szCs w:val="22"/>
        </w:rPr>
        <w:t xml:space="preserve">Application for renewal of the active substance was submitted to Denmark (RMS) and the Netherlands (co-RMS) in 2016 under Regulation (EC) No. 1107/2009, replacing Directive 91/414/EC. EFSA Conclusion on the peer review of risk assessment of </w:t>
      </w:r>
      <w:r w:rsidR="003A1184" w:rsidRPr="00534380">
        <w:rPr>
          <w:i/>
          <w:iCs/>
          <w:sz w:val="22"/>
          <w:szCs w:val="22"/>
        </w:rPr>
        <w:t>B. thuringiensis</w:t>
      </w:r>
      <w:r w:rsidR="003A1184" w:rsidRPr="003A1184">
        <w:rPr>
          <w:sz w:val="22"/>
          <w:szCs w:val="22"/>
        </w:rPr>
        <w:t xml:space="preserve"> subsp. </w:t>
      </w:r>
      <w:proofErr w:type="spellStart"/>
      <w:r w:rsidR="003A1184" w:rsidRPr="00534380">
        <w:rPr>
          <w:i/>
          <w:iCs/>
          <w:sz w:val="22"/>
          <w:szCs w:val="22"/>
        </w:rPr>
        <w:t>kurstaki</w:t>
      </w:r>
      <w:proofErr w:type="spellEnd"/>
      <w:r w:rsidR="003A1184" w:rsidRPr="003A1184">
        <w:rPr>
          <w:sz w:val="22"/>
          <w:szCs w:val="22"/>
        </w:rPr>
        <w:t xml:space="preserve"> strain ABTS-351 was published on 22 October 2021 (EFSA Journal 2021;19(10):6879). No critical areas of concern were identified in the EFSA Conclusion. Renewal of approval of </w:t>
      </w:r>
      <w:r w:rsidR="003A1184" w:rsidRPr="00534380">
        <w:rPr>
          <w:i/>
          <w:iCs/>
          <w:sz w:val="22"/>
          <w:szCs w:val="22"/>
        </w:rPr>
        <w:t>B. thuringiensis</w:t>
      </w:r>
      <w:r w:rsidR="003A1184" w:rsidRPr="00534380">
        <w:rPr>
          <w:sz w:val="22"/>
          <w:szCs w:val="22"/>
        </w:rPr>
        <w:t xml:space="preserve"> </w:t>
      </w:r>
      <w:r w:rsidR="003A1184" w:rsidRPr="003A1184">
        <w:rPr>
          <w:sz w:val="22"/>
          <w:szCs w:val="22"/>
        </w:rPr>
        <w:t xml:space="preserve">subsp. </w:t>
      </w:r>
      <w:proofErr w:type="spellStart"/>
      <w:r w:rsidR="003A1184" w:rsidRPr="00534380">
        <w:rPr>
          <w:i/>
          <w:iCs/>
          <w:sz w:val="22"/>
          <w:szCs w:val="22"/>
        </w:rPr>
        <w:t>kurstaki</w:t>
      </w:r>
      <w:proofErr w:type="spellEnd"/>
      <w:r w:rsidR="003A1184" w:rsidRPr="003A1184">
        <w:rPr>
          <w:sz w:val="22"/>
          <w:szCs w:val="22"/>
        </w:rPr>
        <w:t xml:space="preserve"> strain ABTS-351 was granted on 23 May 2023 (entry into force 1 July 2023); Commission Implementing Regulation (EU) 2023/999.</w:t>
      </w:r>
    </w:p>
    <w:p w14:paraId="232C12E1" w14:textId="77777777" w:rsidR="002F7AE4" w:rsidRDefault="002F7AE4" w:rsidP="002F3F69">
      <w:pPr>
        <w:spacing w:after="0"/>
        <w:jc w:val="both"/>
        <w:rPr>
          <w:sz w:val="22"/>
          <w:szCs w:val="22"/>
          <w:highlight w:val="green"/>
        </w:rPr>
      </w:pPr>
    </w:p>
    <w:p w14:paraId="62692C66" w14:textId="2A57CBB3" w:rsidR="007A516F" w:rsidRDefault="007A516F" w:rsidP="007A516F">
      <w:pPr>
        <w:pStyle w:val="OECD-BASIS-TEXT"/>
        <w:rPr>
          <w:color w:val="000000" w:themeColor="text1"/>
        </w:rPr>
      </w:pPr>
      <w:r w:rsidRPr="20268656">
        <w:rPr>
          <w:color w:val="000000" w:themeColor="text1"/>
        </w:rPr>
        <w:t xml:space="preserve">When the AIR 4 dossier was submitted for EU renewal of </w:t>
      </w:r>
      <w:r w:rsidRPr="0033295A">
        <w:rPr>
          <w:i/>
          <w:iCs/>
          <w:color w:val="000000" w:themeColor="text1"/>
        </w:rPr>
        <w:t xml:space="preserve">B. thuringiensis </w:t>
      </w:r>
      <w:r w:rsidRPr="004F1409">
        <w:rPr>
          <w:color w:val="000000" w:themeColor="text1"/>
        </w:rPr>
        <w:t>subsp</w:t>
      </w:r>
      <w:r w:rsidRPr="0033295A">
        <w:rPr>
          <w:i/>
          <w:iCs/>
          <w:color w:val="000000" w:themeColor="text1"/>
        </w:rPr>
        <w:t xml:space="preserve">. </w:t>
      </w:r>
      <w:proofErr w:type="spellStart"/>
      <w:r w:rsidRPr="0033295A">
        <w:rPr>
          <w:i/>
          <w:iCs/>
          <w:color w:val="000000" w:themeColor="text1"/>
        </w:rPr>
        <w:t>kurstaki</w:t>
      </w:r>
      <w:proofErr w:type="spellEnd"/>
      <w:r w:rsidRPr="0033295A">
        <w:rPr>
          <w:i/>
          <w:iCs/>
          <w:color w:val="000000" w:themeColor="text1"/>
        </w:rPr>
        <w:t xml:space="preserve"> </w:t>
      </w:r>
      <w:r w:rsidRPr="004F1409">
        <w:rPr>
          <w:color w:val="000000" w:themeColor="text1"/>
        </w:rPr>
        <w:t>strain</w:t>
      </w:r>
      <w:r w:rsidRPr="0033295A">
        <w:rPr>
          <w:i/>
          <w:iCs/>
          <w:color w:val="000000" w:themeColor="text1"/>
        </w:rPr>
        <w:t xml:space="preserve"> </w:t>
      </w:r>
      <w:r w:rsidRPr="004F1409">
        <w:rPr>
          <w:color w:val="000000" w:themeColor="text1"/>
        </w:rPr>
        <w:t>ABTS-351</w:t>
      </w:r>
      <w:r w:rsidRPr="20268656">
        <w:rPr>
          <w:color w:val="000000" w:themeColor="text1"/>
        </w:rPr>
        <w:t>, an application to demonstrate technical equivalence of</w:t>
      </w:r>
      <w:r w:rsidRPr="20268656">
        <w:rPr>
          <w:i/>
          <w:iCs/>
          <w:color w:val="000000" w:themeColor="text1"/>
        </w:rPr>
        <w:t xml:space="preserve"> </w:t>
      </w:r>
      <w:r w:rsidRPr="00C4035D">
        <w:rPr>
          <w:i/>
          <w:iCs/>
          <w:color w:val="000000" w:themeColor="text1"/>
        </w:rPr>
        <w:t xml:space="preserve">B. thuringiensis </w:t>
      </w:r>
      <w:r w:rsidRPr="003D7136">
        <w:rPr>
          <w:color w:val="000000" w:themeColor="text1"/>
        </w:rPr>
        <w:t>subsp</w:t>
      </w:r>
      <w:r w:rsidRPr="00C4035D">
        <w:rPr>
          <w:i/>
          <w:iCs/>
          <w:color w:val="000000" w:themeColor="text1"/>
        </w:rPr>
        <w:t xml:space="preserve">. </w:t>
      </w:r>
      <w:proofErr w:type="spellStart"/>
      <w:r w:rsidRPr="00C4035D">
        <w:rPr>
          <w:i/>
          <w:iCs/>
          <w:color w:val="000000" w:themeColor="text1"/>
        </w:rPr>
        <w:t>kurstaki</w:t>
      </w:r>
      <w:proofErr w:type="spellEnd"/>
      <w:r w:rsidRPr="00C4035D">
        <w:rPr>
          <w:i/>
          <w:iCs/>
          <w:color w:val="000000" w:themeColor="text1"/>
        </w:rPr>
        <w:t xml:space="preserve"> </w:t>
      </w:r>
      <w:r w:rsidRPr="001A61FC">
        <w:rPr>
          <w:color w:val="000000" w:themeColor="text1"/>
        </w:rPr>
        <w:t>strain</w:t>
      </w:r>
      <w:r w:rsidRPr="00C4035D">
        <w:rPr>
          <w:i/>
          <w:iCs/>
          <w:color w:val="000000" w:themeColor="text1"/>
        </w:rPr>
        <w:t xml:space="preserve"> </w:t>
      </w:r>
      <w:r w:rsidRPr="001A61FC">
        <w:rPr>
          <w:color w:val="000000" w:themeColor="text1"/>
        </w:rPr>
        <w:t>ABTS-351</w:t>
      </w:r>
      <w:r w:rsidRPr="00C4035D">
        <w:rPr>
          <w:i/>
          <w:iCs/>
          <w:color w:val="000000" w:themeColor="text1"/>
        </w:rPr>
        <w:t xml:space="preserve"> </w:t>
      </w:r>
      <w:r w:rsidRPr="20268656">
        <w:rPr>
          <w:color w:val="000000" w:themeColor="text1"/>
        </w:rPr>
        <w:t xml:space="preserve">produced at a new manufacturing site for </w:t>
      </w:r>
      <w:r w:rsidR="00D407D4">
        <w:rPr>
          <w:color w:val="000000" w:themeColor="text1"/>
        </w:rPr>
        <w:t>XXXX</w:t>
      </w:r>
      <w:r w:rsidRPr="20268656">
        <w:rPr>
          <w:color w:val="000000" w:themeColor="text1"/>
        </w:rPr>
        <w:t xml:space="preserve">, was also submitted to </w:t>
      </w:r>
      <w:r>
        <w:rPr>
          <w:color w:val="000000" w:themeColor="text1"/>
        </w:rPr>
        <w:t>Denmark</w:t>
      </w:r>
      <w:r w:rsidRPr="20268656">
        <w:rPr>
          <w:color w:val="000000" w:themeColor="text1"/>
        </w:rPr>
        <w:t>. Technical equivalence was granted in J</w:t>
      </w:r>
      <w:r>
        <w:rPr>
          <w:color w:val="000000" w:themeColor="text1"/>
        </w:rPr>
        <w:t xml:space="preserve">anuary </w:t>
      </w:r>
      <w:r w:rsidRPr="20268656">
        <w:rPr>
          <w:color w:val="000000" w:themeColor="text1"/>
        </w:rPr>
        <w:t>2018.</w:t>
      </w:r>
    </w:p>
    <w:p w14:paraId="77D91DB1" w14:textId="77777777" w:rsidR="007A516F" w:rsidRPr="003861AF" w:rsidRDefault="007A516F" w:rsidP="007A516F">
      <w:pPr>
        <w:spacing w:after="0" w:line="280" w:lineRule="exact"/>
        <w:jc w:val="both"/>
        <w:rPr>
          <w:sz w:val="22"/>
          <w:szCs w:val="22"/>
          <w:highlight w:val="green"/>
        </w:rPr>
      </w:pPr>
    </w:p>
    <w:p w14:paraId="5F550AEE" w14:textId="03E86F8E" w:rsidR="007A516F" w:rsidRDefault="007A516F" w:rsidP="007A516F">
      <w:pPr>
        <w:spacing w:after="0" w:line="280" w:lineRule="exact"/>
        <w:jc w:val="both"/>
        <w:rPr>
          <w:sz w:val="22"/>
          <w:szCs w:val="22"/>
        </w:rPr>
      </w:pPr>
      <w:proofErr w:type="spellStart"/>
      <w:r w:rsidRPr="00CA49DA">
        <w:rPr>
          <w:sz w:val="22"/>
          <w:szCs w:val="22"/>
        </w:rPr>
        <w:t>DiPel</w:t>
      </w:r>
      <w:proofErr w:type="spellEnd"/>
      <w:r w:rsidRPr="00CA49DA">
        <w:rPr>
          <w:sz w:val="22"/>
          <w:szCs w:val="22"/>
          <w:vertAlign w:val="superscript"/>
        </w:rPr>
        <w:t>®</w:t>
      </w:r>
      <w:r w:rsidRPr="00CA49DA">
        <w:rPr>
          <w:sz w:val="22"/>
          <w:szCs w:val="22"/>
        </w:rPr>
        <w:t xml:space="preserve"> DF (product code ABG-6404) is the representative formulation used to support the application for renewal of approval of </w:t>
      </w:r>
      <w:r w:rsidRPr="00CA49DA">
        <w:rPr>
          <w:i/>
          <w:iCs/>
          <w:sz w:val="22"/>
          <w:szCs w:val="22"/>
        </w:rPr>
        <w:t>B. thuringiensis</w:t>
      </w:r>
      <w:r w:rsidRPr="00CA49DA">
        <w:rPr>
          <w:sz w:val="22"/>
          <w:szCs w:val="22"/>
        </w:rPr>
        <w:t xml:space="preserve"> subsp. </w:t>
      </w:r>
      <w:proofErr w:type="spellStart"/>
      <w:r w:rsidRPr="00CA49DA">
        <w:rPr>
          <w:i/>
          <w:iCs/>
          <w:sz w:val="22"/>
          <w:szCs w:val="22"/>
        </w:rPr>
        <w:t>kurstaki</w:t>
      </w:r>
      <w:proofErr w:type="spellEnd"/>
      <w:r w:rsidRPr="00CA49DA">
        <w:rPr>
          <w:sz w:val="22"/>
          <w:szCs w:val="22"/>
        </w:rPr>
        <w:t xml:space="preserve"> strain ABTS-351, thus have been evaluated during the approval process.</w:t>
      </w:r>
      <w:r w:rsidR="00D421B0">
        <w:rPr>
          <w:sz w:val="22"/>
          <w:szCs w:val="22"/>
        </w:rPr>
        <w:t xml:space="preserve"> </w:t>
      </w:r>
      <w:r w:rsidRPr="00CA49DA">
        <w:rPr>
          <w:sz w:val="22"/>
          <w:szCs w:val="22"/>
        </w:rPr>
        <w:t>The representative uses are outdoor vegetables (cabbage) and indoor vegetables (tomato).</w:t>
      </w:r>
    </w:p>
    <w:p w14:paraId="298736B6" w14:textId="77777777" w:rsidR="007F7826" w:rsidRDefault="007F7826" w:rsidP="007A516F">
      <w:pPr>
        <w:spacing w:after="0" w:line="280" w:lineRule="exact"/>
        <w:jc w:val="both"/>
        <w:rPr>
          <w:sz w:val="22"/>
          <w:szCs w:val="22"/>
        </w:rPr>
      </w:pPr>
    </w:p>
    <w:p w14:paraId="58A579A9" w14:textId="77777777" w:rsidR="00650099" w:rsidRDefault="00650099" w:rsidP="002F3F69">
      <w:pPr>
        <w:spacing w:after="0"/>
        <w:jc w:val="both"/>
        <w:rPr>
          <w:ins w:id="9" w:author="PODGORSKA Karolina" w:date="2023-06-28T01:34:00Z"/>
          <w:sz w:val="22"/>
          <w:szCs w:val="22"/>
        </w:rPr>
        <w:sectPr w:rsidR="00650099">
          <w:pgSz w:w="11907" w:h="16840" w:code="9"/>
          <w:pgMar w:top="1418" w:right="1134" w:bottom="1418" w:left="1418" w:header="709" w:footer="709" w:gutter="0"/>
          <w:cols w:space="720"/>
        </w:sectPr>
      </w:pPr>
    </w:p>
    <w:bookmarkEnd w:id="8"/>
    <w:p w14:paraId="2791F936" w14:textId="7707E60F" w:rsidR="00FA2DD2" w:rsidRPr="002F344D" w:rsidRDefault="00FA2DD2" w:rsidP="003D6C21">
      <w:pPr>
        <w:pStyle w:val="OECD-HeadLine1"/>
        <w:tabs>
          <w:tab w:val="clear" w:pos="1440"/>
          <w:tab w:val="left" w:pos="0"/>
        </w:tabs>
        <w:ind w:left="22" w:hanging="22"/>
        <w:jc w:val="both"/>
      </w:pPr>
      <w:r w:rsidRPr="00881606">
        <w:lastRenderedPageBreak/>
        <w:tab/>
      </w:r>
      <w:bookmarkStart w:id="10" w:name="_Toc142479993"/>
      <w:r w:rsidR="00864B15">
        <w:t xml:space="preserve">INTRODUCTION ON THE </w:t>
      </w:r>
      <w:r w:rsidRPr="00881606">
        <w:t>IDENTITY OF THE MICROBIAL PEST CONTROL AGENT</w:t>
      </w:r>
      <w:bookmarkEnd w:id="10"/>
    </w:p>
    <w:p w14:paraId="261259B8" w14:textId="77777777" w:rsidR="00FA2DD2" w:rsidRDefault="00FA2DD2" w:rsidP="00F50CEC">
      <w:pPr>
        <w:pStyle w:val="OECD-BASIS-TEXT"/>
        <w:tabs>
          <w:tab w:val="clear" w:pos="720"/>
        </w:tabs>
        <w:ind w:left="22" w:hanging="22"/>
        <w:jc w:val="left"/>
        <w:rPr>
          <w:b/>
          <w:color w:val="auto"/>
          <w:szCs w:val="20"/>
          <w:lang w:eastAsia="de-DE"/>
        </w:rPr>
      </w:pPr>
      <w:r>
        <w:rPr>
          <w:b/>
          <w:color w:val="auto"/>
          <w:szCs w:val="20"/>
          <w:lang w:eastAsia="de-DE"/>
        </w:rPr>
        <w:tab/>
      </w:r>
      <w:r w:rsidRPr="00B679E3">
        <w:rPr>
          <w:b/>
          <w:color w:val="auto"/>
          <w:szCs w:val="20"/>
          <w:lang w:eastAsia="de-DE"/>
        </w:rPr>
        <w:t>Identity, Biological properties, Details of uses, Further information, and Proposed Classification and Labelling</w:t>
      </w:r>
    </w:p>
    <w:p w14:paraId="2908BE2A" w14:textId="77777777" w:rsidR="00FA2DD2" w:rsidRPr="00B679E3" w:rsidRDefault="00FA2DD2" w:rsidP="002F344D">
      <w:pPr>
        <w:pStyle w:val="OECD-BASIS-TEXT"/>
        <w:tabs>
          <w:tab w:val="clear" w:pos="720"/>
        </w:tabs>
        <w:ind w:left="1440" w:hanging="1440"/>
        <w:jc w:val="left"/>
        <w:rPr>
          <w:b/>
          <w:color w:val="auto"/>
          <w:szCs w:val="20"/>
          <w:lang w:eastAsia="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8"/>
        <w:gridCol w:w="5662"/>
      </w:tblGrid>
      <w:tr w:rsidR="00A674CA" w:rsidRPr="00881606" w14:paraId="36E4027D" w14:textId="77777777" w:rsidTr="007F3B70">
        <w:tc>
          <w:tcPr>
            <w:tcW w:w="1972" w:type="pct"/>
            <w:tcBorders>
              <w:top w:val="nil"/>
              <w:left w:val="nil"/>
              <w:bottom w:val="nil"/>
              <w:right w:val="single" w:sz="4" w:space="0" w:color="auto"/>
            </w:tcBorders>
          </w:tcPr>
          <w:p w14:paraId="4F740E53" w14:textId="6C46615C" w:rsidR="00A674CA" w:rsidRPr="00881606" w:rsidRDefault="00A674CA" w:rsidP="00A674CA">
            <w:pPr>
              <w:pStyle w:val="LoEcellsChar"/>
            </w:pPr>
            <w:r w:rsidRPr="00881606">
              <w:t>Active microorganism:</w:t>
            </w:r>
          </w:p>
        </w:tc>
        <w:tc>
          <w:tcPr>
            <w:tcW w:w="3028" w:type="pct"/>
            <w:tcBorders>
              <w:top w:val="single" w:sz="4" w:space="0" w:color="auto"/>
              <w:left w:val="single" w:sz="4" w:space="0" w:color="auto"/>
              <w:bottom w:val="single" w:sz="4" w:space="0" w:color="auto"/>
              <w:right w:val="single" w:sz="4" w:space="0" w:color="auto"/>
            </w:tcBorders>
          </w:tcPr>
          <w:p w14:paraId="0628B795" w14:textId="479AADA5" w:rsidR="00A674CA" w:rsidRPr="00881606" w:rsidRDefault="00A674CA" w:rsidP="00A674CA">
            <w:pPr>
              <w:pStyle w:val="LoEcellsChar"/>
            </w:pPr>
            <w:r w:rsidRPr="001D3AF3">
              <w:rPr>
                <w:bCs/>
                <w:i/>
                <w:iCs/>
                <w:color w:val="000000"/>
              </w:rPr>
              <w:t>Bacillus</w:t>
            </w:r>
            <w:r w:rsidRPr="001D3AF3">
              <w:rPr>
                <w:bCs/>
                <w:i/>
                <w:color w:val="000000"/>
              </w:rPr>
              <w:t xml:space="preserve"> thuringiensis </w:t>
            </w:r>
            <w:r w:rsidRPr="001D3AF3">
              <w:rPr>
                <w:bCs/>
                <w:color w:val="000000"/>
              </w:rPr>
              <w:t>subsp.</w:t>
            </w:r>
            <w:r w:rsidRPr="001D3AF3">
              <w:rPr>
                <w:bCs/>
                <w:i/>
                <w:color w:val="000000"/>
              </w:rPr>
              <w:t xml:space="preserve"> </w:t>
            </w:r>
            <w:proofErr w:type="spellStart"/>
            <w:r w:rsidRPr="001D3AF3">
              <w:rPr>
                <w:bCs/>
                <w:i/>
                <w:color w:val="000000"/>
              </w:rPr>
              <w:t>kurstaki</w:t>
            </w:r>
            <w:proofErr w:type="spellEnd"/>
            <w:r w:rsidRPr="001D3AF3">
              <w:rPr>
                <w:bCs/>
                <w:color w:val="000000"/>
              </w:rPr>
              <w:t xml:space="preserve"> strain ABTS-351</w:t>
            </w:r>
          </w:p>
        </w:tc>
      </w:tr>
      <w:tr w:rsidR="00A674CA" w:rsidRPr="00881606" w14:paraId="4627DB13" w14:textId="77777777" w:rsidTr="007F3B70">
        <w:tc>
          <w:tcPr>
            <w:tcW w:w="1972" w:type="pct"/>
            <w:tcBorders>
              <w:top w:val="nil"/>
              <w:left w:val="nil"/>
              <w:bottom w:val="nil"/>
              <w:right w:val="single" w:sz="4" w:space="0" w:color="auto"/>
            </w:tcBorders>
          </w:tcPr>
          <w:p w14:paraId="64404D39" w14:textId="77777777" w:rsidR="00A674CA" w:rsidRPr="00881606" w:rsidRDefault="00A674CA" w:rsidP="00A674CA">
            <w:pPr>
              <w:pStyle w:val="LoEcellsChar"/>
            </w:pPr>
            <w:r w:rsidRPr="00881606">
              <w:t>Function (e.g. control of fungi):</w:t>
            </w:r>
          </w:p>
        </w:tc>
        <w:tc>
          <w:tcPr>
            <w:tcW w:w="3028" w:type="pct"/>
            <w:tcBorders>
              <w:top w:val="single" w:sz="4" w:space="0" w:color="auto"/>
              <w:left w:val="single" w:sz="4" w:space="0" w:color="auto"/>
              <w:bottom w:val="single" w:sz="4" w:space="0" w:color="auto"/>
              <w:right w:val="single" w:sz="4" w:space="0" w:color="auto"/>
            </w:tcBorders>
          </w:tcPr>
          <w:p w14:paraId="171FCFD0" w14:textId="0858FEDE" w:rsidR="00A674CA" w:rsidRPr="00881606" w:rsidRDefault="00A674CA" w:rsidP="00A674CA">
            <w:pPr>
              <w:pStyle w:val="LoEcellsChar"/>
            </w:pPr>
            <w:r w:rsidRPr="001D3AF3">
              <w:rPr>
                <w:noProof/>
              </w:rPr>
              <w:t>Biological insecticide</w:t>
            </w:r>
          </w:p>
        </w:tc>
      </w:tr>
    </w:tbl>
    <w:p w14:paraId="020C5261" w14:textId="77777777" w:rsidR="00FA2DD2" w:rsidRDefault="00FA2DD2" w:rsidP="004E4D25">
      <w:pPr>
        <w:pStyle w:val="LoEtextChar"/>
      </w:pPr>
    </w:p>
    <w:p w14:paraId="2DC10AFD" w14:textId="2784BC73" w:rsidR="00FA2DD2" w:rsidRDefault="00FA2DD2" w:rsidP="004E4D25">
      <w:pPr>
        <w:pStyle w:val="LoEtextChar"/>
        <w:rPr>
          <w:b/>
          <w:sz w:val="22"/>
        </w:rPr>
      </w:pPr>
      <w:r w:rsidRPr="002F344D">
        <w:rPr>
          <w:b/>
          <w:sz w:val="22"/>
        </w:rPr>
        <w:t>Identity of the Microbial Pest control Agent / Active substance</w:t>
      </w:r>
    </w:p>
    <w:p w14:paraId="61CF44C8" w14:textId="77777777" w:rsidR="00FA2DD2" w:rsidRPr="002F344D" w:rsidRDefault="00FA2DD2" w:rsidP="004E4D25">
      <w:pPr>
        <w:pStyle w:val="LoEtextChar"/>
        <w:rPr>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8"/>
        <w:gridCol w:w="5662"/>
      </w:tblGrid>
      <w:tr w:rsidR="00A674CA" w:rsidRPr="00881606" w14:paraId="373F5B91" w14:textId="77777777" w:rsidTr="007F3B70">
        <w:tc>
          <w:tcPr>
            <w:tcW w:w="1972" w:type="pct"/>
            <w:tcBorders>
              <w:top w:val="nil"/>
              <w:left w:val="nil"/>
              <w:bottom w:val="nil"/>
              <w:right w:val="single" w:sz="4" w:space="0" w:color="auto"/>
            </w:tcBorders>
          </w:tcPr>
          <w:p w14:paraId="678E9853" w14:textId="77777777" w:rsidR="00A674CA" w:rsidRPr="00881606" w:rsidRDefault="00A674CA" w:rsidP="00A674CA">
            <w:pPr>
              <w:pStyle w:val="LoEcellsChar"/>
            </w:pPr>
            <w:r w:rsidRPr="00881606">
              <w:t>Name of the organism:</w:t>
            </w:r>
          </w:p>
        </w:tc>
        <w:tc>
          <w:tcPr>
            <w:tcW w:w="3028" w:type="pct"/>
            <w:tcBorders>
              <w:top w:val="single" w:sz="4" w:space="0" w:color="auto"/>
              <w:left w:val="single" w:sz="4" w:space="0" w:color="auto"/>
              <w:bottom w:val="single" w:sz="4" w:space="0" w:color="auto"/>
              <w:right w:val="single" w:sz="4" w:space="0" w:color="auto"/>
            </w:tcBorders>
          </w:tcPr>
          <w:p w14:paraId="5343967A" w14:textId="23229D70" w:rsidR="00A674CA" w:rsidRPr="00881606" w:rsidRDefault="00A674CA" w:rsidP="00A674CA">
            <w:pPr>
              <w:pStyle w:val="LoEcellsChar"/>
            </w:pPr>
            <w:r w:rsidRPr="001056D1">
              <w:rPr>
                <w:bCs/>
                <w:i/>
                <w:iCs/>
                <w:color w:val="000000"/>
              </w:rPr>
              <w:t>Bacillus</w:t>
            </w:r>
            <w:r w:rsidRPr="001056D1">
              <w:rPr>
                <w:bCs/>
                <w:i/>
                <w:color w:val="000000"/>
              </w:rPr>
              <w:t xml:space="preserve"> thuringiensis </w:t>
            </w:r>
            <w:r w:rsidRPr="001056D1">
              <w:rPr>
                <w:bCs/>
                <w:color w:val="000000"/>
              </w:rPr>
              <w:t>subsp.</w:t>
            </w:r>
            <w:r w:rsidRPr="001056D1">
              <w:rPr>
                <w:bCs/>
                <w:i/>
                <w:color w:val="000000"/>
              </w:rPr>
              <w:t xml:space="preserve"> </w:t>
            </w:r>
            <w:proofErr w:type="spellStart"/>
            <w:r w:rsidRPr="001056D1">
              <w:rPr>
                <w:bCs/>
                <w:i/>
                <w:color w:val="000000"/>
              </w:rPr>
              <w:t>kurstaki</w:t>
            </w:r>
            <w:proofErr w:type="spellEnd"/>
          </w:p>
        </w:tc>
      </w:tr>
      <w:tr w:rsidR="00A674CA" w:rsidRPr="00881606" w14:paraId="5F77F04F" w14:textId="77777777" w:rsidTr="007F3B70">
        <w:tc>
          <w:tcPr>
            <w:tcW w:w="1972" w:type="pct"/>
            <w:tcBorders>
              <w:top w:val="nil"/>
              <w:left w:val="nil"/>
              <w:bottom w:val="nil"/>
              <w:right w:val="single" w:sz="4" w:space="0" w:color="auto"/>
            </w:tcBorders>
          </w:tcPr>
          <w:p w14:paraId="14A8A458" w14:textId="77777777" w:rsidR="00A674CA" w:rsidRPr="00881606" w:rsidRDefault="00A674CA" w:rsidP="00A674CA">
            <w:pPr>
              <w:pStyle w:val="LoEcellsChar"/>
            </w:pPr>
            <w:r w:rsidRPr="00881606">
              <w:t>Taxonomy:</w:t>
            </w:r>
          </w:p>
        </w:tc>
        <w:tc>
          <w:tcPr>
            <w:tcW w:w="3028" w:type="pct"/>
            <w:tcBorders>
              <w:top w:val="single" w:sz="4" w:space="0" w:color="auto"/>
              <w:left w:val="single" w:sz="4" w:space="0" w:color="auto"/>
              <w:bottom w:val="single" w:sz="4" w:space="0" w:color="auto"/>
              <w:right w:val="single" w:sz="4" w:space="0" w:color="auto"/>
            </w:tcBorders>
          </w:tcPr>
          <w:p w14:paraId="27BEE804" w14:textId="77777777" w:rsidR="00133D4F" w:rsidRDefault="00133D4F" w:rsidP="00A674CA">
            <w:pPr>
              <w:pStyle w:val="LoEcellsChar"/>
            </w:pPr>
            <w:r>
              <w:t>Domain: Bacteria</w:t>
            </w:r>
          </w:p>
          <w:p w14:paraId="4276DEBD" w14:textId="617F2054" w:rsidR="00133D4F" w:rsidRDefault="00A674CA" w:rsidP="00A674CA">
            <w:pPr>
              <w:pStyle w:val="LoEcellsChar"/>
            </w:pPr>
            <w:r w:rsidRPr="001A5CEB">
              <w:t xml:space="preserve">Phylum: </w:t>
            </w:r>
            <w:r w:rsidRPr="001A5CEB">
              <w:rPr>
                <w:iCs/>
              </w:rPr>
              <w:t>Firmicutes</w:t>
            </w:r>
          </w:p>
          <w:p w14:paraId="1EB97299" w14:textId="6508239C" w:rsidR="009A26B1" w:rsidRDefault="00A674CA" w:rsidP="00A674CA">
            <w:pPr>
              <w:pStyle w:val="LoEcellsChar"/>
            </w:pPr>
            <w:r w:rsidRPr="001A5CEB">
              <w:t xml:space="preserve">Class: </w:t>
            </w:r>
            <w:r w:rsidRPr="001A5CEB">
              <w:rPr>
                <w:iCs/>
              </w:rPr>
              <w:t>Bacilli</w:t>
            </w:r>
          </w:p>
          <w:p w14:paraId="6C8A8A8F" w14:textId="044B037F" w:rsidR="009A26B1" w:rsidRDefault="00A674CA" w:rsidP="00A674CA">
            <w:pPr>
              <w:pStyle w:val="LoEcellsChar"/>
            </w:pPr>
            <w:r w:rsidRPr="001A5CEB">
              <w:t xml:space="preserve">Order: </w:t>
            </w:r>
            <w:proofErr w:type="spellStart"/>
            <w:r w:rsidRPr="001A5CEB">
              <w:rPr>
                <w:iCs/>
              </w:rPr>
              <w:t>Bacillales</w:t>
            </w:r>
            <w:proofErr w:type="spellEnd"/>
          </w:p>
          <w:p w14:paraId="3302ACE3" w14:textId="4CD1E139" w:rsidR="009A26B1" w:rsidRDefault="00A674CA" w:rsidP="00A674CA">
            <w:pPr>
              <w:pStyle w:val="LoEcellsChar"/>
            </w:pPr>
            <w:r w:rsidRPr="001A5CEB">
              <w:t xml:space="preserve">Family: </w:t>
            </w:r>
            <w:proofErr w:type="spellStart"/>
            <w:r w:rsidRPr="001A5CEB">
              <w:rPr>
                <w:i/>
              </w:rPr>
              <w:t>Bacillaceae</w:t>
            </w:r>
            <w:proofErr w:type="spellEnd"/>
          </w:p>
          <w:p w14:paraId="47EBEC26" w14:textId="7914EE30" w:rsidR="00A674CA" w:rsidRPr="00881606" w:rsidRDefault="00A674CA" w:rsidP="00A674CA">
            <w:pPr>
              <w:pStyle w:val="LoEcellsChar"/>
            </w:pPr>
            <w:r w:rsidRPr="001A5CEB">
              <w:t xml:space="preserve">Genus: </w:t>
            </w:r>
            <w:r w:rsidRPr="001A5CEB">
              <w:rPr>
                <w:i/>
              </w:rPr>
              <w:t>Bacillus</w:t>
            </w:r>
          </w:p>
        </w:tc>
      </w:tr>
      <w:tr w:rsidR="00A674CA" w:rsidRPr="00881606" w14:paraId="19AD262E" w14:textId="77777777" w:rsidTr="007F3B70">
        <w:tc>
          <w:tcPr>
            <w:tcW w:w="1972" w:type="pct"/>
            <w:tcBorders>
              <w:top w:val="nil"/>
              <w:left w:val="nil"/>
              <w:bottom w:val="nil"/>
              <w:right w:val="single" w:sz="4" w:space="0" w:color="auto"/>
            </w:tcBorders>
          </w:tcPr>
          <w:p w14:paraId="174AFF69" w14:textId="77777777" w:rsidR="00A674CA" w:rsidRPr="00881606" w:rsidRDefault="00A674CA" w:rsidP="00A674CA">
            <w:pPr>
              <w:pStyle w:val="LoEcellsChar"/>
            </w:pPr>
            <w:r w:rsidRPr="00881606">
              <w:t>Species, subspecies, strain:</w:t>
            </w:r>
          </w:p>
        </w:tc>
        <w:tc>
          <w:tcPr>
            <w:tcW w:w="3028" w:type="pct"/>
            <w:tcBorders>
              <w:top w:val="single" w:sz="4" w:space="0" w:color="auto"/>
              <w:left w:val="single" w:sz="4" w:space="0" w:color="auto"/>
              <w:bottom w:val="single" w:sz="4" w:space="0" w:color="auto"/>
              <w:right w:val="single" w:sz="4" w:space="0" w:color="auto"/>
            </w:tcBorders>
          </w:tcPr>
          <w:p w14:paraId="6C5A386A" w14:textId="42D67BD3" w:rsidR="0062635B" w:rsidRDefault="0062635B" w:rsidP="00A674CA">
            <w:pPr>
              <w:pStyle w:val="LoEcellsChar"/>
              <w:rPr>
                <w:bCs/>
                <w:i/>
                <w:color w:val="000000"/>
              </w:rPr>
            </w:pPr>
            <w:r>
              <w:rPr>
                <w:bCs/>
                <w:color w:val="000000"/>
              </w:rPr>
              <w:t xml:space="preserve">Species: </w:t>
            </w:r>
            <w:r w:rsidR="00A674CA" w:rsidRPr="001056D1">
              <w:rPr>
                <w:bCs/>
                <w:i/>
                <w:iCs/>
                <w:color w:val="000000"/>
              </w:rPr>
              <w:t>Bacillus</w:t>
            </w:r>
            <w:r w:rsidR="00A674CA" w:rsidRPr="001056D1">
              <w:rPr>
                <w:bCs/>
                <w:i/>
                <w:color w:val="000000"/>
              </w:rPr>
              <w:t xml:space="preserve"> thuringiensis</w:t>
            </w:r>
          </w:p>
          <w:p w14:paraId="74525A0D" w14:textId="2A0278D4" w:rsidR="005B7637" w:rsidRDefault="0062635B" w:rsidP="00A674CA">
            <w:pPr>
              <w:pStyle w:val="LoEcellsChar"/>
              <w:rPr>
                <w:bCs/>
                <w:color w:val="000000"/>
              </w:rPr>
            </w:pPr>
            <w:r w:rsidRPr="008D530A">
              <w:rPr>
                <w:bCs/>
                <w:iCs/>
                <w:color w:val="000000"/>
              </w:rPr>
              <w:t>Subspecies:</w:t>
            </w:r>
            <w:r>
              <w:rPr>
                <w:bCs/>
                <w:i/>
                <w:color w:val="000000"/>
              </w:rPr>
              <w:t xml:space="preserve"> </w:t>
            </w:r>
            <w:proofErr w:type="spellStart"/>
            <w:r w:rsidR="00A674CA" w:rsidRPr="001056D1">
              <w:rPr>
                <w:bCs/>
                <w:i/>
                <w:color w:val="000000"/>
              </w:rPr>
              <w:t>kurstaki</w:t>
            </w:r>
            <w:proofErr w:type="spellEnd"/>
          </w:p>
          <w:p w14:paraId="699226E8" w14:textId="4F3A301A" w:rsidR="00A674CA" w:rsidRPr="00881606" w:rsidRDefault="005B7637" w:rsidP="00A674CA">
            <w:pPr>
              <w:pStyle w:val="LoEcellsChar"/>
            </w:pPr>
            <w:r>
              <w:rPr>
                <w:bCs/>
                <w:color w:val="000000"/>
              </w:rPr>
              <w:t xml:space="preserve">Strain: </w:t>
            </w:r>
            <w:r w:rsidR="00A674CA" w:rsidRPr="001056D1">
              <w:rPr>
                <w:bCs/>
                <w:color w:val="000000"/>
              </w:rPr>
              <w:t>ABTS-351</w:t>
            </w:r>
          </w:p>
        </w:tc>
      </w:tr>
      <w:tr w:rsidR="00A674CA" w:rsidRPr="00881606" w14:paraId="16F2DA38" w14:textId="77777777" w:rsidTr="007F3B70">
        <w:tc>
          <w:tcPr>
            <w:tcW w:w="1972" w:type="pct"/>
            <w:tcBorders>
              <w:top w:val="nil"/>
              <w:left w:val="nil"/>
              <w:bottom w:val="nil"/>
              <w:right w:val="single" w:sz="4" w:space="0" w:color="auto"/>
            </w:tcBorders>
          </w:tcPr>
          <w:p w14:paraId="229E81D6" w14:textId="77777777" w:rsidR="00A674CA" w:rsidRPr="00881606" w:rsidRDefault="00A674CA" w:rsidP="00A674CA">
            <w:pPr>
              <w:pStyle w:val="LoEcellsChar"/>
            </w:pPr>
            <w:r w:rsidRPr="00881606">
              <w:t>Identification / detection:</w:t>
            </w:r>
          </w:p>
        </w:tc>
        <w:tc>
          <w:tcPr>
            <w:tcW w:w="3028" w:type="pct"/>
            <w:tcBorders>
              <w:top w:val="single" w:sz="4" w:space="0" w:color="auto"/>
              <w:left w:val="single" w:sz="4" w:space="0" w:color="auto"/>
              <w:bottom w:val="single" w:sz="4" w:space="0" w:color="auto"/>
              <w:right w:val="single" w:sz="4" w:space="0" w:color="auto"/>
            </w:tcBorders>
          </w:tcPr>
          <w:p w14:paraId="3954E113" w14:textId="77777777" w:rsidR="00E12B74" w:rsidRDefault="3A040FBD" w:rsidP="3F6AA152">
            <w:pPr>
              <w:pStyle w:val="LoEcellsChar"/>
            </w:pPr>
            <w:r w:rsidRPr="3F6AA152">
              <w:rPr>
                <w:i/>
                <w:iCs/>
              </w:rPr>
              <w:t>B</w:t>
            </w:r>
            <w:r>
              <w:t>.</w:t>
            </w:r>
            <w:r w:rsidRPr="3F6AA152">
              <w:rPr>
                <w:i/>
                <w:iCs/>
              </w:rPr>
              <w:t xml:space="preserve"> thuringiensis</w:t>
            </w:r>
            <w:r>
              <w:t xml:space="preserve"> subsp. </w:t>
            </w:r>
            <w:proofErr w:type="spellStart"/>
            <w:r w:rsidRPr="3F6AA152">
              <w:rPr>
                <w:i/>
                <w:iCs/>
              </w:rPr>
              <w:t>kurstaki</w:t>
            </w:r>
            <w:proofErr w:type="spellEnd"/>
            <w:r>
              <w:t xml:space="preserve">, strain ABTS-351 can be unequivocally identified using whole genome sequencing (WGS). </w:t>
            </w:r>
          </w:p>
          <w:p w14:paraId="00A15268" w14:textId="77777777" w:rsidR="00D2315E" w:rsidRPr="00881606" w:rsidRDefault="00D2315E" w:rsidP="00D2315E">
            <w:pPr>
              <w:pStyle w:val="LoEcellsChar"/>
              <w:rPr>
                <w:i/>
                <w:iCs/>
                <w:color w:val="000000" w:themeColor="text1"/>
              </w:rPr>
            </w:pPr>
            <w:r w:rsidRPr="00731384">
              <w:rPr>
                <w:i/>
                <w:iCs/>
              </w:rPr>
              <w:t>B</w:t>
            </w:r>
            <w:r w:rsidRPr="00731384">
              <w:t>.</w:t>
            </w:r>
            <w:r w:rsidRPr="00731384">
              <w:rPr>
                <w:i/>
                <w:iCs/>
              </w:rPr>
              <w:t xml:space="preserve"> thuringiensis</w:t>
            </w:r>
            <w:r w:rsidRPr="00731384">
              <w:t xml:space="preserve"> subsp. </w:t>
            </w:r>
            <w:proofErr w:type="spellStart"/>
            <w:r w:rsidRPr="00731384">
              <w:rPr>
                <w:i/>
                <w:iCs/>
              </w:rPr>
              <w:t>kurstaki</w:t>
            </w:r>
            <w:proofErr w:type="spellEnd"/>
            <w:r w:rsidRPr="00731384">
              <w:t xml:space="preserve">, strain ABTS-351 is characterised by morphological and biochemical characterisation, serotyping, plasmid profiling, activity spectrum, fatty acid analysis, DNA fingerprinting AFLP, cry toxin analysis. A microarray based </w:t>
            </w:r>
            <w:proofErr w:type="spellStart"/>
            <w:r w:rsidRPr="00731384">
              <w:t>genomotyping</w:t>
            </w:r>
            <w:proofErr w:type="spellEnd"/>
            <w:r w:rsidRPr="00731384">
              <w:t xml:space="preserve"> technology allows an unequivocal identification of </w:t>
            </w:r>
            <w:r w:rsidRPr="00731384">
              <w:rPr>
                <w:i/>
                <w:iCs/>
                <w:color w:val="000000" w:themeColor="text1"/>
              </w:rPr>
              <w:t xml:space="preserve">Bacillus thuringiensis </w:t>
            </w:r>
            <w:r w:rsidRPr="00731384">
              <w:rPr>
                <w:color w:val="000000" w:themeColor="text1"/>
              </w:rPr>
              <w:t>subsp.</w:t>
            </w:r>
            <w:r w:rsidRPr="00731384">
              <w:rPr>
                <w:i/>
                <w:iCs/>
                <w:color w:val="000000" w:themeColor="text1"/>
              </w:rPr>
              <w:t xml:space="preserve"> </w:t>
            </w:r>
            <w:proofErr w:type="spellStart"/>
            <w:r w:rsidRPr="00731384">
              <w:rPr>
                <w:i/>
                <w:iCs/>
                <w:color w:val="000000" w:themeColor="text1"/>
              </w:rPr>
              <w:t>kurstaki</w:t>
            </w:r>
            <w:proofErr w:type="spellEnd"/>
            <w:r w:rsidRPr="00731384">
              <w:rPr>
                <w:i/>
                <w:iCs/>
                <w:color w:val="000000" w:themeColor="text1"/>
              </w:rPr>
              <w:t xml:space="preserve"> </w:t>
            </w:r>
            <w:r w:rsidRPr="00731384">
              <w:rPr>
                <w:color w:val="000000" w:themeColor="text1"/>
              </w:rPr>
              <w:t>ABTS-351</w:t>
            </w:r>
            <w:r w:rsidRPr="00731384">
              <w:t xml:space="preserve">. For quantitative detection of </w:t>
            </w:r>
            <w:proofErr w:type="spellStart"/>
            <w:r w:rsidRPr="00731384">
              <w:rPr>
                <w:i/>
                <w:iCs/>
              </w:rPr>
              <w:t>Btk</w:t>
            </w:r>
            <w:proofErr w:type="spellEnd"/>
            <w:r w:rsidRPr="00731384">
              <w:t xml:space="preserve"> strain ABTS-351 a rapid quantitative discriminatory PCR method has been developed to differentiate between the strain that may be present among other </w:t>
            </w:r>
            <w:r w:rsidRPr="00731384">
              <w:rPr>
                <w:i/>
                <w:iCs/>
              </w:rPr>
              <w:t>Bacillus cereus</w:t>
            </w:r>
            <w:r w:rsidRPr="00731384">
              <w:t xml:space="preserve"> group species in food crops and surface water.</w:t>
            </w:r>
          </w:p>
          <w:p w14:paraId="47D5F3CD" w14:textId="77777777" w:rsidR="00E12B74" w:rsidRDefault="00E12B74" w:rsidP="3F6AA152">
            <w:pPr>
              <w:pStyle w:val="LoEcellsChar"/>
            </w:pPr>
          </w:p>
          <w:p w14:paraId="172D8DFD" w14:textId="56266EE5" w:rsidR="00AF4726" w:rsidRDefault="3A040FBD" w:rsidP="3F6AA152">
            <w:pPr>
              <w:pStyle w:val="LoEcellsChar"/>
            </w:pPr>
            <w:r>
              <w:t xml:space="preserve">Other complementary methods such as </w:t>
            </w:r>
            <w:r w:rsidR="0FB49176">
              <w:t>genotyping</w:t>
            </w:r>
            <w:r>
              <w:t xml:space="preserve"> technology and diagnostic quantitative polymerase chain reaction (qPCR) can also be used.</w:t>
            </w:r>
          </w:p>
          <w:p w14:paraId="33A21046" w14:textId="4A9A2941" w:rsidR="00A674CA" w:rsidRPr="00A674CA" w:rsidRDefault="3A040FBD" w:rsidP="3F6AA152">
            <w:pPr>
              <w:pStyle w:val="LoEcellsChar"/>
            </w:pPr>
            <w:r>
              <w:t>Identification/detection of strain ABTS-351 are described in further detail in Part B2, IIIM 5.1.1</w:t>
            </w:r>
          </w:p>
        </w:tc>
      </w:tr>
      <w:tr w:rsidR="00A674CA" w:rsidRPr="00881606" w14:paraId="3D123FEB" w14:textId="77777777" w:rsidTr="007F3B70">
        <w:tc>
          <w:tcPr>
            <w:tcW w:w="1972" w:type="pct"/>
            <w:tcBorders>
              <w:top w:val="nil"/>
              <w:left w:val="nil"/>
              <w:bottom w:val="nil"/>
              <w:right w:val="single" w:sz="4" w:space="0" w:color="auto"/>
            </w:tcBorders>
          </w:tcPr>
          <w:p w14:paraId="7DAA555B" w14:textId="77777777" w:rsidR="00A674CA" w:rsidRPr="00881606" w:rsidRDefault="00A674CA" w:rsidP="00A674CA">
            <w:pPr>
              <w:pStyle w:val="LoEcellsChar"/>
            </w:pPr>
            <w:r w:rsidRPr="00881606">
              <w:t>Culture collection:</w:t>
            </w:r>
          </w:p>
        </w:tc>
        <w:tc>
          <w:tcPr>
            <w:tcW w:w="3028" w:type="pct"/>
            <w:tcBorders>
              <w:top w:val="single" w:sz="4" w:space="0" w:color="auto"/>
              <w:left w:val="single" w:sz="4" w:space="0" w:color="auto"/>
              <w:bottom w:val="single" w:sz="4" w:space="0" w:color="auto"/>
              <w:right w:val="single" w:sz="4" w:space="0" w:color="auto"/>
            </w:tcBorders>
          </w:tcPr>
          <w:p w14:paraId="0AAF868D" w14:textId="08E2EDD9" w:rsidR="00A674CA" w:rsidRPr="007E3F09" w:rsidRDefault="00A674CA" w:rsidP="00A674CA">
            <w:pPr>
              <w:pStyle w:val="LoEcellsChar"/>
            </w:pPr>
            <w:r w:rsidRPr="007E3F09">
              <w:t>American Type Culture Collection (ATCC), Culture Number: ATCC-SD-1275</w:t>
            </w:r>
          </w:p>
        </w:tc>
      </w:tr>
      <w:tr w:rsidR="00A674CA" w:rsidRPr="00F45CCB" w14:paraId="0A0483EC" w14:textId="77777777" w:rsidTr="007F3B70">
        <w:tc>
          <w:tcPr>
            <w:tcW w:w="1972" w:type="pct"/>
            <w:tcBorders>
              <w:top w:val="nil"/>
              <w:left w:val="nil"/>
              <w:bottom w:val="nil"/>
              <w:right w:val="single" w:sz="4" w:space="0" w:color="auto"/>
            </w:tcBorders>
          </w:tcPr>
          <w:p w14:paraId="002AFBEF" w14:textId="1812E204" w:rsidR="00A674CA" w:rsidRPr="00881606" w:rsidRDefault="00A674CA" w:rsidP="00A674CA">
            <w:pPr>
              <w:pStyle w:val="LoEcellsChar"/>
            </w:pPr>
            <w:r w:rsidRPr="00881606">
              <w:t>Minimum and maximum concentration of the microorganism used for manufacturing of the formulated product (CFU/g, CFU/L, etc.):</w:t>
            </w:r>
          </w:p>
        </w:tc>
        <w:tc>
          <w:tcPr>
            <w:tcW w:w="3028" w:type="pct"/>
            <w:tcBorders>
              <w:top w:val="single" w:sz="4" w:space="0" w:color="auto"/>
              <w:left w:val="single" w:sz="4" w:space="0" w:color="auto"/>
              <w:bottom w:val="single" w:sz="4" w:space="0" w:color="auto"/>
              <w:right w:val="single" w:sz="4" w:space="0" w:color="auto"/>
            </w:tcBorders>
          </w:tcPr>
          <w:p w14:paraId="6FD5DCA1" w14:textId="12FAEC73" w:rsidR="009761DD" w:rsidRPr="008D530A" w:rsidRDefault="009761DD" w:rsidP="00A674CA">
            <w:pPr>
              <w:rPr>
                <w:sz w:val="20"/>
                <w:szCs w:val="20"/>
                <w:lang w:val="de-DE"/>
              </w:rPr>
            </w:pPr>
            <w:r w:rsidRPr="008D530A">
              <w:rPr>
                <w:sz w:val="20"/>
                <w:szCs w:val="20"/>
                <w:lang w:val="de-DE"/>
              </w:rPr>
              <w:t>1.17 x 10</w:t>
            </w:r>
            <w:r w:rsidRPr="008D530A">
              <w:rPr>
                <w:sz w:val="20"/>
                <w:szCs w:val="20"/>
                <w:vertAlign w:val="superscript"/>
                <w:lang w:val="de-DE"/>
              </w:rPr>
              <w:t>13</w:t>
            </w:r>
            <w:r w:rsidRPr="008D530A">
              <w:rPr>
                <w:sz w:val="20"/>
                <w:szCs w:val="20"/>
                <w:lang w:val="de-DE"/>
              </w:rPr>
              <w:t xml:space="preserve"> </w:t>
            </w:r>
            <w:r w:rsidR="00234F68" w:rsidRPr="008D530A">
              <w:rPr>
                <w:sz w:val="20"/>
                <w:szCs w:val="20"/>
                <w:lang w:val="de-DE"/>
              </w:rPr>
              <w:t xml:space="preserve">CFU/L </w:t>
            </w:r>
            <w:r w:rsidRPr="008D530A">
              <w:rPr>
                <w:sz w:val="20"/>
                <w:szCs w:val="20"/>
                <w:lang w:val="de-DE"/>
              </w:rPr>
              <w:t>– 1.69 x 10</w:t>
            </w:r>
            <w:r w:rsidRPr="008D530A">
              <w:rPr>
                <w:sz w:val="20"/>
                <w:szCs w:val="20"/>
                <w:vertAlign w:val="superscript"/>
                <w:lang w:val="de-DE"/>
              </w:rPr>
              <w:t>13</w:t>
            </w:r>
            <w:r w:rsidRPr="008D530A">
              <w:rPr>
                <w:sz w:val="20"/>
                <w:szCs w:val="20"/>
                <w:lang w:val="de-DE"/>
              </w:rPr>
              <w:t xml:space="preserve"> CFU/L</w:t>
            </w:r>
          </w:p>
        </w:tc>
      </w:tr>
      <w:tr w:rsidR="00A674CA" w:rsidRPr="00881606" w14:paraId="035046A1" w14:textId="77777777" w:rsidTr="007F3B70">
        <w:tc>
          <w:tcPr>
            <w:tcW w:w="1972" w:type="pct"/>
            <w:tcBorders>
              <w:top w:val="nil"/>
              <w:left w:val="nil"/>
              <w:bottom w:val="nil"/>
              <w:right w:val="single" w:sz="4" w:space="0" w:color="auto"/>
            </w:tcBorders>
          </w:tcPr>
          <w:p w14:paraId="6A459AF2" w14:textId="1767C6F3" w:rsidR="00A674CA" w:rsidRPr="00881606" w:rsidRDefault="00A674CA" w:rsidP="00A674CA">
            <w:pPr>
              <w:pStyle w:val="LoEcellsChar"/>
            </w:pPr>
            <w:r w:rsidRPr="00881606">
              <w:t>Identity and content of relevant impurities, in the technical grade microorganism:</w:t>
            </w:r>
          </w:p>
        </w:tc>
        <w:tc>
          <w:tcPr>
            <w:tcW w:w="3028" w:type="pct"/>
            <w:tcBorders>
              <w:top w:val="single" w:sz="4" w:space="0" w:color="auto"/>
              <w:left w:val="single" w:sz="4" w:space="0" w:color="auto"/>
              <w:bottom w:val="single" w:sz="4" w:space="0" w:color="auto"/>
              <w:right w:val="single" w:sz="4" w:space="0" w:color="auto"/>
            </w:tcBorders>
          </w:tcPr>
          <w:p w14:paraId="4C86A46A" w14:textId="306340E0" w:rsidR="00A674CA" w:rsidRPr="00881606" w:rsidRDefault="00A674CA" w:rsidP="2C77A564">
            <w:pPr>
              <w:pStyle w:val="LoEcellsChar"/>
            </w:pPr>
            <w:r>
              <w:t xml:space="preserve">Enterotoxins and β-exotoxins are potential microbial impurities of </w:t>
            </w:r>
            <w:r w:rsidRPr="2C77A564">
              <w:rPr>
                <w:i/>
                <w:iCs/>
              </w:rPr>
              <w:t>B</w:t>
            </w:r>
            <w:r>
              <w:t>.</w:t>
            </w:r>
            <w:r w:rsidRPr="2C77A564">
              <w:rPr>
                <w:i/>
                <w:iCs/>
              </w:rPr>
              <w:t xml:space="preserve"> thuringiensis</w:t>
            </w:r>
            <w:r>
              <w:t xml:space="preserve"> subsp. </w:t>
            </w:r>
            <w:proofErr w:type="spellStart"/>
            <w:r w:rsidRPr="2C77A564">
              <w:rPr>
                <w:i/>
                <w:iCs/>
              </w:rPr>
              <w:t>kurstaki</w:t>
            </w:r>
            <w:proofErr w:type="spellEnd"/>
            <w:r>
              <w:t xml:space="preserve">, strain ABTS-351. However, these impurities are absent in tested </w:t>
            </w:r>
            <w:r w:rsidR="77AA2079">
              <w:t>fermentation slurry.</w:t>
            </w:r>
          </w:p>
        </w:tc>
      </w:tr>
      <w:tr w:rsidR="00A674CA" w:rsidRPr="00881606" w14:paraId="63602B8F" w14:textId="77777777" w:rsidTr="007F3B70">
        <w:tc>
          <w:tcPr>
            <w:tcW w:w="1972" w:type="pct"/>
            <w:tcBorders>
              <w:top w:val="nil"/>
              <w:left w:val="nil"/>
              <w:bottom w:val="nil"/>
              <w:right w:val="single" w:sz="4" w:space="0" w:color="auto"/>
            </w:tcBorders>
          </w:tcPr>
          <w:p w14:paraId="39B240C4" w14:textId="77777777" w:rsidR="00A674CA" w:rsidRPr="00881606" w:rsidRDefault="00A674CA" w:rsidP="00A674CA">
            <w:pPr>
              <w:pStyle w:val="LoEcellsChar"/>
            </w:pPr>
            <w:r w:rsidRPr="00881606">
              <w:lastRenderedPageBreak/>
              <w:t>Is the MCPA genetically modified; if so provide type of modification</w:t>
            </w:r>
          </w:p>
        </w:tc>
        <w:tc>
          <w:tcPr>
            <w:tcW w:w="3028" w:type="pct"/>
            <w:tcBorders>
              <w:top w:val="single" w:sz="4" w:space="0" w:color="auto"/>
              <w:left w:val="single" w:sz="4" w:space="0" w:color="auto"/>
              <w:bottom w:val="single" w:sz="4" w:space="0" w:color="auto"/>
              <w:right w:val="single" w:sz="4" w:space="0" w:color="auto"/>
            </w:tcBorders>
          </w:tcPr>
          <w:p w14:paraId="133CE0FD" w14:textId="7F546C75" w:rsidR="00A674CA" w:rsidRPr="00881606" w:rsidRDefault="00A674CA" w:rsidP="00A674CA">
            <w:pPr>
              <w:pStyle w:val="LoEcellsChar"/>
            </w:pPr>
            <w:r w:rsidRPr="00D94CAC">
              <w:t>No modification</w:t>
            </w:r>
          </w:p>
        </w:tc>
      </w:tr>
      <w:tr w:rsidR="00A674CA" w:rsidRPr="00881606" w14:paraId="2AD66A92" w14:textId="77777777" w:rsidTr="007F3B70">
        <w:tc>
          <w:tcPr>
            <w:tcW w:w="1972" w:type="pct"/>
            <w:tcBorders>
              <w:top w:val="nil"/>
              <w:left w:val="nil"/>
              <w:bottom w:val="nil"/>
              <w:right w:val="single" w:sz="4" w:space="0" w:color="auto"/>
            </w:tcBorders>
          </w:tcPr>
          <w:p w14:paraId="7B73F279" w14:textId="77777777" w:rsidR="00A674CA" w:rsidRPr="00881606" w:rsidRDefault="00A674CA" w:rsidP="00A674CA">
            <w:pPr>
              <w:pStyle w:val="LoEcellsChar"/>
            </w:pPr>
            <w:r>
              <w:t>Is the microorganism a mutant? If, yes, please state all differences between the mutant and the wild type.</w:t>
            </w:r>
          </w:p>
        </w:tc>
        <w:tc>
          <w:tcPr>
            <w:tcW w:w="3028" w:type="pct"/>
            <w:tcBorders>
              <w:top w:val="single" w:sz="4" w:space="0" w:color="auto"/>
              <w:left w:val="single" w:sz="4" w:space="0" w:color="auto"/>
              <w:bottom w:val="single" w:sz="4" w:space="0" w:color="auto"/>
              <w:right w:val="single" w:sz="4" w:space="0" w:color="auto"/>
            </w:tcBorders>
          </w:tcPr>
          <w:p w14:paraId="2B35196F" w14:textId="51DFDA28" w:rsidR="00A674CA" w:rsidRPr="00881606" w:rsidRDefault="00A674CA" w:rsidP="00A674CA">
            <w:pPr>
              <w:pStyle w:val="LoEcellsChar"/>
            </w:pPr>
            <w:r>
              <w:t>No</w:t>
            </w:r>
            <w:r w:rsidR="00921819">
              <w:t xml:space="preserve"> modification</w:t>
            </w:r>
          </w:p>
        </w:tc>
      </w:tr>
      <w:tr w:rsidR="00A674CA" w:rsidRPr="00881606" w14:paraId="115A5BE7" w14:textId="77777777" w:rsidTr="007F3B70">
        <w:tc>
          <w:tcPr>
            <w:tcW w:w="1972" w:type="pct"/>
            <w:tcBorders>
              <w:top w:val="nil"/>
              <w:left w:val="nil"/>
              <w:bottom w:val="nil"/>
              <w:right w:val="single" w:sz="4" w:space="0" w:color="auto"/>
            </w:tcBorders>
          </w:tcPr>
          <w:p w14:paraId="7EC32CEA" w14:textId="77777777" w:rsidR="00A674CA" w:rsidRPr="00881606" w:rsidRDefault="00A674CA" w:rsidP="00A674CA">
            <w:pPr>
              <w:pStyle w:val="LoEcellsChar"/>
            </w:pPr>
            <w:r>
              <w:t xml:space="preserve">Origin of the isolate </w:t>
            </w:r>
          </w:p>
        </w:tc>
        <w:tc>
          <w:tcPr>
            <w:tcW w:w="3028" w:type="pct"/>
            <w:tcBorders>
              <w:top w:val="single" w:sz="4" w:space="0" w:color="auto"/>
              <w:left w:val="single" w:sz="4" w:space="0" w:color="auto"/>
              <w:bottom w:val="single" w:sz="4" w:space="0" w:color="auto"/>
              <w:right w:val="single" w:sz="4" w:space="0" w:color="auto"/>
            </w:tcBorders>
          </w:tcPr>
          <w:p w14:paraId="184638C0" w14:textId="5B802770" w:rsidR="00A674CA" w:rsidRPr="00AB15EF" w:rsidRDefault="00A674CA" w:rsidP="00A674CA">
            <w:pPr>
              <w:pStyle w:val="LoEcellsChar"/>
            </w:pPr>
            <w:r w:rsidRPr="006C109E">
              <w:rPr>
                <w:rFonts w:eastAsiaTheme="minorHAnsi"/>
              </w:rPr>
              <w:t xml:space="preserve">In 1962, </w:t>
            </w:r>
            <w:proofErr w:type="spellStart"/>
            <w:r w:rsidRPr="006C109E">
              <w:rPr>
                <w:rFonts w:eastAsiaTheme="minorHAnsi"/>
              </w:rPr>
              <w:t>Kurstak</w:t>
            </w:r>
            <w:proofErr w:type="spellEnd"/>
            <w:r w:rsidRPr="006C109E">
              <w:rPr>
                <w:rFonts w:eastAsiaTheme="minorHAnsi"/>
              </w:rPr>
              <w:t xml:space="preserve"> isolated a strain from </w:t>
            </w:r>
            <w:r w:rsidRPr="006C109E">
              <w:rPr>
                <w:rFonts w:eastAsiaTheme="minorHAnsi"/>
                <w:i/>
              </w:rPr>
              <w:t>B. thuringiensis</w:t>
            </w:r>
            <w:r>
              <w:rPr>
                <w:rFonts w:eastAsiaTheme="minorHAnsi"/>
                <w:i/>
              </w:rPr>
              <w:t xml:space="preserve"> (</w:t>
            </w:r>
            <w:proofErr w:type="spellStart"/>
            <w:r>
              <w:rPr>
                <w:rFonts w:eastAsiaTheme="minorHAnsi"/>
                <w:i/>
              </w:rPr>
              <w:t>Bt</w:t>
            </w:r>
            <w:proofErr w:type="spellEnd"/>
            <w:r>
              <w:rPr>
                <w:rFonts w:eastAsiaTheme="minorHAnsi"/>
                <w:i/>
              </w:rPr>
              <w:t>)</w:t>
            </w:r>
            <w:r w:rsidRPr="006C109E">
              <w:rPr>
                <w:rFonts w:eastAsiaTheme="minorHAnsi"/>
              </w:rPr>
              <w:t xml:space="preserve"> which was primarily effective against </w:t>
            </w:r>
            <w:r w:rsidRPr="006C109E">
              <w:rPr>
                <w:i/>
                <w:iCs/>
              </w:rPr>
              <w:t>Lepidoptera</w:t>
            </w:r>
            <w:r>
              <w:rPr>
                <w:rFonts w:eastAsiaTheme="minorHAnsi"/>
              </w:rPr>
              <w:t xml:space="preserve">. A similar </w:t>
            </w:r>
            <w:r w:rsidRPr="00041121">
              <w:rPr>
                <w:rFonts w:eastAsiaTheme="minorHAnsi"/>
                <w:i/>
                <w:iCs/>
              </w:rPr>
              <w:t>B. thuringiensis</w:t>
            </w:r>
            <w:r>
              <w:rPr>
                <w:rFonts w:eastAsiaTheme="minorHAnsi"/>
              </w:rPr>
              <w:t xml:space="preserve"> subsp. </w:t>
            </w:r>
            <w:proofErr w:type="spellStart"/>
            <w:r w:rsidRPr="00F1610A">
              <w:rPr>
                <w:rFonts w:eastAsiaTheme="minorHAnsi"/>
                <w:i/>
                <w:iCs/>
              </w:rPr>
              <w:t>kurstaki</w:t>
            </w:r>
            <w:proofErr w:type="spellEnd"/>
            <w:r w:rsidRPr="00F1610A">
              <w:rPr>
                <w:rFonts w:eastAsiaTheme="minorHAnsi"/>
                <w:i/>
                <w:iCs/>
              </w:rPr>
              <w:t xml:space="preserve"> </w:t>
            </w:r>
            <w:r>
              <w:rPr>
                <w:rFonts w:eastAsiaTheme="minorHAnsi"/>
              </w:rPr>
              <w:t xml:space="preserve">strain </w:t>
            </w:r>
            <w:r w:rsidRPr="006C109E">
              <w:rPr>
                <w:rFonts w:eastAsiaTheme="minorHAnsi"/>
              </w:rPr>
              <w:t xml:space="preserve">was later isolated from diseased mass-reared pink bollworm </w:t>
            </w:r>
            <w:proofErr w:type="spellStart"/>
            <w:r w:rsidRPr="006C109E">
              <w:rPr>
                <w:rFonts w:eastAsiaTheme="minorHAnsi"/>
                <w:i/>
              </w:rPr>
              <w:t>Pectinophora</w:t>
            </w:r>
            <w:proofErr w:type="spellEnd"/>
            <w:r w:rsidRPr="006C109E">
              <w:rPr>
                <w:rFonts w:eastAsiaTheme="minorHAnsi"/>
                <w:i/>
              </w:rPr>
              <w:t xml:space="preserve"> </w:t>
            </w:r>
            <w:proofErr w:type="spellStart"/>
            <w:r w:rsidRPr="006C109E">
              <w:rPr>
                <w:rFonts w:eastAsiaTheme="minorHAnsi"/>
                <w:i/>
              </w:rPr>
              <w:t>gossypiella</w:t>
            </w:r>
            <w:proofErr w:type="spellEnd"/>
            <w:r w:rsidRPr="006C109E">
              <w:rPr>
                <w:rFonts w:eastAsiaTheme="minorHAnsi"/>
              </w:rPr>
              <w:t xml:space="preserve"> larvae by Dulmage in 1970. This strain was more potent and named </w:t>
            </w:r>
            <w:r w:rsidRPr="006C109E">
              <w:rPr>
                <w:i/>
                <w:iCs/>
              </w:rPr>
              <w:t>B</w:t>
            </w:r>
            <w:r w:rsidRPr="006C109E">
              <w:t>.</w:t>
            </w:r>
            <w:r w:rsidRPr="006C109E">
              <w:rPr>
                <w:i/>
              </w:rPr>
              <w:t xml:space="preserve"> thuringiensis</w:t>
            </w:r>
            <w:r w:rsidRPr="006C109E">
              <w:t xml:space="preserve"> subsp. </w:t>
            </w:r>
            <w:proofErr w:type="spellStart"/>
            <w:r w:rsidRPr="006C109E">
              <w:rPr>
                <w:i/>
              </w:rPr>
              <w:t>kurstaki</w:t>
            </w:r>
            <w:proofErr w:type="spellEnd"/>
            <w:r w:rsidRPr="006C109E">
              <w:rPr>
                <w:i/>
              </w:rPr>
              <w:t xml:space="preserve"> </w:t>
            </w:r>
            <w:r w:rsidRPr="006C109E">
              <w:rPr>
                <w:rFonts w:eastAsiaTheme="minorHAnsi"/>
              </w:rPr>
              <w:t xml:space="preserve">strain HD-1 (identical to ABTS-351, SD-ATCC 1275). </w:t>
            </w:r>
            <w:r w:rsidRPr="006C109E">
              <w:rPr>
                <w:rFonts w:eastAsiaTheme="minorHAnsi"/>
                <w:i/>
              </w:rPr>
              <w:t>B. thuringiensis</w:t>
            </w:r>
            <w:r w:rsidRPr="006C109E">
              <w:rPr>
                <w:rFonts w:eastAsiaTheme="minorHAnsi"/>
              </w:rPr>
              <w:t xml:space="preserve"> subsp. </w:t>
            </w:r>
            <w:proofErr w:type="spellStart"/>
            <w:r w:rsidRPr="006C109E">
              <w:rPr>
                <w:rFonts w:eastAsiaTheme="minorHAnsi"/>
                <w:i/>
              </w:rPr>
              <w:t>kurstaki</w:t>
            </w:r>
            <w:proofErr w:type="spellEnd"/>
            <w:r w:rsidRPr="006C109E">
              <w:rPr>
                <w:rFonts w:eastAsiaTheme="minorHAnsi"/>
              </w:rPr>
              <w:t xml:space="preserve"> is indigenous and ubiquitous in many environments such as insects, soil and plant surfaces and has been sourced from many habitats in different countries worldwide. </w:t>
            </w:r>
            <w:r w:rsidRPr="006C109E">
              <w:rPr>
                <w:i/>
                <w:iCs/>
              </w:rPr>
              <w:t>B</w:t>
            </w:r>
            <w:r w:rsidRPr="006C109E">
              <w:t>.</w:t>
            </w:r>
            <w:r w:rsidRPr="006C109E">
              <w:rPr>
                <w:i/>
              </w:rPr>
              <w:t xml:space="preserve"> thuringiensis</w:t>
            </w:r>
            <w:r w:rsidRPr="006C109E">
              <w:t xml:space="preserve"> subsp. </w:t>
            </w:r>
            <w:proofErr w:type="spellStart"/>
            <w:r w:rsidRPr="006C109E">
              <w:rPr>
                <w:i/>
              </w:rPr>
              <w:t>kurstaki</w:t>
            </w:r>
            <w:proofErr w:type="spellEnd"/>
            <w:r w:rsidRPr="006C109E">
              <w:rPr>
                <w:i/>
              </w:rPr>
              <w:t xml:space="preserve"> </w:t>
            </w:r>
            <w:r w:rsidRPr="006C109E">
              <w:rPr>
                <w:iCs/>
              </w:rPr>
              <w:t>has been used for decades for control of</w:t>
            </w:r>
            <w:r w:rsidRPr="006C109E">
              <w:rPr>
                <w:rFonts w:eastAsiaTheme="minorHAnsi"/>
              </w:rPr>
              <w:t xml:space="preserve"> </w:t>
            </w:r>
            <w:r w:rsidRPr="006C109E">
              <w:t>Lepidopteran pests in agricultural settings and is the most widely used sub-species used for control of pest insects of crops and forests</w:t>
            </w:r>
            <w:r w:rsidRPr="006C109E">
              <w:rPr>
                <w:rFonts w:eastAsiaTheme="minorHAnsi"/>
              </w:rPr>
              <w:t>.</w:t>
            </w:r>
            <w:r w:rsidRPr="006C109E">
              <w:rPr>
                <w:i/>
                <w:iCs/>
              </w:rPr>
              <w:t xml:space="preserve"> B</w:t>
            </w:r>
            <w:r w:rsidRPr="006C109E">
              <w:t>.</w:t>
            </w:r>
            <w:r w:rsidRPr="006C109E">
              <w:rPr>
                <w:i/>
              </w:rPr>
              <w:t xml:space="preserve"> thuringiensis</w:t>
            </w:r>
            <w:r w:rsidRPr="006C109E">
              <w:t xml:space="preserve"> subsp. </w:t>
            </w:r>
            <w:proofErr w:type="spellStart"/>
            <w:r w:rsidRPr="006C109E">
              <w:rPr>
                <w:i/>
              </w:rPr>
              <w:t>kurstaki</w:t>
            </w:r>
            <w:proofErr w:type="spellEnd"/>
            <w:r w:rsidRPr="006C109E">
              <w:rPr>
                <w:i/>
              </w:rPr>
              <w:t xml:space="preserve"> </w:t>
            </w:r>
            <w:r w:rsidRPr="006C109E">
              <w:rPr>
                <w:rFonts w:eastAsiaTheme="minorHAnsi"/>
              </w:rPr>
              <w:t xml:space="preserve">strain ABTS-351 is </w:t>
            </w:r>
            <w:r>
              <w:rPr>
                <w:rFonts w:eastAsiaTheme="minorHAnsi"/>
              </w:rPr>
              <w:t xml:space="preserve">also </w:t>
            </w:r>
            <w:r w:rsidRPr="006C109E">
              <w:rPr>
                <w:rFonts w:eastAsiaTheme="minorHAnsi"/>
              </w:rPr>
              <w:t xml:space="preserve">widely authorised </w:t>
            </w:r>
            <w:r>
              <w:rPr>
                <w:rFonts w:eastAsiaTheme="minorHAnsi"/>
              </w:rPr>
              <w:t xml:space="preserve">for use a plant protection product </w:t>
            </w:r>
            <w:r w:rsidRPr="006C109E">
              <w:rPr>
                <w:rFonts w:eastAsiaTheme="minorHAnsi"/>
              </w:rPr>
              <w:t>in</w:t>
            </w:r>
            <w:r>
              <w:rPr>
                <w:rFonts w:eastAsiaTheme="minorHAnsi"/>
              </w:rPr>
              <w:t xml:space="preserve"> </w:t>
            </w:r>
            <w:r w:rsidRPr="006C109E">
              <w:rPr>
                <w:rFonts w:eastAsiaTheme="minorHAnsi"/>
              </w:rPr>
              <w:t>European countries.</w:t>
            </w:r>
          </w:p>
        </w:tc>
      </w:tr>
    </w:tbl>
    <w:p w14:paraId="528458AD" w14:textId="77777777" w:rsidR="00FA2DD2" w:rsidRPr="00881606" w:rsidRDefault="00FA2DD2" w:rsidP="004E4D25">
      <w:pPr>
        <w:pStyle w:val="LoEtextChar"/>
      </w:pPr>
    </w:p>
    <w:p w14:paraId="3A4AC1AF" w14:textId="33CF779E" w:rsidR="00FA2DD2" w:rsidRPr="00881606" w:rsidRDefault="00FA2DD2" w:rsidP="004E4D25">
      <w:pPr>
        <w:pStyle w:val="LoEheadingboldChar"/>
      </w:pPr>
      <w:r w:rsidRPr="00881606">
        <w:t xml:space="preserve">Biological properties of the microorganism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2" w:type="dxa"/>
          <w:right w:w="122" w:type="dxa"/>
        </w:tblCellMar>
        <w:tblLook w:val="0000" w:firstRow="0" w:lastRow="0" w:firstColumn="0" w:lastColumn="0" w:noHBand="0" w:noVBand="0"/>
      </w:tblPr>
      <w:tblGrid>
        <w:gridCol w:w="3682"/>
        <w:gridCol w:w="5668"/>
      </w:tblGrid>
      <w:tr w:rsidR="00A674CA" w:rsidRPr="00881606" w14:paraId="01347326" w14:textId="77777777" w:rsidTr="007F3B70">
        <w:tc>
          <w:tcPr>
            <w:tcW w:w="1969" w:type="pct"/>
            <w:tcBorders>
              <w:top w:val="nil"/>
              <w:left w:val="nil"/>
              <w:bottom w:val="nil"/>
              <w:right w:val="single" w:sz="4" w:space="0" w:color="auto"/>
            </w:tcBorders>
          </w:tcPr>
          <w:p w14:paraId="60F5326F" w14:textId="77777777" w:rsidR="00A674CA" w:rsidRPr="00881606" w:rsidRDefault="00A674CA" w:rsidP="00A674CA">
            <w:pPr>
              <w:pStyle w:val="LoEcellsChar"/>
            </w:pPr>
            <w:r w:rsidRPr="00881606">
              <w:t xml:space="preserve">Origin and natural occurrence, </w:t>
            </w:r>
          </w:p>
          <w:p w14:paraId="399CC0B0" w14:textId="77777777" w:rsidR="00A674CA" w:rsidRPr="00881606" w:rsidRDefault="00A674CA" w:rsidP="00A674CA">
            <w:pPr>
              <w:pStyle w:val="LoEcellsChar"/>
            </w:pPr>
            <w:r w:rsidRPr="00881606">
              <w:t>background level:</w:t>
            </w:r>
          </w:p>
        </w:tc>
        <w:tc>
          <w:tcPr>
            <w:tcW w:w="3031" w:type="pct"/>
            <w:tcBorders>
              <w:top w:val="single" w:sz="4" w:space="0" w:color="auto"/>
              <w:left w:val="single" w:sz="4" w:space="0" w:color="auto"/>
              <w:bottom w:val="single" w:sz="4" w:space="0" w:color="auto"/>
              <w:right w:val="single" w:sz="4" w:space="0" w:color="auto"/>
            </w:tcBorders>
          </w:tcPr>
          <w:p w14:paraId="7DB6DD1A" w14:textId="786740E8" w:rsidR="00A674CA" w:rsidRPr="00AB15EF" w:rsidRDefault="00A674CA" w:rsidP="00A674CA">
            <w:pPr>
              <w:pStyle w:val="LoEcellsChar"/>
            </w:pPr>
            <w:r w:rsidRPr="00F1610A">
              <w:rPr>
                <w:i/>
                <w:iCs/>
              </w:rPr>
              <w:t>B. thuringiensis</w:t>
            </w:r>
            <w:r>
              <w:t xml:space="preserve"> subsp. </w:t>
            </w:r>
            <w:proofErr w:type="spellStart"/>
            <w:r w:rsidRPr="00F1610A">
              <w:rPr>
                <w:i/>
                <w:iCs/>
              </w:rPr>
              <w:t>kurstaki</w:t>
            </w:r>
            <w:proofErr w:type="spellEnd"/>
            <w:r>
              <w:t xml:space="preserve"> strain (</w:t>
            </w:r>
            <w:proofErr w:type="spellStart"/>
            <w:r w:rsidRPr="008D530A">
              <w:rPr>
                <w:i/>
                <w:iCs/>
              </w:rPr>
              <w:t>Btk</w:t>
            </w:r>
            <w:proofErr w:type="spellEnd"/>
            <w:r>
              <w:t xml:space="preserve"> ABTS-351) is a naturally occurring strain derived from a diseased Pink Bollworm. </w:t>
            </w:r>
            <w:r>
              <w:rPr>
                <w:i/>
                <w:iCs/>
              </w:rPr>
              <w:t xml:space="preserve">B. thuringiensis </w:t>
            </w:r>
            <w:r>
              <w:t xml:space="preserve">subsp. </w:t>
            </w:r>
            <w:proofErr w:type="spellStart"/>
            <w:r>
              <w:rPr>
                <w:i/>
                <w:iCs/>
              </w:rPr>
              <w:t>kurstaki</w:t>
            </w:r>
            <w:proofErr w:type="spellEnd"/>
            <w:r>
              <w:rPr>
                <w:i/>
                <w:iCs/>
              </w:rPr>
              <w:t xml:space="preserve"> </w:t>
            </w:r>
            <w:r>
              <w:t>is ubiquitous in many environments such as insects, soil and plant surfaces.</w:t>
            </w:r>
            <w:r w:rsidRPr="00DA1DA1">
              <w:rPr>
                <w:rFonts w:eastAsiaTheme="minorHAnsi"/>
                <w:sz w:val="22"/>
                <w:szCs w:val="22"/>
                <w:lang w:eastAsia="en-US"/>
              </w:rPr>
              <w:t xml:space="preserve"> </w:t>
            </w:r>
            <w:proofErr w:type="spellStart"/>
            <w:r w:rsidRPr="008D530A">
              <w:rPr>
                <w:rFonts w:eastAsiaTheme="minorHAnsi"/>
                <w:i/>
                <w:iCs/>
                <w:lang w:eastAsia="en-US"/>
              </w:rPr>
              <w:t>Btk</w:t>
            </w:r>
            <w:proofErr w:type="spellEnd"/>
            <w:r w:rsidRPr="008D530A">
              <w:rPr>
                <w:rFonts w:eastAsiaTheme="minorHAnsi"/>
                <w:lang w:eastAsia="en-US"/>
              </w:rPr>
              <w:t xml:space="preserve"> ABTS-351</w:t>
            </w:r>
            <w:r>
              <w:rPr>
                <w:rFonts w:eastAsiaTheme="minorHAnsi"/>
                <w:sz w:val="22"/>
                <w:szCs w:val="22"/>
                <w:lang w:eastAsia="en-US"/>
              </w:rPr>
              <w:t xml:space="preserve"> </w:t>
            </w:r>
            <w:r w:rsidRPr="00DA1DA1">
              <w:t>has been sourced from many habitats in different countries worldwide</w:t>
            </w:r>
            <w:r>
              <w:t xml:space="preserve">. </w:t>
            </w:r>
          </w:p>
        </w:tc>
      </w:tr>
      <w:tr w:rsidR="00A674CA" w:rsidRPr="00881606" w14:paraId="755D323B" w14:textId="77777777" w:rsidTr="007F3B70">
        <w:tc>
          <w:tcPr>
            <w:tcW w:w="1969" w:type="pct"/>
            <w:tcBorders>
              <w:top w:val="nil"/>
              <w:left w:val="nil"/>
              <w:bottom w:val="nil"/>
              <w:right w:val="single" w:sz="4" w:space="0" w:color="auto"/>
            </w:tcBorders>
          </w:tcPr>
          <w:p w14:paraId="54323233" w14:textId="77777777" w:rsidR="00A674CA" w:rsidRPr="00881606" w:rsidRDefault="00A674CA" w:rsidP="00A674CA">
            <w:pPr>
              <w:pStyle w:val="LoEcellsChar"/>
            </w:pPr>
            <w:r w:rsidRPr="00881606">
              <w:t>Target organism(s):</w:t>
            </w:r>
          </w:p>
        </w:tc>
        <w:tc>
          <w:tcPr>
            <w:tcW w:w="3031" w:type="pct"/>
            <w:tcBorders>
              <w:top w:val="single" w:sz="4" w:space="0" w:color="auto"/>
              <w:left w:val="single" w:sz="4" w:space="0" w:color="auto"/>
              <w:bottom w:val="single" w:sz="4" w:space="0" w:color="auto"/>
              <w:right w:val="single" w:sz="4" w:space="0" w:color="auto"/>
            </w:tcBorders>
          </w:tcPr>
          <w:p w14:paraId="0A3FF0D9" w14:textId="2C320216" w:rsidR="00A674CA" w:rsidRPr="007148BF" w:rsidRDefault="00A674CA" w:rsidP="00A674CA">
            <w:pPr>
              <w:tabs>
                <w:tab w:val="clear" w:pos="720"/>
              </w:tabs>
              <w:autoSpaceDE w:val="0"/>
              <w:autoSpaceDN w:val="0"/>
              <w:adjustRightInd w:val="0"/>
              <w:spacing w:after="0"/>
              <w:rPr>
                <w:sz w:val="20"/>
                <w:szCs w:val="20"/>
                <w:lang w:eastAsia="de-DE"/>
              </w:rPr>
            </w:pPr>
            <w:r w:rsidRPr="00ED7E82">
              <w:rPr>
                <w:i/>
                <w:iCs/>
                <w:sz w:val="20"/>
                <w:szCs w:val="20"/>
              </w:rPr>
              <w:t>B</w:t>
            </w:r>
            <w:r w:rsidRPr="00ED7E82">
              <w:rPr>
                <w:sz w:val="20"/>
                <w:szCs w:val="20"/>
              </w:rPr>
              <w:t>.</w:t>
            </w:r>
            <w:r w:rsidRPr="00ED7E82">
              <w:rPr>
                <w:i/>
                <w:sz w:val="20"/>
                <w:szCs w:val="20"/>
              </w:rPr>
              <w:t xml:space="preserve"> thuringiensis</w:t>
            </w:r>
            <w:r w:rsidRPr="00ED7E82">
              <w:rPr>
                <w:sz w:val="20"/>
                <w:szCs w:val="20"/>
              </w:rPr>
              <w:t xml:space="preserve"> subsp. </w:t>
            </w:r>
            <w:proofErr w:type="spellStart"/>
            <w:r w:rsidRPr="00ED7E82">
              <w:rPr>
                <w:i/>
                <w:sz w:val="20"/>
                <w:szCs w:val="20"/>
              </w:rPr>
              <w:t>kurstaki</w:t>
            </w:r>
            <w:proofErr w:type="spellEnd"/>
            <w:r w:rsidRPr="00ED7E82">
              <w:rPr>
                <w:sz w:val="20"/>
                <w:szCs w:val="20"/>
              </w:rPr>
              <w:t>, strain ABTS-351 is applied to control Lepidoptera larvae including but not limited to: 1SPODG, 1HELIG, 1NOCTF, AGROSE, BARABR, DEPRER, EVERFO, HELIAR, HELISP, LAPHEG, PIERBR, PIERRA, PLUSSP, PLUTMA, PLUTSP, POLIOL, PYTOGA, SPODLI, SPODSP, TRIPNI, VANSCA</w:t>
            </w:r>
            <w:r>
              <w:rPr>
                <w:sz w:val="20"/>
                <w:szCs w:val="20"/>
              </w:rPr>
              <w:t>.</w:t>
            </w:r>
          </w:p>
        </w:tc>
      </w:tr>
      <w:tr w:rsidR="00A674CA" w:rsidRPr="00881606" w14:paraId="596E684B" w14:textId="77777777" w:rsidTr="007F3B70">
        <w:tc>
          <w:tcPr>
            <w:tcW w:w="1969" w:type="pct"/>
            <w:tcBorders>
              <w:top w:val="nil"/>
              <w:left w:val="nil"/>
              <w:bottom w:val="nil"/>
              <w:right w:val="single" w:sz="4" w:space="0" w:color="auto"/>
            </w:tcBorders>
          </w:tcPr>
          <w:p w14:paraId="135CE53E" w14:textId="77777777" w:rsidR="00A674CA" w:rsidRPr="00881606" w:rsidRDefault="00A674CA" w:rsidP="00A674CA">
            <w:pPr>
              <w:pStyle w:val="LoEcellsChar"/>
            </w:pPr>
            <w:r w:rsidRPr="00881606">
              <w:t>Mode of action:</w:t>
            </w:r>
          </w:p>
        </w:tc>
        <w:tc>
          <w:tcPr>
            <w:tcW w:w="3031" w:type="pct"/>
            <w:tcBorders>
              <w:top w:val="single" w:sz="4" w:space="0" w:color="auto"/>
              <w:left w:val="single" w:sz="4" w:space="0" w:color="auto"/>
              <w:bottom w:val="single" w:sz="4" w:space="0" w:color="auto"/>
              <w:right w:val="single" w:sz="4" w:space="0" w:color="auto"/>
            </w:tcBorders>
          </w:tcPr>
          <w:p w14:paraId="03F6D0D2" w14:textId="4B7C0804" w:rsidR="00A674CA" w:rsidRPr="00A674CA" w:rsidRDefault="00A674CA" w:rsidP="00A674CA">
            <w:pPr>
              <w:pStyle w:val="Default"/>
              <w:rPr>
                <w:sz w:val="20"/>
                <w:szCs w:val="20"/>
              </w:rPr>
            </w:pPr>
            <w:r w:rsidRPr="004263BC">
              <w:rPr>
                <w:sz w:val="20"/>
                <w:szCs w:val="20"/>
                <w:lang w:val="en-GB"/>
              </w:rPr>
              <w:t xml:space="preserve">Gut poisoning - </w:t>
            </w:r>
            <w:r w:rsidRPr="004263BC">
              <w:rPr>
                <w:i/>
                <w:sz w:val="20"/>
                <w:szCs w:val="20"/>
                <w:lang w:val="en-GB"/>
              </w:rPr>
              <w:t>Bacillus thuringiensis</w:t>
            </w:r>
            <w:r w:rsidRPr="004263BC">
              <w:rPr>
                <w:sz w:val="20"/>
                <w:szCs w:val="20"/>
                <w:lang w:val="en-GB"/>
              </w:rPr>
              <w:t xml:space="preserve"> produces </w:t>
            </w:r>
            <w:proofErr w:type="spellStart"/>
            <w:r w:rsidRPr="004263BC">
              <w:rPr>
                <w:sz w:val="20"/>
                <w:szCs w:val="20"/>
                <w:lang w:val="en-GB"/>
              </w:rPr>
              <w:t>parasporal</w:t>
            </w:r>
            <w:proofErr w:type="spellEnd"/>
            <w:r w:rsidRPr="004263BC">
              <w:rPr>
                <w:sz w:val="20"/>
                <w:szCs w:val="20"/>
                <w:lang w:val="en-GB"/>
              </w:rPr>
              <w:t xml:space="preserve"> proteinaceous, crystal inclusion bodies during sporulation. Upon ingestion, the crystal proteins are solubilised under alkaline conditions and the insect gut proteases convert the original pro-toxin into a combination of active toxins</w:t>
            </w:r>
            <w:r>
              <w:rPr>
                <w:sz w:val="20"/>
                <w:szCs w:val="20"/>
                <w:lang w:val="en-GB"/>
              </w:rPr>
              <w:t xml:space="preserve"> (Cry proteins)</w:t>
            </w:r>
            <w:r w:rsidRPr="004263BC">
              <w:rPr>
                <w:sz w:val="20"/>
                <w:szCs w:val="20"/>
                <w:lang w:val="en-GB"/>
              </w:rPr>
              <w:t>. These hydrolysed toxins bind to the insect’s midgut cells at high affinity, specific receptor binding sites where they interfere with the potassium-ion dependent, active amino acid symport mechanism. This disruption causes the formation of large cation-selective pores that increase the water permeability of the cell membrane. A large uptake of water causes cell swelling and eventual rupture, disintegrating the midgut lining. Affected insects stop feeding and die from the combined effects of starvation and tissue damage.</w:t>
            </w:r>
          </w:p>
        </w:tc>
      </w:tr>
      <w:tr w:rsidR="00A674CA" w:rsidRPr="00881606" w14:paraId="2DD186C6" w14:textId="77777777" w:rsidTr="007F3B70">
        <w:tc>
          <w:tcPr>
            <w:tcW w:w="1969" w:type="pct"/>
            <w:tcBorders>
              <w:top w:val="nil"/>
              <w:left w:val="nil"/>
              <w:bottom w:val="nil"/>
              <w:right w:val="single" w:sz="4" w:space="0" w:color="auto"/>
            </w:tcBorders>
          </w:tcPr>
          <w:p w14:paraId="7BA3DF15" w14:textId="77777777" w:rsidR="00A674CA" w:rsidRPr="00881606" w:rsidRDefault="00A674CA" w:rsidP="00A674CA">
            <w:pPr>
              <w:pStyle w:val="LoEcellsChar"/>
            </w:pPr>
            <w:r w:rsidRPr="00881606">
              <w:t>Host specificity:</w:t>
            </w:r>
          </w:p>
        </w:tc>
        <w:tc>
          <w:tcPr>
            <w:tcW w:w="3031" w:type="pct"/>
            <w:tcBorders>
              <w:top w:val="single" w:sz="4" w:space="0" w:color="auto"/>
              <w:left w:val="single" w:sz="4" w:space="0" w:color="auto"/>
              <w:bottom w:val="single" w:sz="4" w:space="0" w:color="auto"/>
              <w:right w:val="single" w:sz="4" w:space="0" w:color="auto"/>
            </w:tcBorders>
          </w:tcPr>
          <w:p w14:paraId="0BA96E9F" w14:textId="4D98956C" w:rsidR="00A674CA" w:rsidRPr="00AB15EF" w:rsidRDefault="00A674CA" w:rsidP="00A674CA">
            <w:pPr>
              <w:pStyle w:val="LoEcellsChar"/>
            </w:pPr>
            <w:r>
              <w:t xml:space="preserve">The strain ABTS-351 is highly specific against insect species of the order </w:t>
            </w:r>
            <w:r>
              <w:rPr>
                <w:i/>
                <w:iCs/>
              </w:rPr>
              <w:t xml:space="preserve">Lepidoptera </w:t>
            </w:r>
          </w:p>
        </w:tc>
      </w:tr>
      <w:tr w:rsidR="00A674CA" w:rsidRPr="00881606" w14:paraId="5FC56021" w14:textId="77777777" w:rsidTr="007F3B70">
        <w:tc>
          <w:tcPr>
            <w:tcW w:w="1969" w:type="pct"/>
            <w:tcBorders>
              <w:top w:val="nil"/>
              <w:left w:val="nil"/>
              <w:bottom w:val="nil"/>
              <w:right w:val="single" w:sz="4" w:space="0" w:color="auto"/>
            </w:tcBorders>
          </w:tcPr>
          <w:p w14:paraId="5A2C1D70" w14:textId="77777777" w:rsidR="00A674CA" w:rsidRPr="00881606" w:rsidRDefault="00A674CA" w:rsidP="00A674CA">
            <w:pPr>
              <w:pStyle w:val="LoEcellsChar"/>
            </w:pPr>
            <w:r w:rsidRPr="00881606">
              <w:t>Life cycle:</w:t>
            </w:r>
          </w:p>
        </w:tc>
        <w:tc>
          <w:tcPr>
            <w:tcW w:w="3031" w:type="pct"/>
            <w:tcBorders>
              <w:top w:val="single" w:sz="4" w:space="0" w:color="auto"/>
              <w:left w:val="single" w:sz="4" w:space="0" w:color="auto"/>
              <w:bottom w:val="single" w:sz="4" w:space="0" w:color="auto"/>
              <w:right w:val="single" w:sz="4" w:space="0" w:color="auto"/>
            </w:tcBorders>
          </w:tcPr>
          <w:p w14:paraId="71A94066" w14:textId="2B4976C0" w:rsidR="00A674CA" w:rsidRPr="002657EB" w:rsidRDefault="00A674CA" w:rsidP="00A674CA">
            <w:pPr>
              <w:pStyle w:val="LoEcellsChar"/>
            </w:pPr>
            <w:r w:rsidRPr="00251A17">
              <w:rPr>
                <w:i/>
              </w:rPr>
              <w:t xml:space="preserve">Bacillus </w:t>
            </w:r>
            <w:r w:rsidRPr="00251A17">
              <w:t xml:space="preserve">cultures are found in nature in one of two states. They are found either as vegetative cells that are actively growing and dividing or as spores. </w:t>
            </w:r>
            <w:r w:rsidRPr="00251A17">
              <w:rPr>
                <w:i/>
                <w:iCs/>
              </w:rPr>
              <w:t>Bacillus</w:t>
            </w:r>
            <w:r w:rsidRPr="00251A17">
              <w:t xml:space="preserve"> cultures follow a characteristic </w:t>
            </w:r>
            <w:r w:rsidRPr="00251A17">
              <w:lastRenderedPageBreak/>
              <w:t xml:space="preserve">pattern in the process of spore formation or sporulation. </w:t>
            </w:r>
            <w:r w:rsidRPr="002657EB">
              <w:t xml:space="preserve">Spore formation normally commences when growth ceases due to a lack of nutrients or a shift in the environment. The spores are a resistant, metabolically inactive, resting form with a completely different fine structure, chemical composition and enzymatic constitution. The transformation of dormant spores into active vegetative cells occurs in three stages: (1.) Activation, (2.) Germination, and (3.) Outgrowth. </w:t>
            </w:r>
          </w:p>
          <w:p w14:paraId="0518860A" w14:textId="77777777" w:rsidR="00A674CA" w:rsidRPr="002657EB" w:rsidRDefault="00A674CA" w:rsidP="00A674CA">
            <w:pPr>
              <w:pStyle w:val="LoEcellsChar"/>
            </w:pPr>
            <w:r w:rsidRPr="002657EB">
              <w:t xml:space="preserve">The ability of </w:t>
            </w:r>
            <w:r w:rsidRPr="002657EB">
              <w:rPr>
                <w:i/>
              </w:rPr>
              <w:t>B. thuringiensis</w:t>
            </w:r>
            <w:r w:rsidRPr="002657EB">
              <w:t xml:space="preserve"> to function as an insect pathogen is due to its ability to produce large crystals of protein inclusions (δ-endotoxins) during sporulation. </w:t>
            </w:r>
          </w:p>
          <w:p w14:paraId="34FB4F50" w14:textId="18DAE036" w:rsidR="00A674CA" w:rsidRPr="00AB15EF" w:rsidRDefault="00A674CA" w:rsidP="00A674CA">
            <w:pPr>
              <w:pStyle w:val="LoEcellsChar"/>
            </w:pPr>
            <w:r w:rsidRPr="00F1610A">
              <w:rPr>
                <w:i/>
              </w:rPr>
              <w:t>B. thuringiensis</w:t>
            </w:r>
            <w:r w:rsidRPr="00F1610A">
              <w:t xml:space="preserve"> is part of the phylloplane microbiota and has evolved to provide symbiotic protection against insect attack. The life cycle of </w:t>
            </w:r>
            <w:r w:rsidRPr="00F1610A">
              <w:rPr>
                <w:i/>
              </w:rPr>
              <w:t>B. thuringiensis</w:t>
            </w:r>
            <w:r w:rsidRPr="00F1610A">
              <w:t xml:space="preserve"> may also involve symbiotic relationships with eukaryotic hosts or may be part of the commensal gut microbiota of many insects without causing overt disease. </w:t>
            </w:r>
            <w:r w:rsidRPr="00F1610A">
              <w:rPr>
                <w:i/>
              </w:rPr>
              <w:t xml:space="preserve">B. thuringiensis </w:t>
            </w:r>
            <w:r w:rsidRPr="00F1610A">
              <w:t>has a narrow host range and is not known to infect humans.</w:t>
            </w:r>
          </w:p>
        </w:tc>
      </w:tr>
      <w:tr w:rsidR="00A674CA" w:rsidRPr="00881606" w14:paraId="3C28AC44" w14:textId="77777777" w:rsidTr="007F3B70">
        <w:tc>
          <w:tcPr>
            <w:tcW w:w="1969" w:type="pct"/>
            <w:tcBorders>
              <w:top w:val="nil"/>
              <w:left w:val="nil"/>
              <w:bottom w:val="nil"/>
              <w:right w:val="single" w:sz="4" w:space="0" w:color="auto"/>
            </w:tcBorders>
          </w:tcPr>
          <w:p w14:paraId="3205CA06" w14:textId="77777777" w:rsidR="00A674CA" w:rsidRPr="00881606" w:rsidRDefault="00A674CA" w:rsidP="00A674CA">
            <w:pPr>
              <w:pStyle w:val="LoEcellsChar"/>
            </w:pPr>
            <w:r w:rsidRPr="00881606">
              <w:lastRenderedPageBreak/>
              <w:t>Infectivity, dispersal and colonisation ability:</w:t>
            </w:r>
          </w:p>
        </w:tc>
        <w:tc>
          <w:tcPr>
            <w:tcW w:w="3031" w:type="pct"/>
            <w:tcBorders>
              <w:top w:val="single" w:sz="4" w:space="0" w:color="auto"/>
              <w:left w:val="single" w:sz="4" w:space="0" w:color="auto"/>
              <w:bottom w:val="single" w:sz="4" w:space="0" w:color="auto"/>
              <w:right w:val="single" w:sz="4" w:space="0" w:color="auto"/>
            </w:tcBorders>
          </w:tcPr>
          <w:p w14:paraId="3732ADDE" w14:textId="18993F15" w:rsidR="00A674CA" w:rsidRPr="00AB15EF" w:rsidRDefault="00A674CA" w:rsidP="00A674CA">
            <w:pPr>
              <w:pStyle w:val="LoEcellsChar"/>
            </w:pPr>
            <w:r>
              <w:rPr>
                <w:i/>
                <w:iCs/>
              </w:rPr>
              <w:t xml:space="preserve">B. thuringiensis </w:t>
            </w:r>
            <w:r>
              <w:t xml:space="preserve">subsp. </w:t>
            </w:r>
            <w:proofErr w:type="spellStart"/>
            <w:r>
              <w:rPr>
                <w:i/>
                <w:iCs/>
              </w:rPr>
              <w:t>kurstaki</w:t>
            </w:r>
            <w:proofErr w:type="spellEnd"/>
            <w:r>
              <w:rPr>
                <w:i/>
                <w:iCs/>
              </w:rPr>
              <w:t xml:space="preserve"> </w:t>
            </w:r>
            <w:r>
              <w:t xml:space="preserve">strain ABTS-351 is specific to several species of insects of the order </w:t>
            </w:r>
            <w:r>
              <w:rPr>
                <w:i/>
                <w:iCs/>
              </w:rPr>
              <w:t xml:space="preserve">Lepidoptera </w:t>
            </w:r>
            <w:r>
              <w:t xml:space="preserve">and no cases of infectivity in other animal organisms or in plants is reported. </w:t>
            </w:r>
            <w:r>
              <w:rPr>
                <w:i/>
                <w:iCs/>
              </w:rPr>
              <w:t xml:space="preserve">B. thuringiensis </w:t>
            </w:r>
            <w:r>
              <w:t xml:space="preserve">subsp. </w:t>
            </w:r>
            <w:proofErr w:type="spellStart"/>
            <w:r>
              <w:rPr>
                <w:i/>
                <w:iCs/>
              </w:rPr>
              <w:t>kurstaki</w:t>
            </w:r>
            <w:proofErr w:type="spellEnd"/>
            <w:r>
              <w:rPr>
                <w:i/>
                <w:iCs/>
              </w:rPr>
              <w:t xml:space="preserve"> </w:t>
            </w:r>
            <w:r>
              <w:t xml:space="preserve">can be dispersed by the movement of insects and other animals carrying the bacteria in or on their bodies. The bacterium has poor colonization ability and is not a good competitor in the soil. </w:t>
            </w:r>
            <w:r w:rsidRPr="00622132">
              <w:t xml:space="preserve">Vegetative cells and crystal proteins of </w:t>
            </w:r>
            <w:r w:rsidRPr="00622132">
              <w:rPr>
                <w:i/>
              </w:rPr>
              <w:t>B. thuringiensis</w:t>
            </w:r>
            <w:r w:rsidRPr="00622132">
              <w:t xml:space="preserve"> are rapidly degraded in the environment by the actions of indigenous microorganisms and by the photodegradation effects of sunlight. </w:t>
            </w:r>
            <w:r>
              <w:t xml:space="preserve">Generally, </w:t>
            </w:r>
            <w:r w:rsidRPr="00026944">
              <w:rPr>
                <w:i/>
              </w:rPr>
              <w:t>B. thuringiensis</w:t>
            </w:r>
            <w:r w:rsidRPr="00026944">
              <w:t xml:space="preserve"> strains are able to grow on diverse carbon substrates. They can grow optimally over temperature range 25 - 35</w:t>
            </w:r>
            <w:r w:rsidR="00406E06">
              <w:t>°</w:t>
            </w:r>
            <w:r w:rsidRPr="00026944">
              <w:t>C and pH 6.5 – 7.5.</w:t>
            </w:r>
          </w:p>
        </w:tc>
      </w:tr>
      <w:tr w:rsidR="00A674CA" w:rsidRPr="00881606" w14:paraId="6DDF0BB7" w14:textId="77777777" w:rsidTr="007F3B70">
        <w:tc>
          <w:tcPr>
            <w:tcW w:w="1969" w:type="pct"/>
            <w:tcBorders>
              <w:top w:val="nil"/>
              <w:left w:val="nil"/>
              <w:bottom w:val="nil"/>
              <w:right w:val="single" w:sz="4" w:space="0" w:color="auto"/>
            </w:tcBorders>
          </w:tcPr>
          <w:p w14:paraId="7F657874" w14:textId="77777777" w:rsidR="00A674CA" w:rsidRPr="00881606" w:rsidRDefault="00A674CA" w:rsidP="00A674CA">
            <w:pPr>
              <w:pStyle w:val="LoEcellsChar"/>
            </w:pPr>
            <w:r w:rsidRPr="00881606">
              <w:t>Relationship to known pathogens:</w:t>
            </w:r>
          </w:p>
        </w:tc>
        <w:tc>
          <w:tcPr>
            <w:tcW w:w="3031" w:type="pct"/>
            <w:tcBorders>
              <w:top w:val="single" w:sz="4" w:space="0" w:color="auto"/>
              <w:left w:val="single" w:sz="4" w:space="0" w:color="auto"/>
              <w:bottom w:val="single" w:sz="4" w:space="0" w:color="auto"/>
              <w:right w:val="single" w:sz="4" w:space="0" w:color="auto"/>
            </w:tcBorders>
          </w:tcPr>
          <w:p w14:paraId="2367AFA8" w14:textId="0F8B6B1D" w:rsidR="00A674CA" w:rsidRPr="00881606" w:rsidRDefault="0FC9DE3E" w:rsidP="5D5802BC">
            <w:pPr>
              <w:pStyle w:val="LoEcellsChar"/>
            </w:pPr>
            <w:r>
              <w:t xml:space="preserve">Based on current taxonomy, </w:t>
            </w:r>
            <w:r w:rsidRPr="3F6AA152">
              <w:rPr>
                <w:i/>
                <w:iCs/>
              </w:rPr>
              <w:t xml:space="preserve">B. thuringiensis </w:t>
            </w:r>
            <w:r>
              <w:t xml:space="preserve">is a member of the </w:t>
            </w:r>
            <w:r w:rsidRPr="3F6AA152">
              <w:rPr>
                <w:i/>
                <w:iCs/>
              </w:rPr>
              <w:t xml:space="preserve">Bacillus cereus </w:t>
            </w:r>
            <w:r>
              <w:t xml:space="preserve">group which comprises of pathogenic relatives such as </w:t>
            </w:r>
            <w:r w:rsidRPr="3F6AA152">
              <w:rPr>
                <w:i/>
                <w:iCs/>
              </w:rPr>
              <w:t>B. anthracis</w:t>
            </w:r>
            <w:r>
              <w:t xml:space="preserve"> and </w:t>
            </w:r>
            <w:r w:rsidRPr="3F6AA152">
              <w:rPr>
                <w:i/>
                <w:iCs/>
              </w:rPr>
              <w:t>B. cereus</w:t>
            </w:r>
            <w:r>
              <w:t xml:space="preserve">. However, there is currently no direct evidence that </w:t>
            </w:r>
            <w:r w:rsidRPr="3F6AA152">
              <w:rPr>
                <w:i/>
                <w:iCs/>
              </w:rPr>
              <w:t>B. thuringiensis</w:t>
            </w:r>
            <w:r>
              <w:t xml:space="preserve"> strains which are used as a biopesticide are pathogenic. Using Whole Genome Sequencing (WGS) and </w:t>
            </w:r>
            <w:proofErr w:type="spellStart"/>
            <w:r w:rsidR="00C475A1">
              <w:t>genomotyping</w:t>
            </w:r>
            <w:proofErr w:type="spellEnd"/>
            <w:r w:rsidR="00C475A1">
              <w:t xml:space="preserve"> </w:t>
            </w:r>
            <w:r>
              <w:t xml:space="preserve">technology, </w:t>
            </w:r>
            <w:r w:rsidR="00C475A1">
              <w:t xml:space="preserve">strain </w:t>
            </w:r>
            <w:r>
              <w:t xml:space="preserve">ABTS-351 was unequivocally identified and was differentiated from </w:t>
            </w:r>
            <w:r w:rsidRPr="3F6AA152">
              <w:rPr>
                <w:i/>
                <w:iCs/>
              </w:rPr>
              <w:t>B. cereus</w:t>
            </w:r>
            <w:r>
              <w:t>.</w:t>
            </w:r>
          </w:p>
        </w:tc>
      </w:tr>
      <w:tr w:rsidR="00A674CA" w:rsidRPr="00881606" w14:paraId="646A5F71" w14:textId="77777777" w:rsidTr="007F3B70">
        <w:tc>
          <w:tcPr>
            <w:tcW w:w="1969" w:type="pct"/>
            <w:tcBorders>
              <w:top w:val="nil"/>
              <w:left w:val="nil"/>
              <w:bottom w:val="nil"/>
              <w:right w:val="single" w:sz="4" w:space="0" w:color="auto"/>
            </w:tcBorders>
          </w:tcPr>
          <w:p w14:paraId="20D14E03" w14:textId="77777777" w:rsidR="00A674CA" w:rsidRPr="00881606" w:rsidRDefault="00A674CA" w:rsidP="00A674CA">
            <w:pPr>
              <w:pStyle w:val="LoEcellsChar"/>
            </w:pPr>
            <w:r w:rsidRPr="00881606">
              <w:t>Genetic stability:</w:t>
            </w:r>
          </w:p>
        </w:tc>
        <w:tc>
          <w:tcPr>
            <w:tcW w:w="3031" w:type="pct"/>
            <w:tcBorders>
              <w:top w:val="single" w:sz="4" w:space="0" w:color="auto"/>
              <w:left w:val="single" w:sz="4" w:space="0" w:color="auto"/>
              <w:bottom w:val="single" w:sz="4" w:space="0" w:color="auto"/>
              <w:right w:val="single" w:sz="4" w:space="0" w:color="auto"/>
            </w:tcBorders>
          </w:tcPr>
          <w:p w14:paraId="05AEDB00" w14:textId="7298E0D1" w:rsidR="00A674CA" w:rsidRPr="00AB15EF" w:rsidRDefault="00A674CA" w:rsidP="00A674CA">
            <w:pPr>
              <w:pStyle w:val="LoEcellsChar"/>
            </w:pPr>
            <w:r>
              <w:t xml:space="preserve">During the production process the </w:t>
            </w:r>
            <w:proofErr w:type="spellStart"/>
            <w:r w:rsidRPr="008D530A">
              <w:rPr>
                <w:i/>
                <w:iCs/>
              </w:rPr>
              <w:t>Btk</w:t>
            </w:r>
            <w:proofErr w:type="spellEnd"/>
            <w:r>
              <w:t xml:space="preserve"> ABTS-351 strain is shown to be stable by regular quality control checks. The spontaneous loss of plasmids, carrying the information for the insecticidal active crystal proteins, would be detected in bioassays. The transfer of genetic material in the fermentation broth is very unlikely due to the absence of microbial impurities and the continuous stirring movements of the fermentation broth. The quality control of the production batches confirms the stability of the </w:t>
            </w:r>
            <w:r>
              <w:rPr>
                <w:i/>
                <w:iCs/>
              </w:rPr>
              <w:t xml:space="preserve">B. thuringiensis </w:t>
            </w:r>
            <w:proofErr w:type="spellStart"/>
            <w:r>
              <w:rPr>
                <w:i/>
                <w:iCs/>
              </w:rPr>
              <w:t>kurstaki</w:t>
            </w:r>
            <w:proofErr w:type="spellEnd"/>
            <w:r>
              <w:rPr>
                <w:i/>
                <w:iCs/>
              </w:rPr>
              <w:t xml:space="preserve"> </w:t>
            </w:r>
            <w:r>
              <w:t>strain ABTS-351.</w:t>
            </w:r>
          </w:p>
        </w:tc>
      </w:tr>
      <w:tr w:rsidR="00A674CA" w:rsidRPr="00881606" w14:paraId="32B48270" w14:textId="77777777" w:rsidTr="007F3B70">
        <w:tc>
          <w:tcPr>
            <w:tcW w:w="1969" w:type="pct"/>
            <w:tcBorders>
              <w:top w:val="nil"/>
              <w:left w:val="nil"/>
              <w:bottom w:val="nil"/>
              <w:right w:val="single" w:sz="4" w:space="0" w:color="auto"/>
            </w:tcBorders>
          </w:tcPr>
          <w:p w14:paraId="5FDC679D" w14:textId="77777777" w:rsidR="00A674CA" w:rsidRPr="00881606" w:rsidRDefault="00A674CA" w:rsidP="00A674CA">
            <w:pPr>
              <w:pStyle w:val="LoEcellsChar"/>
            </w:pPr>
            <w:r w:rsidRPr="00881606">
              <w:t>Production of relevant metabolites/toxins:</w:t>
            </w:r>
          </w:p>
        </w:tc>
        <w:tc>
          <w:tcPr>
            <w:tcW w:w="3031" w:type="pct"/>
            <w:tcBorders>
              <w:top w:val="single" w:sz="4" w:space="0" w:color="auto"/>
              <w:left w:val="single" w:sz="4" w:space="0" w:color="auto"/>
              <w:bottom w:val="single" w:sz="4" w:space="0" w:color="auto"/>
              <w:right w:val="single" w:sz="4" w:space="0" w:color="auto"/>
            </w:tcBorders>
          </w:tcPr>
          <w:p w14:paraId="42AEE65B" w14:textId="7D8E4220" w:rsidR="00A674CA" w:rsidRPr="00881606" w:rsidRDefault="00A674CA" w:rsidP="00A674CA">
            <w:pPr>
              <w:pStyle w:val="LoEcellsChar"/>
              <w:rPr>
                <w:b/>
                <w:i/>
              </w:rPr>
            </w:pPr>
            <w:r w:rsidRPr="00595F9C">
              <w:t xml:space="preserve">Commercial products containing </w:t>
            </w:r>
            <w:proofErr w:type="spellStart"/>
            <w:r w:rsidRPr="008D530A">
              <w:rPr>
                <w:i/>
              </w:rPr>
              <w:t>Btk</w:t>
            </w:r>
            <w:proofErr w:type="spellEnd"/>
            <w:r>
              <w:rPr>
                <w:i/>
              </w:rPr>
              <w:t xml:space="preserve"> </w:t>
            </w:r>
            <w:r w:rsidRPr="00595F9C">
              <w:t>Strain ABTS-</w:t>
            </w:r>
            <w:r>
              <w:t>351</w:t>
            </w:r>
            <w:r w:rsidRPr="00595F9C">
              <w:t xml:space="preserve"> have been shown not to contain β-exotoxins or enterotoxins. Strict maintenance of environmental conditions and quality control analysis during the manufacturing process ensures the absence of potential microbial and non-microbial contaminants or potential animal or human pathogens.</w:t>
            </w:r>
          </w:p>
        </w:tc>
      </w:tr>
      <w:tr w:rsidR="00A674CA" w:rsidRPr="00881606" w14:paraId="00CE5A78" w14:textId="77777777" w:rsidTr="007F3B70">
        <w:tc>
          <w:tcPr>
            <w:tcW w:w="1969" w:type="pct"/>
            <w:tcBorders>
              <w:top w:val="nil"/>
              <w:left w:val="nil"/>
              <w:bottom w:val="nil"/>
              <w:right w:val="single" w:sz="4" w:space="0" w:color="auto"/>
            </w:tcBorders>
          </w:tcPr>
          <w:p w14:paraId="51FCC213" w14:textId="77777777" w:rsidR="00A674CA" w:rsidRPr="00881606" w:rsidRDefault="00A674CA" w:rsidP="00A674CA">
            <w:pPr>
              <w:pStyle w:val="LoEcellsChar"/>
            </w:pPr>
            <w:r w:rsidRPr="00881606">
              <w:lastRenderedPageBreak/>
              <w:t>Resistance/ sensitivity to antibiotics / anti-microbial agents used in human or veterinary medicine:</w:t>
            </w:r>
          </w:p>
        </w:tc>
        <w:tc>
          <w:tcPr>
            <w:tcW w:w="3031" w:type="pct"/>
            <w:tcBorders>
              <w:top w:val="single" w:sz="4" w:space="0" w:color="auto"/>
              <w:left w:val="single" w:sz="4" w:space="0" w:color="auto"/>
              <w:bottom w:val="single" w:sz="4" w:space="0" w:color="auto"/>
              <w:right w:val="single" w:sz="4" w:space="0" w:color="auto"/>
            </w:tcBorders>
          </w:tcPr>
          <w:p w14:paraId="78BB5B30" w14:textId="651A8435" w:rsidR="00A674CA" w:rsidRPr="00881606" w:rsidRDefault="00A674CA" w:rsidP="00A674CA">
            <w:pPr>
              <w:pStyle w:val="LoEcellsChar"/>
            </w:pPr>
            <w:r>
              <w:t>Strain ABTS-351 is intrinsically resistant to Penicillin, Ampicillin and Cephalothin. However, it is susceptible to several other antibiotics (Gentamicin, Kanamycin, Erythromycin, Clindamycin, Vancomycin, Chloramphenicol and</w:t>
            </w:r>
            <w:r w:rsidR="000410E2">
              <w:t xml:space="preserve"> </w:t>
            </w:r>
            <w:r>
              <w:t xml:space="preserve">Trimethoprim/Sulfamethoxazole) used in human and veterinary medicine. This information has been </w:t>
            </w:r>
            <w:r w:rsidRPr="005C0BB4">
              <w:t xml:space="preserve">submitted in Document M, Section 2.9 of active substance renewal dossier has been reviewed during EFSA </w:t>
            </w:r>
            <w:r>
              <w:t xml:space="preserve">active substance renewal phase </w:t>
            </w:r>
            <w:r w:rsidRPr="005C0BB4">
              <w:t>and considered acceptable</w:t>
            </w:r>
            <w:r>
              <w:t xml:space="preserve">. </w:t>
            </w:r>
          </w:p>
        </w:tc>
      </w:tr>
      <w:tr w:rsidR="00A674CA" w:rsidRPr="00881606" w14:paraId="0DB31E3B" w14:textId="77777777" w:rsidTr="007F3B70">
        <w:tc>
          <w:tcPr>
            <w:tcW w:w="1969" w:type="pct"/>
            <w:tcBorders>
              <w:top w:val="nil"/>
              <w:left w:val="nil"/>
              <w:bottom w:val="nil"/>
              <w:right w:val="single" w:sz="4" w:space="0" w:color="auto"/>
            </w:tcBorders>
          </w:tcPr>
          <w:p w14:paraId="07716AAA" w14:textId="77777777" w:rsidR="00A674CA" w:rsidRPr="007148BF" w:rsidRDefault="00A674CA" w:rsidP="00A674CA">
            <w:pPr>
              <w:tabs>
                <w:tab w:val="clear" w:pos="720"/>
              </w:tabs>
              <w:autoSpaceDE w:val="0"/>
              <w:autoSpaceDN w:val="0"/>
              <w:adjustRightInd w:val="0"/>
              <w:spacing w:after="0"/>
              <w:rPr>
                <w:sz w:val="20"/>
                <w:szCs w:val="20"/>
                <w:lang w:eastAsia="de-DE"/>
              </w:rPr>
            </w:pPr>
            <w:r w:rsidRPr="007148BF">
              <w:rPr>
                <w:sz w:val="20"/>
                <w:szCs w:val="20"/>
                <w:lang w:eastAsia="de-DE"/>
              </w:rPr>
              <w:t>Quality criteria for the production and</w:t>
            </w:r>
          </w:p>
          <w:p w14:paraId="2515B0A9" w14:textId="77777777" w:rsidR="00A674CA" w:rsidRPr="00881606" w:rsidRDefault="00A674CA" w:rsidP="00A674CA">
            <w:pPr>
              <w:pStyle w:val="LoEcellsChar"/>
            </w:pPr>
            <w:r w:rsidRPr="007148BF">
              <w:t>storage of the MPCA</w:t>
            </w:r>
          </w:p>
        </w:tc>
        <w:tc>
          <w:tcPr>
            <w:tcW w:w="3031" w:type="pct"/>
            <w:tcBorders>
              <w:top w:val="single" w:sz="4" w:space="0" w:color="auto"/>
              <w:left w:val="single" w:sz="4" w:space="0" w:color="auto"/>
              <w:bottom w:val="single" w:sz="4" w:space="0" w:color="auto"/>
              <w:right w:val="single" w:sz="4" w:space="0" w:color="auto"/>
            </w:tcBorders>
          </w:tcPr>
          <w:p w14:paraId="6EACC246" w14:textId="77777777" w:rsidR="00A674CA" w:rsidRPr="00F90B31" w:rsidRDefault="00A674CA" w:rsidP="00A674CA">
            <w:pPr>
              <w:tabs>
                <w:tab w:val="clear" w:pos="720"/>
              </w:tabs>
              <w:autoSpaceDE w:val="0"/>
              <w:autoSpaceDN w:val="0"/>
              <w:adjustRightInd w:val="0"/>
              <w:spacing w:after="0"/>
              <w:rPr>
                <w:sz w:val="20"/>
                <w:szCs w:val="20"/>
                <w:lang w:eastAsia="de-DE"/>
              </w:rPr>
            </w:pPr>
            <w:r w:rsidRPr="00A06A88">
              <w:rPr>
                <w:sz w:val="20"/>
                <w:szCs w:val="20"/>
                <w:lang w:eastAsia="de-DE"/>
              </w:rPr>
              <w:t xml:space="preserve">Absence of or levels below unacceptable limits of human pathogens or faecal contamination such as </w:t>
            </w:r>
            <w:r w:rsidRPr="00A06A88">
              <w:rPr>
                <w:i/>
                <w:iCs/>
                <w:sz w:val="20"/>
                <w:szCs w:val="20"/>
              </w:rPr>
              <w:t>Salmonella spp.,</w:t>
            </w:r>
            <w:r w:rsidRPr="00A06A88">
              <w:rPr>
                <w:sz w:val="20"/>
                <w:szCs w:val="20"/>
              </w:rPr>
              <w:t xml:space="preserve"> </w:t>
            </w:r>
            <w:r w:rsidRPr="00A06A88">
              <w:rPr>
                <w:i/>
                <w:iCs/>
                <w:sz w:val="20"/>
                <w:szCs w:val="20"/>
              </w:rPr>
              <w:t xml:space="preserve">Shigella spp., </w:t>
            </w:r>
            <w:r w:rsidRPr="00F90B31">
              <w:rPr>
                <w:i/>
                <w:iCs/>
                <w:sz w:val="20"/>
                <w:szCs w:val="20"/>
              </w:rPr>
              <w:t xml:space="preserve">Staphylococcus aureus, Pseudomonas aeruginosa, Enterococci spp., E. coli </w:t>
            </w:r>
            <w:r w:rsidRPr="00F90B31">
              <w:rPr>
                <w:sz w:val="20"/>
                <w:szCs w:val="20"/>
              </w:rPr>
              <w:t xml:space="preserve">Total Coliform, </w:t>
            </w:r>
            <w:r w:rsidRPr="00F90B31">
              <w:rPr>
                <w:i/>
                <w:iCs/>
                <w:sz w:val="20"/>
                <w:szCs w:val="20"/>
              </w:rPr>
              <w:t>Vibrio spp.,</w:t>
            </w:r>
            <w:r w:rsidRPr="00F90B31">
              <w:rPr>
                <w:sz w:val="20"/>
                <w:szCs w:val="20"/>
              </w:rPr>
              <w:t xml:space="preserve"> </w:t>
            </w:r>
            <w:r w:rsidRPr="00F90B31">
              <w:rPr>
                <w:i/>
                <w:iCs/>
                <w:sz w:val="20"/>
                <w:szCs w:val="20"/>
              </w:rPr>
              <w:t>Listeria monocytogenes, E. coli,</w:t>
            </w:r>
            <w:r w:rsidRPr="00F90B31">
              <w:rPr>
                <w:sz w:val="20"/>
                <w:szCs w:val="20"/>
              </w:rPr>
              <w:t xml:space="preserve"> Coliforms and Yeast and Mould</w:t>
            </w:r>
            <w:r w:rsidRPr="00F90B31">
              <w:rPr>
                <w:sz w:val="20"/>
                <w:szCs w:val="20"/>
                <w:lang w:eastAsia="de-DE"/>
              </w:rPr>
              <w:t xml:space="preserve"> were proved in MCPA batches.</w:t>
            </w:r>
          </w:p>
          <w:p w14:paraId="74A5ED5D" w14:textId="77777777" w:rsidR="00A674CA" w:rsidRPr="00F90B31" w:rsidRDefault="00A674CA" w:rsidP="00A674CA">
            <w:pPr>
              <w:tabs>
                <w:tab w:val="clear" w:pos="720"/>
              </w:tabs>
              <w:autoSpaceDE w:val="0"/>
              <w:autoSpaceDN w:val="0"/>
              <w:adjustRightInd w:val="0"/>
              <w:spacing w:after="0"/>
              <w:rPr>
                <w:sz w:val="20"/>
                <w:szCs w:val="20"/>
                <w:lang w:eastAsia="de-DE"/>
              </w:rPr>
            </w:pPr>
          </w:p>
          <w:p w14:paraId="1C900565" w14:textId="2B3559E8" w:rsidR="00A674CA" w:rsidRPr="0005535E" w:rsidRDefault="00A674CA" w:rsidP="00A674CA">
            <w:pPr>
              <w:tabs>
                <w:tab w:val="clear" w:pos="720"/>
              </w:tabs>
              <w:autoSpaceDE w:val="0"/>
              <w:autoSpaceDN w:val="0"/>
              <w:adjustRightInd w:val="0"/>
              <w:spacing w:after="0"/>
              <w:rPr>
                <w:sz w:val="20"/>
                <w:szCs w:val="20"/>
                <w:lang w:eastAsia="de-DE"/>
              </w:rPr>
            </w:pPr>
            <w:r w:rsidRPr="2C77A564">
              <w:rPr>
                <w:sz w:val="20"/>
                <w:szCs w:val="20"/>
                <w:lang w:eastAsia="de-DE"/>
              </w:rPr>
              <w:t xml:space="preserve">Genetic detection and differentiation of strain </w:t>
            </w:r>
            <w:r w:rsidRPr="2C77A564">
              <w:rPr>
                <w:sz w:val="20"/>
                <w:szCs w:val="20"/>
              </w:rPr>
              <w:t xml:space="preserve">ABTS-351 </w:t>
            </w:r>
            <w:r w:rsidRPr="2C77A564">
              <w:rPr>
                <w:sz w:val="20"/>
                <w:szCs w:val="20"/>
                <w:lang w:eastAsia="de-DE"/>
              </w:rPr>
              <w:t xml:space="preserve">from other closely related strains or species of </w:t>
            </w:r>
            <w:r w:rsidRPr="2C77A564">
              <w:rPr>
                <w:i/>
                <w:iCs/>
                <w:sz w:val="20"/>
                <w:szCs w:val="20"/>
                <w:lang w:eastAsia="de-DE"/>
              </w:rPr>
              <w:t>Bacillus</w:t>
            </w:r>
            <w:r w:rsidRPr="2C77A564">
              <w:rPr>
                <w:sz w:val="20"/>
                <w:szCs w:val="20"/>
                <w:lang w:eastAsia="de-DE"/>
              </w:rPr>
              <w:t xml:space="preserve"> was achieved using </w:t>
            </w:r>
            <w:proofErr w:type="spellStart"/>
            <w:r w:rsidR="00AE4266">
              <w:rPr>
                <w:sz w:val="20"/>
                <w:szCs w:val="20"/>
              </w:rPr>
              <w:t>genomotyping</w:t>
            </w:r>
            <w:proofErr w:type="spellEnd"/>
            <w:r w:rsidR="00AE4266" w:rsidRPr="2C77A564">
              <w:rPr>
                <w:sz w:val="20"/>
                <w:szCs w:val="20"/>
              </w:rPr>
              <w:t xml:space="preserve"> </w:t>
            </w:r>
            <w:r w:rsidRPr="2C77A564">
              <w:rPr>
                <w:sz w:val="20"/>
                <w:szCs w:val="20"/>
              </w:rPr>
              <w:t>technology and other complementary methods such as diagnostic qPCR are available.</w:t>
            </w:r>
          </w:p>
          <w:p w14:paraId="5C2BA9DD" w14:textId="77777777" w:rsidR="00A674CA" w:rsidRPr="0005535E" w:rsidRDefault="00A674CA" w:rsidP="00A674CA">
            <w:pPr>
              <w:tabs>
                <w:tab w:val="clear" w:pos="720"/>
              </w:tabs>
              <w:autoSpaceDE w:val="0"/>
              <w:autoSpaceDN w:val="0"/>
              <w:adjustRightInd w:val="0"/>
              <w:spacing w:after="0"/>
              <w:rPr>
                <w:sz w:val="20"/>
                <w:szCs w:val="20"/>
                <w:lang w:eastAsia="de-DE"/>
              </w:rPr>
            </w:pPr>
          </w:p>
          <w:p w14:paraId="7121FB4F" w14:textId="122069A4" w:rsidR="00A674CA" w:rsidRPr="007148BF" w:rsidRDefault="00A674CA" w:rsidP="00A674CA">
            <w:pPr>
              <w:tabs>
                <w:tab w:val="clear" w:pos="720"/>
              </w:tabs>
              <w:autoSpaceDE w:val="0"/>
              <w:autoSpaceDN w:val="0"/>
              <w:adjustRightInd w:val="0"/>
              <w:spacing w:after="0"/>
              <w:rPr>
                <w:sz w:val="20"/>
                <w:szCs w:val="20"/>
                <w:lang w:eastAsia="de-DE"/>
              </w:rPr>
            </w:pPr>
            <w:r w:rsidRPr="0005535E">
              <w:rPr>
                <w:sz w:val="20"/>
                <w:szCs w:val="20"/>
                <w:lang w:eastAsia="de-DE"/>
              </w:rPr>
              <w:t>Refer to Part C (confidential section) for further quality criteria information).</w:t>
            </w:r>
          </w:p>
        </w:tc>
      </w:tr>
    </w:tbl>
    <w:p w14:paraId="05898959" w14:textId="77777777" w:rsidR="00FA2DD2" w:rsidRPr="00881606" w:rsidRDefault="00FA2DD2">
      <w:pPr>
        <w:pStyle w:val="OECD-BASIS-TEXT"/>
        <w:rPr>
          <w:color w:val="auto"/>
        </w:rPr>
      </w:pPr>
    </w:p>
    <w:p w14:paraId="0463D880" w14:textId="77777777" w:rsidR="00F50CEC" w:rsidRDefault="00F50CEC">
      <w:pPr>
        <w:tabs>
          <w:tab w:val="clear" w:pos="720"/>
        </w:tabs>
        <w:spacing w:after="0"/>
        <w:rPr>
          <w:b/>
          <w:noProof/>
          <w:szCs w:val="20"/>
        </w:rPr>
      </w:pPr>
      <w:bookmarkStart w:id="11" w:name="_Toc240536229"/>
      <w:bookmarkStart w:id="12" w:name="_Toc240539860"/>
      <w:bookmarkEnd w:id="11"/>
      <w:r>
        <w:br w:type="page"/>
      </w:r>
    </w:p>
    <w:p w14:paraId="0866BC4E" w14:textId="392CBD38" w:rsidR="00FA2DD2" w:rsidRPr="00881606" w:rsidRDefault="00FA2DD2">
      <w:pPr>
        <w:pStyle w:val="OECD-HeadLine1"/>
      </w:pPr>
      <w:bookmarkStart w:id="13" w:name="_Toc142479994"/>
      <w:r>
        <w:lastRenderedPageBreak/>
        <w:t>IIIM</w:t>
      </w:r>
      <w:r w:rsidRPr="00881606">
        <w:t xml:space="preserve"> </w:t>
      </w:r>
      <w:bookmarkEnd w:id="12"/>
      <w:r w:rsidR="00673DB0">
        <w:t>1</w:t>
      </w:r>
      <w:r w:rsidRPr="00881606">
        <w:tab/>
      </w:r>
      <w:bookmarkStart w:id="14" w:name="_Toc240539861"/>
      <w:r w:rsidRPr="00881606">
        <w:t>IDENTITY OF THE MICROBIAL PEST CONTROL PRODUCT</w:t>
      </w:r>
      <w:bookmarkEnd w:id="3"/>
      <w:bookmarkEnd w:id="4"/>
      <w:bookmarkEnd w:id="13"/>
      <w:bookmarkEnd w:id="14"/>
    </w:p>
    <w:p w14:paraId="6852ACD0" w14:textId="77777777" w:rsidR="00FA2DD2" w:rsidRPr="00881606" w:rsidRDefault="00FA2DD2">
      <w:pPr>
        <w:pStyle w:val="OECD-HeadLine1"/>
      </w:pPr>
      <w:bookmarkStart w:id="15" w:name="_Toc20556830"/>
      <w:bookmarkStart w:id="16" w:name="_Toc54512800"/>
      <w:bookmarkStart w:id="17" w:name="_Toc58143770"/>
      <w:bookmarkStart w:id="18" w:name="_Toc85530687"/>
      <w:bookmarkStart w:id="19" w:name="_Toc240539862"/>
      <w:bookmarkStart w:id="20" w:name="_Toc142479995"/>
      <w:r>
        <w:t>IIIM</w:t>
      </w:r>
      <w:r w:rsidR="00673DB0">
        <w:t xml:space="preserve"> 1</w:t>
      </w:r>
      <w:r w:rsidRPr="00881606">
        <w:t>.1</w:t>
      </w:r>
      <w:r w:rsidRPr="00881606">
        <w:tab/>
        <w:t>Applicant</w:t>
      </w:r>
      <w:bookmarkEnd w:id="15"/>
      <w:bookmarkEnd w:id="16"/>
      <w:bookmarkEnd w:id="17"/>
      <w:bookmarkEnd w:id="18"/>
      <w:bookmarkEnd w:id="19"/>
      <w:bookmarkEnd w:id="20"/>
    </w:p>
    <w:tbl>
      <w:tblPr>
        <w:tblW w:w="0" w:type="auto"/>
        <w:tblCellMar>
          <w:left w:w="70" w:type="dxa"/>
          <w:right w:w="70" w:type="dxa"/>
        </w:tblCellMar>
        <w:tblLook w:val="0000" w:firstRow="0" w:lastRow="0" w:firstColumn="0" w:lastColumn="0" w:noHBand="0" w:noVBand="0"/>
      </w:tblPr>
      <w:tblGrid>
        <w:gridCol w:w="1856"/>
        <w:gridCol w:w="7499"/>
      </w:tblGrid>
      <w:tr w:rsidR="00A674CA" w:rsidRPr="00881606" w14:paraId="1DA8A28E" w14:textId="77777777">
        <w:tc>
          <w:tcPr>
            <w:tcW w:w="1870" w:type="dxa"/>
          </w:tcPr>
          <w:p w14:paraId="46BC9568" w14:textId="49059677" w:rsidR="00A674CA" w:rsidRPr="00881606" w:rsidRDefault="00A674CA" w:rsidP="00A674CA">
            <w:pPr>
              <w:pStyle w:val="OECD-BASIS-TEXT"/>
              <w:tabs>
                <w:tab w:val="clear" w:pos="720"/>
              </w:tabs>
              <w:jc w:val="left"/>
              <w:rPr>
                <w:iCs/>
                <w:color w:val="auto"/>
                <w:lang w:val="en-US"/>
              </w:rPr>
            </w:pPr>
            <w:bookmarkStart w:id="21" w:name="_Toc20556831"/>
            <w:bookmarkStart w:id="22" w:name="_Toc54512801"/>
            <w:bookmarkStart w:id="23" w:name="_Toc58143771"/>
            <w:bookmarkStart w:id="24" w:name="_Toc85530688"/>
            <w:r w:rsidRPr="00881606">
              <w:rPr>
                <w:iCs/>
                <w:color w:val="auto"/>
                <w:lang w:val="en-US"/>
              </w:rPr>
              <w:t>Contact person</w:t>
            </w:r>
            <w:r>
              <w:rPr>
                <w:iCs/>
                <w:color w:val="auto"/>
                <w:lang w:val="en-US"/>
              </w:rPr>
              <w:t xml:space="preserve">: </w:t>
            </w:r>
          </w:p>
        </w:tc>
        <w:tc>
          <w:tcPr>
            <w:tcW w:w="7625" w:type="dxa"/>
          </w:tcPr>
          <w:p w14:paraId="4BBC9B8F" w14:textId="35285016" w:rsidR="00A674CA" w:rsidRPr="00881606" w:rsidRDefault="00D407D4" w:rsidP="00A674CA">
            <w:pPr>
              <w:pStyle w:val="OECD-BASIS-TEXT"/>
              <w:tabs>
                <w:tab w:val="clear" w:pos="720"/>
              </w:tabs>
              <w:jc w:val="left"/>
              <w:rPr>
                <w:iCs/>
                <w:color w:val="auto"/>
              </w:rPr>
            </w:pPr>
            <w:r>
              <w:rPr>
                <w:color w:val="auto"/>
              </w:rPr>
              <w:t>XXXX</w:t>
            </w:r>
          </w:p>
        </w:tc>
      </w:tr>
      <w:tr w:rsidR="00A674CA" w:rsidRPr="00B06B16" w14:paraId="66912D61" w14:textId="77777777">
        <w:tc>
          <w:tcPr>
            <w:tcW w:w="1870" w:type="dxa"/>
          </w:tcPr>
          <w:p w14:paraId="6970E0C0" w14:textId="36C605B9" w:rsidR="00A674CA" w:rsidRPr="00881606" w:rsidRDefault="00A674CA" w:rsidP="00A674CA">
            <w:pPr>
              <w:pStyle w:val="OECD-BASIS-TEXT"/>
              <w:tabs>
                <w:tab w:val="clear" w:pos="720"/>
              </w:tabs>
              <w:jc w:val="left"/>
              <w:rPr>
                <w:iCs/>
                <w:color w:val="auto"/>
                <w:lang w:val="en-US"/>
              </w:rPr>
            </w:pPr>
            <w:r w:rsidRPr="00881606">
              <w:rPr>
                <w:iCs/>
                <w:color w:val="auto"/>
                <w:lang w:val="en-US"/>
              </w:rPr>
              <w:t>Address</w:t>
            </w:r>
            <w:r>
              <w:rPr>
                <w:iCs/>
                <w:color w:val="auto"/>
                <w:lang w:val="en-US"/>
              </w:rPr>
              <w:t xml:space="preserve">: </w:t>
            </w:r>
          </w:p>
        </w:tc>
        <w:tc>
          <w:tcPr>
            <w:tcW w:w="7625" w:type="dxa"/>
          </w:tcPr>
          <w:p w14:paraId="2A6B0450" w14:textId="29DFE637" w:rsidR="00A674CA" w:rsidRPr="00AB4813" w:rsidRDefault="00D407D4" w:rsidP="00A674CA">
            <w:pPr>
              <w:pStyle w:val="OECD-BASIS-TEXT"/>
              <w:tabs>
                <w:tab w:val="clear" w:pos="720"/>
              </w:tabs>
              <w:jc w:val="left"/>
              <w:rPr>
                <w:iCs/>
                <w:color w:val="auto"/>
                <w:lang w:val="fr-CH"/>
              </w:rPr>
            </w:pPr>
            <w:r>
              <w:rPr>
                <w:iCs/>
                <w:color w:val="auto"/>
                <w:lang w:val="fr-CH"/>
              </w:rPr>
              <w:t>XXXX</w:t>
            </w:r>
          </w:p>
        </w:tc>
      </w:tr>
      <w:tr w:rsidR="00A674CA" w:rsidRPr="00881606" w14:paraId="5679BA39" w14:textId="77777777">
        <w:tc>
          <w:tcPr>
            <w:tcW w:w="1870" w:type="dxa"/>
          </w:tcPr>
          <w:p w14:paraId="5DF54637" w14:textId="777CDB8F" w:rsidR="00A0161A" w:rsidRDefault="00A674CA" w:rsidP="00A674CA">
            <w:pPr>
              <w:pStyle w:val="OECD-BASIS-TEXT"/>
              <w:tabs>
                <w:tab w:val="clear" w:pos="720"/>
              </w:tabs>
              <w:jc w:val="left"/>
              <w:rPr>
                <w:iCs/>
                <w:color w:val="auto"/>
                <w:lang w:val="en-US"/>
              </w:rPr>
            </w:pPr>
            <w:r w:rsidRPr="00881606">
              <w:rPr>
                <w:iCs/>
                <w:color w:val="auto"/>
                <w:lang w:val="en-US"/>
              </w:rPr>
              <w:t>Telephone</w:t>
            </w:r>
            <w:r w:rsidR="00C849AB">
              <w:rPr>
                <w:iCs/>
                <w:color w:val="auto"/>
                <w:lang w:val="en-US"/>
              </w:rPr>
              <w:t>:</w:t>
            </w:r>
          </w:p>
          <w:p w14:paraId="6A86C48B" w14:textId="262469A3" w:rsidR="00A674CA" w:rsidRPr="00881606" w:rsidRDefault="00A674CA" w:rsidP="00A674CA">
            <w:pPr>
              <w:pStyle w:val="OECD-BASIS-TEXT"/>
              <w:tabs>
                <w:tab w:val="clear" w:pos="720"/>
              </w:tabs>
              <w:jc w:val="left"/>
              <w:rPr>
                <w:iCs/>
                <w:color w:val="auto"/>
                <w:lang w:val="en-US"/>
              </w:rPr>
            </w:pPr>
            <w:r w:rsidRPr="00881606">
              <w:rPr>
                <w:iCs/>
                <w:color w:val="auto"/>
                <w:lang w:val="en-US"/>
              </w:rPr>
              <w:t>e</w:t>
            </w:r>
            <w:r w:rsidR="00A45D96">
              <w:rPr>
                <w:iCs/>
                <w:color w:val="auto"/>
                <w:lang w:val="en-US"/>
              </w:rPr>
              <w:t>-</w:t>
            </w:r>
            <w:r w:rsidRPr="00881606">
              <w:rPr>
                <w:iCs/>
                <w:color w:val="auto"/>
                <w:lang w:val="en-US"/>
              </w:rPr>
              <w:t>mail</w:t>
            </w:r>
            <w:r>
              <w:rPr>
                <w:iCs/>
                <w:color w:val="auto"/>
                <w:lang w:val="en-US"/>
              </w:rPr>
              <w:t>:</w:t>
            </w:r>
          </w:p>
        </w:tc>
        <w:tc>
          <w:tcPr>
            <w:tcW w:w="7625" w:type="dxa"/>
          </w:tcPr>
          <w:p w14:paraId="1393A40F" w14:textId="4DBEFB8C" w:rsidR="00A674CA" w:rsidRDefault="00D407D4" w:rsidP="00A674CA">
            <w:pPr>
              <w:pStyle w:val="OECD-BASIS-TEXT"/>
              <w:rPr>
                <w:iCs/>
              </w:rPr>
            </w:pPr>
            <w:r>
              <w:rPr>
                <w:iCs/>
              </w:rPr>
              <w:t>XXXX</w:t>
            </w:r>
          </w:p>
          <w:p w14:paraId="1B07C7E8" w14:textId="2A4BFBF8" w:rsidR="008D1701" w:rsidRDefault="00D407D4" w:rsidP="008D530A">
            <w:pPr>
              <w:pStyle w:val="OECD-BASIS-TEXT"/>
              <w:spacing w:after="120"/>
            </w:pPr>
            <w:r w:rsidRPr="00D407D4">
              <w:t>XXXX</w:t>
            </w:r>
          </w:p>
          <w:p w14:paraId="4F2EEE53" w14:textId="006FE9B8" w:rsidR="00A674CA" w:rsidRPr="00881606" w:rsidRDefault="00A674CA" w:rsidP="008D530A">
            <w:pPr>
              <w:pStyle w:val="OECD-BASIS-TEXT"/>
              <w:rPr>
                <w:iCs/>
                <w:color w:val="auto"/>
                <w:lang w:val="en-US"/>
              </w:rPr>
            </w:pPr>
          </w:p>
        </w:tc>
      </w:tr>
    </w:tbl>
    <w:p w14:paraId="277EF7B9" w14:textId="77777777" w:rsidR="00FA2DD2" w:rsidRPr="00881606" w:rsidRDefault="00FA2DD2">
      <w:pPr>
        <w:pStyle w:val="OECD-HeadLine1"/>
      </w:pPr>
      <w:bookmarkStart w:id="25" w:name="_Toc240539863"/>
      <w:bookmarkStart w:id="26" w:name="_Toc142479996"/>
      <w:r>
        <w:t>IIIM</w:t>
      </w:r>
      <w:r w:rsidR="00673DB0">
        <w:t xml:space="preserve"> 1</w:t>
      </w:r>
      <w:r w:rsidRPr="00881606">
        <w:t>.2</w:t>
      </w:r>
      <w:r w:rsidRPr="00881606">
        <w:tab/>
        <w:t>Manufacturer(s) of the preparation</w:t>
      </w:r>
      <w:bookmarkEnd w:id="21"/>
      <w:bookmarkEnd w:id="22"/>
      <w:bookmarkEnd w:id="23"/>
      <w:bookmarkEnd w:id="24"/>
      <w:r w:rsidRPr="00881606">
        <w:t xml:space="preserve">, </w:t>
      </w:r>
      <w:bookmarkEnd w:id="25"/>
      <w:r w:rsidRPr="00881606">
        <w:t>producer of the microbial pest control agent</w:t>
      </w:r>
      <w:bookmarkEnd w:id="26"/>
    </w:p>
    <w:p w14:paraId="4CF24BF3" w14:textId="77777777" w:rsidR="00FA2DD2" w:rsidRPr="00881606" w:rsidRDefault="00FA2DD2">
      <w:pPr>
        <w:pStyle w:val="OECD-HeadLine1"/>
      </w:pPr>
      <w:bookmarkStart w:id="27" w:name="_Toc240539864"/>
      <w:bookmarkStart w:id="28" w:name="_Toc264534750"/>
      <w:bookmarkStart w:id="29" w:name="_Toc142479997"/>
      <w:r>
        <w:t>IIIM</w:t>
      </w:r>
      <w:r w:rsidR="00673DB0">
        <w:t xml:space="preserve"> 1</w:t>
      </w:r>
      <w:r w:rsidRPr="00881606">
        <w:t>.2.1</w:t>
      </w:r>
      <w:r w:rsidRPr="00881606">
        <w:tab/>
        <w:t>Manufacturer(s) of the preparation</w:t>
      </w:r>
      <w:bookmarkEnd w:id="27"/>
      <w:bookmarkEnd w:id="28"/>
      <w:bookmarkEnd w:id="29"/>
    </w:p>
    <w:p w14:paraId="0D9CF597" w14:textId="137289FE" w:rsidR="00FA2DD2" w:rsidRPr="0070683F" w:rsidRDefault="0070683F" w:rsidP="0070683F">
      <w:pPr>
        <w:rPr>
          <w:sz w:val="22"/>
          <w:szCs w:val="22"/>
        </w:rPr>
      </w:pPr>
      <w:r w:rsidRPr="008D530A">
        <w:rPr>
          <w:sz w:val="22"/>
          <w:szCs w:val="22"/>
          <w:lang w:val="en-US"/>
        </w:rPr>
        <w:t xml:space="preserve">Please refer to </w:t>
      </w:r>
      <w:r w:rsidRPr="008D530A">
        <w:rPr>
          <w:sz w:val="22"/>
          <w:szCs w:val="22"/>
          <w:lang w:eastAsia="de-DE"/>
        </w:rPr>
        <w:t>Part C (confidential section).</w:t>
      </w:r>
    </w:p>
    <w:p w14:paraId="59865A33" w14:textId="77777777" w:rsidR="00FA2DD2" w:rsidRPr="00881606" w:rsidRDefault="00FA2DD2">
      <w:pPr>
        <w:pStyle w:val="OECD-HeadLine1"/>
      </w:pPr>
      <w:bookmarkStart w:id="30" w:name="_Toc85530689"/>
      <w:bookmarkStart w:id="31" w:name="_Toc240539865"/>
      <w:bookmarkStart w:id="32" w:name="_Toc264534751"/>
      <w:bookmarkStart w:id="33" w:name="_Toc142479998"/>
      <w:r>
        <w:t>IIIM</w:t>
      </w:r>
      <w:r w:rsidR="00673DB0">
        <w:t xml:space="preserve"> 1</w:t>
      </w:r>
      <w:r w:rsidRPr="00881606">
        <w:t>.2.2</w:t>
      </w:r>
      <w:r w:rsidRPr="00881606">
        <w:tab/>
      </w:r>
      <w:bookmarkEnd w:id="30"/>
      <w:bookmarkEnd w:id="31"/>
      <w:r w:rsidRPr="00881606">
        <w:t>Producer of the microbial pest control agent</w:t>
      </w:r>
      <w:bookmarkEnd w:id="32"/>
      <w:bookmarkEnd w:id="33"/>
    </w:p>
    <w:p w14:paraId="59DB3994" w14:textId="27C8415D" w:rsidR="00FA2DD2" w:rsidRDefault="0070683F" w:rsidP="0070683F">
      <w:pPr>
        <w:rPr>
          <w:sz w:val="22"/>
          <w:szCs w:val="22"/>
          <w:lang w:eastAsia="de-DE"/>
        </w:rPr>
      </w:pPr>
      <w:bookmarkStart w:id="34" w:name="_Toc85530690"/>
      <w:r w:rsidRPr="008D530A">
        <w:rPr>
          <w:sz w:val="22"/>
          <w:szCs w:val="22"/>
          <w:lang w:val="en-US"/>
        </w:rPr>
        <w:t xml:space="preserve">Please refer to </w:t>
      </w:r>
      <w:r w:rsidRPr="008D530A">
        <w:rPr>
          <w:sz w:val="22"/>
          <w:szCs w:val="22"/>
          <w:lang w:eastAsia="de-DE"/>
        </w:rPr>
        <w:t>Part C (confidential section).</w:t>
      </w:r>
    </w:p>
    <w:p w14:paraId="515541E4" w14:textId="77777777" w:rsidR="00173FC6" w:rsidRPr="0070683F" w:rsidRDefault="00173FC6" w:rsidP="0070683F">
      <w:pPr>
        <w:rPr>
          <w:sz w:val="22"/>
          <w:szCs w:val="22"/>
        </w:rPr>
      </w:pPr>
    </w:p>
    <w:p w14:paraId="4A3CC931" w14:textId="77777777" w:rsidR="00FA2DD2" w:rsidRPr="00D83159" w:rsidRDefault="00FA2DD2">
      <w:pPr>
        <w:pStyle w:val="OECD-HeadLine1"/>
      </w:pPr>
      <w:bookmarkStart w:id="35" w:name="_Toc20556832"/>
      <w:bookmarkStart w:id="36" w:name="_Toc54512802"/>
      <w:bookmarkStart w:id="37" w:name="_Toc58143772"/>
      <w:bookmarkStart w:id="38" w:name="_Toc85530691"/>
      <w:bookmarkStart w:id="39" w:name="_Toc240539867"/>
      <w:bookmarkStart w:id="40" w:name="_Toc142479999"/>
      <w:bookmarkEnd w:id="34"/>
      <w:r>
        <w:t>IIIM</w:t>
      </w:r>
      <w:r w:rsidR="00673DB0">
        <w:t xml:space="preserve"> 1</w:t>
      </w:r>
      <w:r w:rsidRPr="00D83159">
        <w:t>.3</w:t>
      </w:r>
      <w:r w:rsidRPr="00D83159">
        <w:tab/>
        <w:t xml:space="preserve">Trade name </w:t>
      </w:r>
      <w:bookmarkEnd w:id="35"/>
      <w:r w:rsidRPr="00D83159">
        <w:t>or proposed trade name and manufacturers code number(s), for the preparation and similar preparations (differences to be specified)</w:t>
      </w:r>
      <w:bookmarkEnd w:id="36"/>
      <w:bookmarkEnd w:id="37"/>
      <w:bookmarkEnd w:id="38"/>
      <w:bookmarkEnd w:id="39"/>
      <w:bookmarkEnd w:id="40"/>
    </w:p>
    <w:p w14:paraId="56293863" w14:textId="044A1954" w:rsidR="009C7649" w:rsidRPr="009C7649" w:rsidRDefault="009C7649" w:rsidP="008D530A">
      <w:pPr>
        <w:pStyle w:val="Wcicienormalne"/>
        <w:tabs>
          <w:tab w:val="clear" w:pos="720"/>
          <w:tab w:val="left" w:pos="4080"/>
        </w:tabs>
        <w:ind w:left="2640" w:hanging="2640"/>
        <w:rPr>
          <w:sz w:val="22"/>
          <w:szCs w:val="22"/>
        </w:rPr>
      </w:pPr>
      <w:bookmarkStart w:id="41" w:name="_Toc20556834"/>
      <w:bookmarkStart w:id="42" w:name="_Toc54512804"/>
      <w:bookmarkStart w:id="43" w:name="_Toc58143774"/>
      <w:bookmarkStart w:id="44" w:name="_Toc85530693"/>
      <w:bookmarkStart w:id="45" w:name="_Toc240539869"/>
      <w:bookmarkStart w:id="46" w:name="_Toc264534754"/>
      <w:r w:rsidRPr="009C7649">
        <w:rPr>
          <w:sz w:val="22"/>
          <w:szCs w:val="22"/>
        </w:rPr>
        <w:t xml:space="preserve">Trade name: </w:t>
      </w:r>
      <w:r w:rsidRPr="009C7649">
        <w:rPr>
          <w:sz w:val="22"/>
          <w:szCs w:val="22"/>
        </w:rPr>
        <w:tab/>
        <w:t>Foray</w:t>
      </w:r>
      <w:r w:rsidR="00A02389">
        <w:rPr>
          <w:sz w:val="22"/>
          <w:szCs w:val="22"/>
          <w:vertAlign w:val="superscript"/>
        </w:rPr>
        <w:t>®</w:t>
      </w:r>
      <w:r w:rsidRPr="009C7649">
        <w:rPr>
          <w:sz w:val="22"/>
          <w:szCs w:val="22"/>
        </w:rPr>
        <w:t xml:space="preserve"> 76B</w:t>
      </w:r>
    </w:p>
    <w:p w14:paraId="0665039D" w14:textId="7F9C72E9" w:rsidR="009C7649" w:rsidRDefault="009C7649" w:rsidP="008D530A">
      <w:pPr>
        <w:pStyle w:val="Wcicienormalne"/>
        <w:tabs>
          <w:tab w:val="clear" w:pos="720"/>
          <w:tab w:val="left" w:pos="4080"/>
        </w:tabs>
        <w:ind w:left="2640" w:hanging="2640"/>
        <w:rPr>
          <w:bCs/>
          <w:color w:val="000000"/>
          <w:sz w:val="22"/>
          <w:szCs w:val="22"/>
        </w:rPr>
      </w:pPr>
      <w:r w:rsidRPr="009C7649">
        <w:rPr>
          <w:sz w:val="22"/>
          <w:szCs w:val="22"/>
        </w:rPr>
        <w:t xml:space="preserve">Company code number: </w:t>
      </w:r>
      <w:r w:rsidRPr="009C7649">
        <w:rPr>
          <w:sz w:val="22"/>
          <w:szCs w:val="22"/>
        </w:rPr>
        <w:tab/>
      </w:r>
      <w:r w:rsidRPr="009C7649">
        <w:rPr>
          <w:bCs/>
          <w:color w:val="000000"/>
          <w:sz w:val="22"/>
          <w:szCs w:val="22"/>
        </w:rPr>
        <w:t>ABG-6431</w:t>
      </w:r>
    </w:p>
    <w:p w14:paraId="4EC499A2" w14:textId="77777777" w:rsidR="00173FC6" w:rsidRPr="009C7649" w:rsidRDefault="00173FC6" w:rsidP="008D530A">
      <w:pPr>
        <w:pStyle w:val="Wcicienormalne"/>
        <w:tabs>
          <w:tab w:val="clear" w:pos="720"/>
          <w:tab w:val="left" w:pos="4080"/>
        </w:tabs>
        <w:ind w:left="2640" w:hanging="2640"/>
        <w:rPr>
          <w:sz w:val="22"/>
          <w:szCs w:val="22"/>
          <w:lang w:val="en-US"/>
        </w:rPr>
      </w:pPr>
    </w:p>
    <w:p w14:paraId="18FF4242" w14:textId="77777777" w:rsidR="00FA2DD2" w:rsidRPr="00881606" w:rsidRDefault="00FA2DD2">
      <w:pPr>
        <w:pStyle w:val="OECD-HeadLine1"/>
      </w:pPr>
      <w:bookmarkStart w:id="47" w:name="_Toc142480000"/>
      <w:r>
        <w:t>IIIM</w:t>
      </w:r>
      <w:r w:rsidR="00673DB0">
        <w:t xml:space="preserve"> 1</w:t>
      </w:r>
      <w:r w:rsidR="0068742F">
        <w:t>.5</w:t>
      </w:r>
      <w:r w:rsidRPr="00881606">
        <w:tab/>
      </w:r>
      <w:bookmarkEnd w:id="41"/>
      <w:bookmarkEnd w:id="42"/>
      <w:bookmarkEnd w:id="43"/>
      <w:bookmarkEnd w:id="44"/>
      <w:bookmarkEnd w:id="45"/>
      <w:r w:rsidRPr="00881606">
        <w:t>Physical state of MPCP (Crop Life formulation type)</w:t>
      </w:r>
      <w:bookmarkEnd w:id="46"/>
      <w:bookmarkEnd w:id="47"/>
    </w:p>
    <w:p w14:paraId="5503BF46" w14:textId="69568C80" w:rsidR="009C7649" w:rsidRDefault="009C7649" w:rsidP="008D530A">
      <w:pPr>
        <w:pStyle w:val="Wcicienormalne"/>
        <w:ind w:left="0"/>
        <w:rPr>
          <w:sz w:val="22"/>
          <w:szCs w:val="22"/>
          <w:lang w:val="fr-FR"/>
        </w:rPr>
      </w:pPr>
      <w:bookmarkStart w:id="48" w:name="_Toc85530694"/>
      <w:bookmarkStart w:id="49" w:name="_Toc240539870"/>
      <w:bookmarkStart w:id="50" w:name="_Toc264534755"/>
      <w:r w:rsidRPr="00A02389">
        <w:rPr>
          <w:sz w:val="22"/>
          <w:szCs w:val="22"/>
          <w:lang w:val="fr-FR"/>
        </w:rPr>
        <w:t xml:space="preserve">Type: </w:t>
      </w:r>
      <w:r w:rsidRPr="00DD2C39">
        <w:rPr>
          <w:bCs/>
          <w:color w:val="000000"/>
          <w:sz w:val="22"/>
          <w:szCs w:val="22"/>
          <w:lang w:val="fr-CH"/>
        </w:rPr>
        <w:t xml:space="preserve">Suspension </w:t>
      </w:r>
      <w:r w:rsidR="00FF2C2F">
        <w:rPr>
          <w:bCs/>
          <w:color w:val="000000"/>
          <w:sz w:val="22"/>
          <w:szCs w:val="22"/>
          <w:lang w:val="fr-CH"/>
        </w:rPr>
        <w:t>C</w:t>
      </w:r>
      <w:r w:rsidRPr="00DD2C39">
        <w:rPr>
          <w:bCs/>
          <w:color w:val="000000"/>
          <w:sz w:val="22"/>
          <w:szCs w:val="22"/>
          <w:lang w:val="fr-CH"/>
        </w:rPr>
        <w:t>oncentrate</w:t>
      </w:r>
      <w:r w:rsidR="00FF2C2F">
        <w:rPr>
          <w:bCs/>
          <w:color w:val="000000"/>
          <w:sz w:val="22"/>
          <w:szCs w:val="22"/>
          <w:lang w:val="fr-CH"/>
        </w:rPr>
        <w:t xml:space="preserve"> (Aqueous)</w:t>
      </w:r>
      <w:r w:rsidRPr="00A02389">
        <w:rPr>
          <w:sz w:val="22"/>
          <w:szCs w:val="22"/>
          <w:lang w:val="fr-FR"/>
        </w:rPr>
        <w:tab/>
        <w:t>[Code: SC]</w:t>
      </w:r>
    </w:p>
    <w:p w14:paraId="307CCE30" w14:textId="77777777" w:rsidR="00173FC6" w:rsidRPr="00A02389" w:rsidRDefault="00173FC6" w:rsidP="008D530A">
      <w:pPr>
        <w:pStyle w:val="Wcicienormalne"/>
        <w:ind w:left="0"/>
        <w:rPr>
          <w:sz w:val="22"/>
          <w:szCs w:val="22"/>
          <w:lang w:val="fr-FR"/>
        </w:rPr>
      </w:pPr>
    </w:p>
    <w:p w14:paraId="1E8BA4B2" w14:textId="77777777" w:rsidR="00FA2DD2" w:rsidRPr="00F0258B" w:rsidRDefault="00FA2DD2">
      <w:pPr>
        <w:pStyle w:val="OECD-HeadLine1"/>
        <w:rPr>
          <w:lang w:val="es-ES"/>
        </w:rPr>
      </w:pPr>
      <w:bookmarkStart w:id="51" w:name="_Toc142480001"/>
      <w:r w:rsidRPr="00F0258B">
        <w:rPr>
          <w:lang w:val="es-ES"/>
        </w:rPr>
        <w:t>IIIM</w:t>
      </w:r>
      <w:r w:rsidR="00673DB0" w:rsidRPr="00F0258B">
        <w:rPr>
          <w:lang w:val="es-ES"/>
        </w:rPr>
        <w:t xml:space="preserve"> 1</w:t>
      </w:r>
      <w:r w:rsidR="0068742F" w:rsidRPr="00F0258B">
        <w:rPr>
          <w:lang w:val="es-ES"/>
        </w:rPr>
        <w:t>.6</w:t>
      </w:r>
      <w:r w:rsidRPr="00F0258B">
        <w:rPr>
          <w:lang w:val="es-ES"/>
        </w:rPr>
        <w:tab/>
      </w:r>
      <w:bookmarkEnd w:id="48"/>
      <w:bookmarkEnd w:id="49"/>
      <w:r w:rsidRPr="00F0258B">
        <w:rPr>
          <w:lang w:val="es-ES"/>
        </w:rPr>
        <w:t>Function (herbicide, insecticide, etc.)</w:t>
      </w:r>
      <w:bookmarkEnd w:id="50"/>
      <w:bookmarkEnd w:id="51"/>
    </w:p>
    <w:p w14:paraId="0B603F8B" w14:textId="77777777" w:rsidR="009C7649" w:rsidRPr="00F0258B" w:rsidRDefault="009C7649" w:rsidP="009C7649">
      <w:pPr>
        <w:rPr>
          <w:sz w:val="22"/>
          <w:szCs w:val="22"/>
          <w:lang w:val="es-ES"/>
        </w:rPr>
      </w:pPr>
      <w:bookmarkStart w:id="52" w:name="_Hlk109300683"/>
      <w:bookmarkStart w:id="53" w:name="_Toc58143775"/>
      <w:bookmarkStart w:id="54" w:name="_Toc85530695"/>
      <w:bookmarkStart w:id="55" w:name="_Toc240539871"/>
      <w:bookmarkStart w:id="56" w:name="_Toc264534756"/>
      <w:r w:rsidRPr="00F0258B">
        <w:rPr>
          <w:noProof/>
          <w:sz w:val="22"/>
          <w:szCs w:val="22"/>
          <w:lang w:val="es-ES"/>
        </w:rPr>
        <w:t>Biological insecticide</w:t>
      </w:r>
    </w:p>
    <w:p w14:paraId="418E4CC8" w14:textId="77777777" w:rsidR="00FA2DD2" w:rsidRPr="00881606" w:rsidRDefault="00FA2DD2">
      <w:pPr>
        <w:pStyle w:val="OECD-HeadLine1"/>
      </w:pPr>
      <w:bookmarkStart w:id="57" w:name="_Toc142480002"/>
      <w:bookmarkEnd w:id="52"/>
      <w:r>
        <w:t>IIIM</w:t>
      </w:r>
      <w:r w:rsidR="00673DB0">
        <w:t xml:space="preserve"> 1</w:t>
      </w:r>
      <w:r w:rsidR="0068742F">
        <w:t>.6</w:t>
      </w:r>
      <w:r w:rsidRPr="00881606">
        <w:t>.1</w:t>
      </w:r>
      <w:r w:rsidRPr="00881606">
        <w:tab/>
      </w:r>
      <w:bookmarkEnd w:id="53"/>
      <w:bookmarkEnd w:id="54"/>
      <w:bookmarkEnd w:id="55"/>
      <w:r w:rsidRPr="00881606">
        <w:t>Biological funtion category and field of use category, using terms defined by each country, e.g. “control of weeds” for “forestry”</w:t>
      </w:r>
      <w:bookmarkEnd w:id="56"/>
      <w:bookmarkEnd w:id="57"/>
    </w:p>
    <w:tbl>
      <w:tblPr>
        <w:tblW w:w="6375" w:type="dxa"/>
        <w:tblCellMar>
          <w:left w:w="70" w:type="dxa"/>
          <w:right w:w="70" w:type="dxa"/>
        </w:tblCellMar>
        <w:tblLook w:val="0000" w:firstRow="0" w:lastRow="0" w:firstColumn="0" w:lastColumn="0" w:noHBand="0" w:noVBand="0"/>
      </w:tblPr>
      <w:tblGrid>
        <w:gridCol w:w="6375"/>
      </w:tblGrid>
      <w:tr w:rsidR="00481036" w:rsidRPr="001F56A8" w14:paraId="4BFCCABC" w14:textId="77777777" w:rsidTr="008D530A">
        <w:trPr>
          <w:trHeight w:val="300"/>
        </w:trPr>
        <w:tc>
          <w:tcPr>
            <w:tcW w:w="6375" w:type="dxa"/>
          </w:tcPr>
          <w:p w14:paraId="2FC5A2A1" w14:textId="39009F02" w:rsidR="00481036" w:rsidRPr="001F56A8" w:rsidRDefault="00481036">
            <w:pPr>
              <w:pStyle w:val="OECD-BASIS-TEXT"/>
              <w:tabs>
                <w:tab w:val="clear" w:pos="720"/>
              </w:tabs>
              <w:jc w:val="left"/>
              <w:rPr>
                <w:color w:val="auto"/>
              </w:rPr>
            </w:pPr>
            <w:bookmarkStart w:id="58" w:name="_Toc58143776"/>
            <w:bookmarkStart w:id="59" w:name="_Toc85530696"/>
            <w:bookmarkStart w:id="60" w:name="_Toc240539872"/>
            <w:bookmarkStart w:id="61" w:name="_Toc264534757"/>
            <w:r w:rsidRPr="001F56A8">
              <w:rPr>
                <w:noProof/>
              </w:rPr>
              <w:t xml:space="preserve">Control of </w:t>
            </w:r>
            <w:r w:rsidRPr="001F56A8">
              <w:t>Lepidoptera</w:t>
            </w:r>
            <w:r w:rsidRPr="001F56A8">
              <w:rPr>
                <w:noProof/>
              </w:rPr>
              <w:t xml:space="preserve"> </w:t>
            </w:r>
            <w:r w:rsidRPr="001F56A8">
              <w:t>larvae</w:t>
            </w:r>
            <w:r w:rsidR="007422E6">
              <w:t>.</w:t>
            </w:r>
          </w:p>
        </w:tc>
      </w:tr>
      <w:tr w:rsidR="00481036" w:rsidRPr="001F56A8" w14:paraId="2312E74A" w14:textId="77777777" w:rsidTr="008D530A">
        <w:trPr>
          <w:trHeight w:val="84"/>
        </w:trPr>
        <w:tc>
          <w:tcPr>
            <w:tcW w:w="6375" w:type="dxa"/>
          </w:tcPr>
          <w:p w14:paraId="02EB8D6E" w14:textId="77777777" w:rsidR="00481036" w:rsidRDefault="00481036">
            <w:pPr>
              <w:pStyle w:val="OECD-BASIS-TEXT"/>
              <w:tabs>
                <w:tab w:val="clear" w:pos="720"/>
              </w:tabs>
              <w:jc w:val="left"/>
            </w:pPr>
            <w:r w:rsidRPr="5D5802BC">
              <w:rPr>
                <w:noProof/>
              </w:rPr>
              <w:t xml:space="preserve">Used </w:t>
            </w:r>
            <w:r>
              <w:t xml:space="preserve">in agriculture and horticulture </w:t>
            </w:r>
            <w:r w:rsidR="007422E6">
              <w:t>–</w:t>
            </w:r>
            <w:r>
              <w:t xml:space="preserve"> forestry</w:t>
            </w:r>
            <w:r w:rsidR="007422E6">
              <w:t>.</w:t>
            </w:r>
          </w:p>
          <w:p w14:paraId="139054D3" w14:textId="02AD29BA" w:rsidR="00173FC6" w:rsidRPr="001F56A8" w:rsidRDefault="00173FC6">
            <w:pPr>
              <w:pStyle w:val="OECD-BASIS-TEXT"/>
              <w:tabs>
                <w:tab w:val="clear" w:pos="720"/>
              </w:tabs>
              <w:jc w:val="left"/>
              <w:rPr>
                <w:color w:val="auto"/>
              </w:rPr>
            </w:pPr>
          </w:p>
        </w:tc>
      </w:tr>
    </w:tbl>
    <w:p w14:paraId="205A218B" w14:textId="77777777" w:rsidR="00FA2DD2" w:rsidRPr="00881606" w:rsidRDefault="00FA2DD2">
      <w:pPr>
        <w:pStyle w:val="OECD-HeadLine1"/>
      </w:pPr>
      <w:bookmarkStart w:id="62" w:name="_Toc142480003"/>
      <w:r>
        <w:t>IIIM</w:t>
      </w:r>
      <w:r w:rsidR="00673DB0">
        <w:t xml:space="preserve"> 1</w:t>
      </w:r>
      <w:r w:rsidR="0068742F">
        <w:t>.7</w:t>
      </w:r>
      <w:r w:rsidRPr="00881606">
        <w:tab/>
      </w:r>
      <w:bookmarkEnd w:id="58"/>
      <w:bookmarkEnd w:id="59"/>
      <w:bookmarkEnd w:id="60"/>
      <w:r w:rsidRPr="00881606">
        <w:t>Other/special studies</w:t>
      </w:r>
      <w:bookmarkEnd w:id="61"/>
      <w:bookmarkEnd w:id="62"/>
      <w:r w:rsidRPr="00881606">
        <w:t xml:space="preserve"> </w:t>
      </w:r>
    </w:p>
    <w:p w14:paraId="3CC58772" w14:textId="77777777" w:rsidR="00FA2DD2" w:rsidRPr="00881606" w:rsidRDefault="00FA2DD2">
      <w:pPr>
        <w:pStyle w:val="OECD-HeadLine1"/>
      </w:pPr>
      <w:bookmarkStart w:id="63" w:name="_Toc240539873"/>
      <w:bookmarkStart w:id="64" w:name="_Toc264534758"/>
      <w:bookmarkStart w:id="65" w:name="_Toc142480004"/>
      <w:bookmarkStart w:id="66" w:name="_Toc85530697"/>
      <w:r>
        <w:t>IIIM</w:t>
      </w:r>
      <w:r w:rsidR="00673DB0">
        <w:t xml:space="preserve"> 1</w:t>
      </w:r>
      <w:r w:rsidR="0068742F">
        <w:t>.7</w:t>
      </w:r>
      <w:r w:rsidRPr="00881606">
        <w:t>.1</w:t>
      </w:r>
      <w:r w:rsidRPr="00881606">
        <w:tab/>
      </w:r>
      <w:bookmarkEnd w:id="63"/>
      <w:r w:rsidRPr="00881606">
        <w:t>Concentration of MPCA in MPCP, measured in terms of g/kg or g/L of the MPCP and in CFU’s or other appropriate potency units; provide content of MPCA in Technical Grade of MPCA, in the same terms</w:t>
      </w:r>
      <w:bookmarkEnd w:id="64"/>
      <w:bookmarkEnd w:id="65"/>
    </w:p>
    <w:p w14:paraId="56C594BD" w14:textId="4BA672DD" w:rsidR="008375B7" w:rsidRPr="004278FA" w:rsidRDefault="008375B7" w:rsidP="008375B7">
      <w:pPr>
        <w:jc w:val="both"/>
        <w:rPr>
          <w:rStyle w:val="ui-provider"/>
          <w:sz w:val="22"/>
          <w:szCs w:val="22"/>
        </w:rPr>
      </w:pPr>
      <w:bookmarkStart w:id="67" w:name="_Hlk109300805"/>
      <w:bookmarkStart w:id="68" w:name="_Toc264534759"/>
      <w:r w:rsidRPr="004278FA">
        <w:rPr>
          <w:rStyle w:val="ui-provider"/>
          <w:sz w:val="22"/>
          <w:szCs w:val="22"/>
        </w:rPr>
        <w:lastRenderedPageBreak/>
        <w:t>The concentration of the technical MPCA in Foray</w:t>
      </w:r>
      <w:r w:rsidRPr="004278FA">
        <w:rPr>
          <w:rStyle w:val="ui-provider"/>
          <w:sz w:val="22"/>
          <w:szCs w:val="22"/>
          <w:vertAlign w:val="superscript"/>
        </w:rPr>
        <w:t>®</w:t>
      </w:r>
      <w:r w:rsidRPr="004278FA">
        <w:rPr>
          <w:rStyle w:val="ui-provider"/>
          <w:sz w:val="22"/>
          <w:szCs w:val="22"/>
        </w:rPr>
        <w:t xml:space="preserve"> 76B is </w:t>
      </w:r>
      <w:r w:rsidR="00887421" w:rsidRPr="004278FA">
        <w:rPr>
          <w:rStyle w:val="ui-provider"/>
          <w:sz w:val="22"/>
          <w:szCs w:val="22"/>
        </w:rPr>
        <w:t>206.5</w:t>
      </w:r>
      <w:r w:rsidRPr="004278FA">
        <w:rPr>
          <w:rStyle w:val="ui-provider"/>
          <w:sz w:val="22"/>
          <w:szCs w:val="22"/>
        </w:rPr>
        <w:t xml:space="preserve"> g/L.</w:t>
      </w:r>
    </w:p>
    <w:p w14:paraId="74E7FA89" w14:textId="107F60E5" w:rsidR="008375B7" w:rsidRPr="004278FA" w:rsidRDefault="008375B7" w:rsidP="008375B7">
      <w:pPr>
        <w:jc w:val="both"/>
        <w:rPr>
          <w:rStyle w:val="ui-provider"/>
          <w:sz w:val="22"/>
          <w:szCs w:val="22"/>
        </w:rPr>
      </w:pPr>
      <w:r w:rsidRPr="004278FA">
        <w:rPr>
          <w:rStyle w:val="ui-provider"/>
          <w:sz w:val="22"/>
          <w:szCs w:val="22"/>
        </w:rPr>
        <w:t xml:space="preserve">Total viable spores of </w:t>
      </w:r>
      <w:r w:rsidRPr="004278FA">
        <w:rPr>
          <w:rStyle w:val="ui-provider"/>
          <w:i/>
          <w:iCs/>
          <w:sz w:val="22"/>
          <w:szCs w:val="22"/>
        </w:rPr>
        <w:t>B. thuringiensis</w:t>
      </w:r>
      <w:r w:rsidRPr="004278FA">
        <w:rPr>
          <w:rStyle w:val="ui-provider"/>
          <w:sz w:val="22"/>
          <w:szCs w:val="22"/>
        </w:rPr>
        <w:t xml:space="preserve"> subsp. </w:t>
      </w:r>
      <w:proofErr w:type="spellStart"/>
      <w:r w:rsidRPr="004278FA">
        <w:rPr>
          <w:rStyle w:val="ui-provider"/>
          <w:i/>
          <w:iCs/>
          <w:sz w:val="22"/>
          <w:szCs w:val="22"/>
        </w:rPr>
        <w:t>kurstaki</w:t>
      </w:r>
      <w:proofErr w:type="spellEnd"/>
      <w:r w:rsidRPr="004278FA">
        <w:rPr>
          <w:rStyle w:val="ui-provider"/>
          <w:sz w:val="22"/>
          <w:szCs w:val="22"/>
        </w:rPr>
        <w:t xml:space="preserve"> strain ABTS-351 in Foray</w:t>
      </w:r>
      <w:r w:rsidRPr="004278FA">
        <w:rPr>
          <w:rStyle w:val="ui-provider"/>
          <w:sz w:val="22"/>
          <w:szCs w:val="22"/>
          <w:vertAlign w:val="superscript"/>
        </w:rPr>
        <w:t>®</w:t>
      </w:r>
      <w:r w:rsidRPr="004278FA">
        <w:rPr>
          <w:rStyle w:val="ui-provider"/>
          <w:sz w:val="22"/>
          <w:szCs w:val="22"/>
        </w:rPr>
        <w:t xml:space="preserve"> </w:t>
      </w:r>
      <w:r w:rsidR="00887421" w:rsidRPr="004278FA">
        <w:rPr>
          <w:rStyle w:val="ui-provider"/>
          <w:sz w:val="22"/>
          <w:szCs w:val="22"/>
        </w:rPr>
        <w:t>76</w:t>
      </w:r>
      <w:r w:rsidRPr="004278FA">
        <w:rPr>
          <w:rStyle w:val="ui-provider"/>
          <w:sz w:val="22"/>
          <w:szCs w:val="22"/>
        </w:rPr>
        <w:t>B range between 1.1</w:t>
      </w:r>
      <w:r w:rsidR="00747BD1" w:rsidRPr="004278FA">
        <w:rPr>
          <w:rStyle w:val="ui-provider"/>
          <w:sz w:val="22"/>
          <w:szCs w:val="22"/>
        </w:rPr>
        <w:t>7</w:t>
      </w:r>
      <w:r w:rsidRPr="004278FA">
        <w:rPr>
          <w:rStyle w:val="ui-provider"/>
          <w:sz w:val="22"/>
          <w:szCs w:val="22"/>
        </w:rPr>
        <w:t xml:space="preserve"> x 10</w:t>
      </w:r>
      <w:r w:rsidRPr="004278FA">
        <w:rPr>
          <w:rStyle w:val="ui-provider"/>
          <w:sz w:val="22"/>
          <w:szCs w:val="22"/>
          <w:vertAlign w:val="superscript"/>
        </w:rPr>
        <w:t>13</w:t>
      </w:r>
      <w:r w:rsidRPr="004278FA">
        <w:rPr>
          <w:rStyle w:val="ui-provider"/>
          <w:sz w:val="22"/>
          <w:szCs w:val="22"/>
        </w:rPr>
        <w:t xml:space="preserve"> CFU/L to 1.</w:t>
      </w:r>
      <w:r w:rsidR="000E1463" w:rsidRPr="004278FA">
        <w:rPr>
          <w:rStyle w:val="ui-provider"/>
          <w:sz w:val="22"/>
          <w:szCs w:val="22"/>
        </w:rPr>
        <w:t>69</w:t>
      </w:r>
      <w:r w:rsidRPr="004278FA">
        <w:rPr>
          <w:rStyle w:val="ui-provider"/>
          <w:sz w:val="22"/>
          <w:szCs w:val="22"/>
        </w:rPr>
        <w:t xml:space="preserve"> x 10</w:t>
      </w:r>
      <w:r w:rsidRPr="004278FA">
        <w:rPr>
          <w:rStyle w:val="ui-provider"/>
          <w:sz w:val="22"/>
          <w:szCs w:val="22"/>
          <w:vertAlign w:val="superscript"/>
        </w:rPr>
        <w:t>13</w:t>
      </w:r>
      <w:r w:rsidRPr="004278FA">
        <w:rPr>
          <w:rStyle w:val="ui-provider"/>
          <w:sz w:val="22"/>
          <w:szCs w:val="22"/>
        </w:rPr>
        <w:t xml:space="preserve"> CFU/L (nominal: 1.5</w:t>
      </w:r>
      <w:r w:rsidR="000E1463" w:rsidRPr="004278FA">
        <w:rPr>
          <w:rStyle w:val="ui-provider"/>
          <w:sz w:val="22"/>
          <w:szCs w:val="22"/>
        </w:rPr>
        <w:t>1</w:t>
      </w:r>
      <w:r w:rsidRPr="004278FA">
        <w:rPr>
          <w:rStyle w:val="ui-provider"/>
          <w:sz w:val="22"/>
          <w:szCs w:val="22"/>
        </w:rPr>
        <w:t xml:space="preserve"> x 10</w:t>
      </w:r>
      <w:r w:rsidRPr="004278FA">
        <w:rPr>
          <w:rStyle w:val="ui-provider"/>
          <w:sz w:val="22"/>
          <w:szCs w:val="22"/>
          <w:vertAlign w:val="superscript"/>
        </w:rPr>
        <w:t>13</w:t>
      </w:r>
      <w:r w:rsidRPr="004278FA">
        <w:rPr>
          <w:rStyle w:val="ui-provider"/>
          <w:sz w:val="22"/>
          <w:szCs w:val="22"/>
        </w:rPr>
        <w:t xml:space="preserve"> CFU/L). Further details are provided in Part C IIIM 1.7.1/0</w:t>
      </w:r>
      <w:r w:rsidR="003237B4" w:rsidRPr="004278FA">
        <w:rPr>
          <w:rStyle w:val="ui-provider"/>
          <w:sz w:val="22"/>
          <w:szCs w:val="22"/>
        </w:rPr>
        <w:t>1</w:t>
      </w:r>
      <w:r w:rsidRPr="004278FA">
        <w:rPr>
          <w:rStyle w:val="ui-provider"/>
          <w:sz w:val="22"/>
          <w:szCs w:val="22"/>
        </w:rPr>
        <w:t>.</w:t>
      </w:r>
    </w:p>
    <w:p w14:paraId="02835ED9" w14:textId="788201A9" w:rsidR="008375B7" w:rsidRPr="00592D97" w:rsidRDefault="008375B7" w:rsidP="008375B7">
      <w:pPr>
        <w:jc w:val="both"/>
        <w:rPr>
          <w:sz w:val="22"/>
          <w:szCs w:val="22"/>
        </w:rPr>
      </w:pPr>
      <w:r w:rsidRPr="004278FA">
        <w:rPr>
          <w:rStyle w:val="ui-provider"/>
          <w:sz w:val="22"/>
          <w:szCs w:val="22"/>
        </w:rPr>
        <w:t xml:space="preserve">The content of protoxins of </w:t>
      </w:r>
      <w:r w:rsidRPr="004278FA">
        <w:rPr>
          <w:rStyle w:val="ui-provider"/>
          <w:i/>
          <w:iCs/>
          <w:sz w:val="22"/>
          <w:szCs w:val="22"/>
        </w:rPr>
        <w:t>B. thuringiensis</w:t>
      </w:r>
      <w:r w:rsidRPr="004278FA">
        <w:rPr>
          <w:rStyle w:val="ui-provider"/>
          <w:sz w:val="22"/>
          <w:szCs w:val="22"/>
        </w:rPr>
        <w:t xml:space="preserve"> subsp. </w:t>
      </w:r>
      <w:proofErr w:type="spellStart"/>
      <w:r w:rsidRPr="004278FA">
        <w:rPr>
          <w:rStyle w:val="ui-provider"/>
          <w:i/>
          <w:iCs/>
          <w:sz w:val="22"/>
          <w:szCs w:val="22"/>
        </w:rPr>
        <w:t>kurstaki</w:t>
      </w:r>
      <w:proofErr w:type="spellEnd"/>
      <w:r w:rsidRPr="004278FA">
        <w:rPr>
          <w:rStyle w:val="ui-provider"/>
          <w:sz w:val="22"/>
          <w:szCs w:val="22"/>
        </w:rPr>
        <w:t xml:space="preserve"> strain ABTS-351 in Foray</w:t>
      </w:r>
      <w:r w:rsidRPr="004278FA">
        <w:rPr>
          <w:rStyle w:val="ui-provider"/>
          <w:sz w:val="22"/>
          <w:szCs w:val="22"/>
          <w:vertAlign w:val="superscript"/>
        </w:rPr>
        <w:t>®</w:t>
      </w:r>
      <w:r w:rsidRPr="004278FA">
        <w:rPr>
          <w:rStyle w:val="ui-provider"/>
          <w:sz w:val="22"/>
          <w:szCs w:val="22"/>
        </w:rPr>
        <w:t xml:space="preserve"> </w:t>
      </w:r>
      <w:r w:rsidR="00733CDF" w:rsidRPr="004278FA">
        <w:rPr>
          <w:rStyle w:val="ui-provider"/>
          <w:sz w:val="22"/>
          <w:szCs w:val="22"/>
        </w:rPr>
        <w:t>76</w:t>
      </w:r>
      <w:r w:rsidRPr="004278FA">
        <w:rPr>
          <w:rStyle w:val="ui-provider"/>
          <w:sz w:val="22"/>
          <w:szCs w:val="22"/>
        </w:rPr>
        <w:t xml:space="preserve">B ranges between </w:t>
      </w:r>
      <w:r w:rsidR="00E93B5C" w:rsidRPr="004278FA">
        <w:rPr>
          <w:rStyle w:val="ui-provider"/>
          <w:sz w:val="22"/>
          <w:szCs w:val="22"/>
        </w:rPr>
        <w:t>2</w:t>
      </w:r>
      <w:r w:rsidRPr="004278FA">
        <w:rPr>
          <w:rStyle w:val="ui-provider"/>
          <w:sz w:val="22"/>
          <w:szCs w:val="22"/>
        </w:rPr>
        <w:t>.</w:t>
      </w:r>
      <w:r w:rsidR="00E93B5C" w:rsidRPr="004278FA">
        <w:rPr>
          <w:rStyle w:val="ui-provider"/>
          <w:sz w:val="22"/>
          <w:szCs w:val="22"/>
        </w:rPr>
        <w:t>1</w:t>
      </w:r>
      <w:r w:rsidRPr="004278FA">
        <w:rPr>
          <w:rStyle w:val="ui-provider"/>
          <w:sz w:val="22"/>
          <w:szCs w:val="22"/>
        </w:rPr>
        <w:t xml:space="preserve">% to </w:t>
      </w:r>
      <w:r w:rsidR="00420A2A" w:rsidRPr="004278FA">
        <w:rPr>
          <w:rStyle w:val="ui-provider"/>
          <w:sz w:val="22"/>
          <w:szCs w:val="22"/>
        </w:rPr>
        <w:t>2</w:t>
      </w:r>
      <w:r w:rsidRPr="004278FA">
        <w:rPr>
          <w:rStyle w:val="ui-provider"/>
          <w:sz w:val="22"/>
          <w:szCs w:val="22"/>
        </w:rPr>
        <w:t>.3% (w/w). Further details provided in Part C IIIM 1.7.1/03 and Part C Table 1.7.2.2-1.</w:t>
      </w:r>
    </w:p>
    <w:p w14:paraId="29F06FC5" w14:textId="77777777" w:rsidR="00FA2DD2" w:rsidRPr="00881606" w:rsidRDefault="00FA2DD2">
      <w:pPr>
        <w:pStyle w:val="OECD-HeadLine1"/>
      </w:pPr>
      <w:bookmarkStart w:id="69" w:name="_Toc142480005"/>
      <w:bookmarkEnd w:id="67"/>
      <w:r>
        <w:t>IIIM</w:t>
      </w:r>
      <w:r w:rsidR="00673DB0">
        <w:t xml:space="preserve"> 1</w:t>
      </w:r>
      <w:r w:rsidR="0068742F">
        <w:t>.7</w:t>
      </w:r>
      <w:r w:rsidRPr="00881606">
        <w:t>.1.1</w:t>
      </w:r>
      <w:r w:rsidRPr="00881606">
        <w:tab/>
        <w:t>Also indicate: scientific name and strain/serotype of MPCA, its accession number in a recognised culture collection</w:t>
      </w:r>
      <w:bookmarkEnd w:id="68"/>
      <w:bookmarkEnd w:id="69"/>
    </w:p>
    <w:tbl>
      <w:tblPr>
        <w:tblW w:w="0" w:type="auto"/>
        <w:tblCellMar>
          <w:left w:w="70" w:type="dxa"/>
          <w:right w:w="70" w:type="dxa"/>
        </w:tblCellMar>
        <w:tblLook w:val="0000" w:firstRow="0" w:lastRow="0" w:firstColumn="0" w:lastColumn="0" w:noHBand="0" w:noVBand="0"/>
      </w:tblPr>
      <w:tblGrid>
        <w:gridCol w:w="2910"/>
        <w:gridCol w:w="6445"/>
      </w:tblGrid>
      <w:tr w:rsidR="009C7649" w:rsidRPr="00881606" w14:paraId="2DAB20DA" w14:textId="77777777" w:rsidTr="00AF37BB">
        <w:tc>
          <w:tcPr>
            <w:tcW w:w="2910" w:type="dxa"/>
          </w:tcPr>
          <w:p w14:paraId="69BA2B92" w14:textId="77777777" w:rsidR="009C7649" w:rsidRPr="00881606" w:rsidRDefault="009C7649">
            <w:pPr>
              <w:pStyle w:val="OECD-BASIS-TEXT"/>
              <w:tabs>
                <w:tab w:val="clear" w:pos="720"/>
              </w:tabs>
              <w:jc w:val="left"/>
              <w:rPr>
                <w:color w:val="auto"/>
              </w:rPr>
            </w:pPr>
            <w:r w:rsidRPr="00881606">
              <w:rPr>
                <w:color w:val="auto"/>
              </w:rPr>
              <w:t>S</w:t>
            </w:r>
            <w:r>
              <w:rPr>
                <w:color w:val="auto"/>
              </w:rPr>
              <w:t>train</w:t>
            </w:r>
          </w:p>
        </w:tc>
        <w:tc>
          <w:tcPr>
            <w:tcW w:w="6445" w:type="dxa"/>
          </w:tcPr>
          <w:p w14:paraId="26267D8C" w14:textId="77777777" w:rsidR="009C7649" w:rsidRPr="00881606" w:rsidRDefault="009C7649">
            <w:pPr>
              <w:pStyle w:val="OECD-BASIS-TEXT"/>
              <w:tabs>
                <w:tab w:val="clear" w:pos="720"/>
              </w:tabs>
              <w:jc w:val="left"/>
              <w:rPr>
                <w:color w:val="auto"/>
              </w:rPr>
            </w:pPr>
            <w:r w:rsidRPr="001056D1">
              <w:rPr>
                <w:bCs/>
              </w:rPr>
              <w:t>ABTS-351</w:t>
            </w:r>
          </w:p>
        </w:tc>
      </w:tr>
      <w:tr w:rsidR="009C7649" w:rsidRPr="00881606" w14:paraId="4B7DAA08" w14:textId="77777777" w:rsidTr="00AF37BB">
        <w:tc>
          <w:tcPr>
            <w:tcW w:w="2910" w:type="dxa"/>
          </w:tcPr>
          <w:p w14:paraId="19181F7E" w14:textId="77777777" w:rsidR="009C7649" w:rsidRPr="00881606" w:rsidRDefault="009C7649">
            <w:pPr>
              <w:pStyle w:val="OECD-BASIS-TEXT"/>
              <w:tabs>
                <w:tab w:val="clear" w:pos="720"/>
              </w:tabs>
              <w:jc w:val="left"/>
              <w:rPr>
                <w:color w:val="auto"/>
              </w:rPr>
            </w:pPr>
            <w:r>
              <w:rPr>
                <w:color w:val="auto"/>
              </w:rPr>
              <w:t>Species</w:t>
            </w:r>
          </w:p>
        </w:tc>
        <w:tc>
          <w:tcPr>
            <w:tcW w:w="6445" w:type="dxa"/>
          </w:tcPr>
          <w:p w14:paraId="4D7CE583" w14:textId="77777777" w:rsidR="009C7649" w:rsidRPr="00881606" w:rsidRDefault="009C7649">
            <w:pPr>
              <w:pStyle w:val="OECD-BASIS-TEXT"/>
              <w:tabs>
                <w:tab w:val="clear" w:pos="720"/>
              </w:tabs>
              <w:jc w:val="left"/>
              <w:rPr>
                <w:color w:val="auto"/>
              </w:rPr>
            </w:pPr>
            <w:r w:rsidRPr="001056D1">
              <w:rPr>
                <w:bCs/>
                <w:i/>
                <w:iCs/>
              </w:rPr>
              <w:t>Bacillus</w:t>
            </w:r>
            <w:r w:rsidRPr="001056D1">
              <w:rPr>
                <w:bCs/>
                <w:i/>
              </w:rPr>
              <w:t xml:space="preserve"> thuringiensis </w:t>
            </w:r>
            <w:r w:rsidRPr="001056D1">
              <w:rPr>
                <w:bCs/>
              </w:rPr>
              <w:t>subsp.</w:t>
            </w:r>
            <w:r w:rsidRPr="001056D1">
              <w:rPr>
                <w:bCs/>
                <w:i/>
              </w:rPr>
              <w:t xml:space="preserve"> </w:t>
            </w:r>
            <w:proofErr w:type="spellStart"/>
            <w:r w:rsidRPr="001056D1">
              <w:rPr>
                <w:bCs/>
                <w:i/>
              </w:rPr>
              <w:t>kurstaki</w:t>
            </w:r>
            <w:proofErr w:type="spellEnd"/>
          </w:p>
        </w:tc>
      </w:tr>
      <w:tr w:rsidR="009C7649" w:rsidRPr="00881606" w14:paraId="5B778342" w14:textId="77777777" w:rsidTr="00AF37BB">
        <w:tc>
          <w:tcPr>
            <w:tcW w:w="2910" w:type="dxa"/>
          </w:tcPr>
          <w:p w14:paraId="2EF0CDC6" w14:textId="77777777" w:rsidR="009C7649" w:rsidRPr="00881606" w:rsidRDefault="009C7649">
            <w:pPr>
              <w:pStyle w:val="OECD-BASIS-TEXT"/>
              <w:tabs>
                <w:tab w:val="clear" w:pos="720"/>
              </w:tabs>
              <w:jc w:val="left"/>
              <w:rPr>
                <w:color w:val="auto"/>
              </w:rPr>
            </w:pPr>
            <w:r w:rsidRPr="00881606">
              <w:rPr>
                <w:color w:val="auto"/>
              </w:rPr>
              <w:t>Genus</w:t>
            </w:r>
          </w:p>
        </w:tc>
        <w:tc>
          <w:tcPr>
            <w:tcW w:w="6445" w:type="dxa"/>
          </w:tcPr>
          <w:p w14:paraId="6712E8BD" w14:textId="77777777" w:rsidR="009C7649" w:rsidRPr="00881606" w:rsidRDefault="009C7649">
            <w:pPr>
              <w:pStyle w:val="OECD-BASIS-TEXT"/>
              <w:tabs>
                <w:tab w:val="clear" w:pos="720"/>
              </w:tabs>
              <w:jc w:val="left"/>
              <w:rPr>
                <w:color w:val="auto"/>
              </w:rPr>
            </w:pPr>
            <w:r w:rsidRPr="001A5CEB">
              <w:rPr>
                <w:i/>
              </w:rPr>
              <w:t>Bacillus</w:t>
            </w:r>
          </w:p>
        </w:tc>
      </w:tr>
      <w:tr w:rsidR="009C7649" w:rsidRPr="00881606" w14:paraId="01C03A0D" w14:textId="77777777" w:rsidTr="00AF37BB">
        <w:tc>
          <w:tcPr>
            <w:tcW w:w="2910" w:type="dxa"/>
          </w:tcPr>
          <w:p w14:paraId="12F36AB3" w14:textId="77777777" w:rsidR="009C7649" w:rsidRPr="00881606" w:rsidRDefault="009C7649">
            <w:pPr>
              <w:pStyle w:val="OECD-BASIS-TEXT"/>
              <w:tabs>
                <w:tab w:val="clear" w:pos="720"/>
              </w:tabs>
              <w:jc w:val="left"/>
              <w:rPr>
                <w:color w:val="auto"/>
              </w:rPr>
            </w:pPr>
            <w:r w:rsidRPr="00881606">
              <w:rPr>
                <w:color w:val="auto"/>
              </w:rPr>
              <w:t>Family</w:t>
            </w:r>
          </w:p>
        </w:tc>
        <w:tc>
          <w:tcPr>
            <w:tcW w:w="6445" w:type="dxa"/>
          </w:tcPr>
          <w:p w14:paraId="1F5101D6" w14:textId="77777777" w:rsidR="009C7649" w:rsidRPr="00881606" w:rsidRDefault="009C7649">
            <w:pPr>
              <w:pStyle w:val="OECD-BASIS-TEXT"/>
              <w:tabs>
                <w:tab w:val="clear" w:pos="720"/>
              </w:tabs>
              <w:jc w:val="left"/>
              <w:rPr>
                <w:color w:val="auto"/>
              </w:rPr>
            </w:pPr>
            <w:proofErr w:type="spellStart"/>
            <w:r w:rsidRPr="001A5CEB">
              <w:rPr>
                <w:i/>
              </w:rPr>
              <w:t>Bacillaceae</w:t>
            </w:r>
            <w:proofErr w:type="spellEnd"/>
          </w:p>
        </w:tc>
      </w:tr>
      <w:tr w:rsidR="009C7649" w:rsidRPr="00881606" w14:paraId="669D5E2D" w14:textId="77777777" w:rsidTr="00AF37BB">
        <w:tc>
          <w:tcPr>
            <w:tcW w:w="2910" w:type="dxa"/>
          </w:tcPr>
          <w:p w14:paraId="467FA6E4" w14:textId="77777777" w:rsidR="009C7649" w:rsidRPr="00881606" w:rsidRDefault="009C7649">
            <w:pPr>
              <w:pStyle w:val="OECD-BASIS-TEXT"/>
              <w:tabs>
                <w:tab w:val="clear" w:pos="720"/>
              </w:tabs>
              <w:jc w:val="left"/>
              <w:rPr>
                <w:color w:val="auto"/>
              </w:rPr>
            </w:pPr>
            <w:r>
              <w:rPr>
                <w:color w:val="auto"/>
              </w:rPr>
              <w:t>Order</w:t>
            </w:r>
          </w:p>
        </w:tc>
        <w:tc>
          <w:tcPr>
            <w:tcW w:w="6445" w:type="dxa"/>
          </w:tcPr>
          <w:p w14:paraId="2A324C14" w14:textId="77777777" w:rsidR="009C7649" w:rsidRPr="00881606" w:rsidRDefault="009C7649">
            <w:pPr>
              <w:pStyle w:val="OECD-BASIS-TEXT"/>
              <w:tabs>
                <w:tab w:val="clear" w:pos="720"/>
              </w:tabs>
              <w:jc w:val="left"/>
              <w:rPr>
                <w:color w:val="auto"/>
              </w:rPr>
            </w:pPr>
            <w:proofErr w:type="spellStart"/>
            <w:r w:rsidRPr="001A5CEB">
              <w:rPr>
                <w:iCs/>
              </w:rPr>
              <w:t>Bacillales</w:t>
            </w:r>
            <w:proofErr w:type="spellEnd"/>
          </w:p>
        </w:tc>
      </w:tr>
      <w:tr w:rsidR="009C7649" w:rsidRPr="00881606" w14:paraId="32C6BF15" w14:textId="77777777" w:rsidTr="00AF37BB">
        <w:tc>
          <w:tcPr>
            <w:tcW w:w="2910" w:type="dxa"/>
          </w:tcPr>
          <w:p w14:paraId="3E32C60E" w14:textId="77777777" w:rsidR="009C7649" w:rsidRPr="00881606" w:rsidRDefault="009C7649">
            <w:pPr>
              <w:pStyle w:val="OECD-BASIS-TEXT"/>
              <w:tabs>
                <w:tab w:val="clear" w:pos="720"/>
              </w:tabs>
              <w:jc w:val="left"/>
              <w:rPr>
                <w:color w:val="auto"/>
              </w:rPr>
            </w:pPr>
            <w:r w:rsidRPr="009D0455">
              <w:rPr>
                <w:color w:val="auto"/>
              </w:rPr>
              <w:t>Class</w:t>
            </w:r>
          </w:p>
        </w:tc>
        <w:tc>
          <w:tcPr>
            <w:tcW w:w="6445" w:type="dxa"/>
          </w:tcPr>
          <w:p w14:paraId="3CE4DB88" w14:textId="77777777" w:rsidR="009C7649" w:rsidRPr="00881606" w:rsidRDefault="009C7649">
            <w:pPr>
              <w:pStyle w:val="OECD-BASIS-TEXT"/>
              <w:tabs>
                <w:tab w:val="clear" w:pos="720"/>
              </w:tabs>
              <w:jc w:val="left"/>
              <w:rPr>
                <w:color w:val="auto"/>
              </w:rPr>
            </w:pPr>
            <w:r w:rsidRPr="009D0455">
              <w:rPr>
                <w:iCs/>
                <w:color w:val="auto"/>
              </w:rPr>
              <w:t>Bacilli</w:t>
            </w:r>
          </w:p>
        </w:tc>
      </w:tr>
      <w:tr w:rsidR="009C7649" w:rsidRPr="00881606" w14:paraId="5C92B89E" w14:textId="77777777" w:rsidTr="00AF37BB">
        <w:tc>
          <w:tcPr>
            <w:tcW w:w="2910" w:type="dxa"/>
          </w:tcPr>
          <w:p w14:paraId="0D9D57D5" w14:textId="77777777" w:rsidR="009C7649" w:rsidRPr="00881606" w:rsidRDefault="009C7649">
            <w:pPr>
              <w:pStyle w:val="OECD-BASIS-TEXT"/>
              <w:tabs>
                <w:tab w:val="clear" w:pos="720"/>
              </w:tabs>
              <w:jc w:val="left"/>
              <w:rPr>
                <w:color w:val="auto"/>
              </w:rPr>
            </w:pPr>
            <w:r w:rsidRPr="00FC506E">
              <w:rPr>
                <w:color w:val="auto"/>
              </w:rPr>
              <w:t>Phylum</w:t>
            </w:r>
          </w:p>
        </w:tc>
        <w:tc>
          <w:tcPr>
            <w:tcW w:w="6445" w:type="dxa"/>
          </w:tcPr>
          <w:p w14:paraId="683F39A1" w14:textId="17A9726A" w:rsidR="009C7649" w:rsidRPr="00881606" w:rsidRDefault="009C7649">
            <w:pPr>
              <w:pStyle w:val="OECD-BASIS-TEXT"/>
              <w:tabs>
                <w:tab w:val="clear" w:pos="720"/>
              </w:tabs>
              <w:jc w:val="left"/>
              <w:rPr>
                <w:color w:val="auto"/>
              </w:rPr>
            </w:pPr>
            <w:r w:rsidRPr="00FC506E">
              <w:rPr>
                <w:iCs/>
                <w:color w:val="auto"/>
              </w:rPr>
              <w:t>Firmicutes</w:t>
            </w:r>
          </w:p>
        </w:tc>
      </w:tr>
      <w:tr w:rsidR="00AF37BB" w:rsidRPr="00881606" w14:paraId="483C7EA2" w14:textId="77777777" w:rsidTr="00AF37BB">
        <w:tc>
          <w:tcPr>
            <w:tcW w:w="2910" w:type="dxa"/>
          </w:tcPr>
          <w:p w14:paraId="19A4E9A6" w14:textId="625A889C" w:rsidR="00AF37BB" w:rsidRPr="00FC506E" w:rsidRDefault="00AF37BB" w:rsidP="00AF37BB">
            <w:pPr>
              <w:pStyle w:val="OECD-BASIS-TEXT"/>
              <w:tabs>
                <w:tab w:val="clear" w:pos="720"/>
              </w:tabs>
              <w:jc w:val="left"/>
              <w:rPr>
                <w:color w:val="auto"/>
              </w:rPr>
            </w:pPr>
            <w:r>
              <w:rPr>
                <w:color w:val="auto"/>
              </w:rPr>
              <w:t>Culture collection</w:t>
            </w:r>
          </w:p>
        </w:tc>
        <w:tc>
          <w:tcPr>
            <w:tcW w:w="6445" w:type="dxa"/>
          </w:tcPr>
          <w:p w14:paraId="66A44D75" w14:textId="4637B2C5" w:rsidR="00AF37BB" w:rsidRPr="00FC506E" w:rsidRDefault="00AF37BB" w:rsidP="00AF37BB">
            <w:pPr>
              <w:pStyle w:val="OECD-BASIS-TEXT"/>
              <w:tabs>
                <w:tab w:val="clear" w:pos="720"/>
              </w:tabs>
              <w:jc w:val="left"/>
              <w:rPr>
                <w:iCs/>
                <w:color w:val="auto"/>
              </w:rPr>
            </w:pPr>
            <w:r w:rsidRPr="6E70CF73">
              <w:t>ATCC-SD-1275</w:t>
            </w:r>
          </w:p>
        </w:tc>
      </w:tr>
    </w:tbl>
    <w:p w14:paraId="2060324C" w14:textId="77777777" w:rsidR="00FA2DD2" w:rsidRPr="00881606" w:rsidRDefault="00FA2DD2">
      <w:pPr>
        <w:pStyle w:val="OECD-HeadLine1"/>
      </w:pPr>
      <w:bookmarkStart w:id="70" w:name="_Toc240539874"/>
      <w:bookmarkStart w:id="71" w:name="_Toc264534760"/>
      <w:bookmarkStart w:id="72" w:name="_Toc142480006"/>
      <w:r>
        <w:t>IIIM</w:t>
      </w:r>
      <w:r w:rsidR="00673DB0">
        <w:t xml:space="preserve"> 1</w:t>
      </w:r>
      <w:r w:rsidR="0068742F">
        <w:t>.7</w:t>
      </w:r>
      <w:r w:rsidRPr="00881606">
        <w:t>.1.2</w:t>
      </w:r>
      <w:r w:rsidRPr="00881606">
        <w:tab/>
      </w:r>
      <w:bookmarkEnd w:id="66"/>
      <w:bookmarkEnd w:id="70"/>
      <w:r w:rsidRPr="00881606">
        <w:t>Also indicate: development phase (e.g. spore) of MPCA in MPCP</w:t>
      </w:r>
      <w:bookmarkEnd w:id="71"/>
      <w:bookmarkEnd w:id="72"/>
    </w:p>
    <w:p w14:paraId="63089008" w14:textId="7C9D0C67" w:rsidR="009C7649" w:rsidRPr="00592D97" w:rsidRDefault="009C7649" w:rsidP="009C7649">
      <w:pPr>
        <w:pStyle w:val="Wcicienormalne"/>
        <w:ind w:left="0"/>
        <w:rPr>
          <w:sz w:val="22"/>
          <w:szCs w:val="22"/>
          <w:lang w:val="en-US"/>
        </w:rPr>
      </w:pPr>
      <w:bookmarkStart w:id="73" w:name="_Hlk109301153"/>
      <w:bookmarkStart w:id="74" w:name="_Toc85530698"/>
      <w:bookmarkStart w:id="75" w:name="_Toc240539875"/>
      <w:bookmarkStart w:id="76" w:name="_Toc264534761"/>
      <w:r w:rsidRPr="00592D97">
        <w:rPr>
          <w:sz w:val="22"/>
          <w:szCs w:val="22"/>
        </w:rPr>
        <w:t xml:space="preserve">CONFIDENTIAL information - data provided separately </w:t>
      </w:r>
      <w:r w:rsidR="00AF37BB" w:rsidRPr="00592D97">
        <w:rPr>
          <w:sz w:val="22"/>
          <w:szCs w:val="22"/>
        </w:rPr>
        <w:t>in</w:t>
      </w:r>
      <w:r w:rsidR="00CB7E1B" w:rsidRPr="00592D97">
        <w:rPr>
          <w:sz w:val="22"/>
          <w:szCs w:val="22"/>
        </w:rPr>
        <w:t xml:space="preserve"> </w:t>
      </w:r>
      <w:r w:rsidRPr="00592D97">
        <w:rPr>
          <w:sz w:val="22"/>
          <w:szCs w:val="22"/>
        </w:rPr>
        <w:t>Part C.</w:t>
      </w:r>
      <w:bookmarkEnd w:id="73"/>
    </w:p>
    <w:p w14:paraId="25764848" w14:textId="77777777" w:rsidR="00FA2DD2" w:rsidRPr="00881606" w:rsidRDefault="00FA2DD2">
      <w:pPr>
        <w:pStyle w:val="OECD-HeadLine1"/>
      </w:pPr>
      <w:bookmarkStart w:id="77" w:name="_Toc142480007"/>
      <w:r>
        <w:t>IIIM</w:t>
      </w:r>
      <w:r w:rsidR="00673DB0">
        <w:t xml:space="preserve"> 1</w:t>
      </w:r>
      <w:r w:rsidR="0068742F">
        <w:t>.7</w:t>
      </w:r>
      <w:r w:rsidRPr="00881606">
        <w:t>.2</w:t>
      </w:r>
      <w:r w:rsidRPr="00881606">
        <w:tab/>
      </w:r>
      <w:bookmarkEnd w:id="74"/>
      <w:bookmarkEnd w:id="75"/>
      <w:r w:rsidRPr="00881606">
        <w:t>Composition in terms of g/kg or g/L and % w/w of each ingredient in MPCP</w:t>
      </w:r>
      <w:bookmarkEnd w:id="76"/>
      <w:bookmarkEnd w:id="77"/>
    </w:p>
    <w:p w14:paraId="2FAB3DC3" w14:textId="4E3CB0DC" w:rsidR="009C7649" w:rsidRPr="00592D97" w:rsidRDefault="009C7649" w:rsidP="009C7649">
      <w:pPr>
        <w:pStyle w:val="Wcicienormalne"/>
        <w:ind w:left="0"/>
        <w:rPr>
          <w:sz w:val="22"/>
          <w:szCs w:val="22"/>
          <w:lang w:val="en-US"/>
        </w:rPr>
      </w:pPr>
      <w:bookmarkStart w:id="78" w:name="_Toc54512806"/>
      <w:bookmarkStart w:id="79" w:name="_Toc58143778"/>
      <w:bookmarkStart w:id="80" w:name="_Toc85530700"/>
      <w:bookmarkStart w:id="81" w:name="_Toc240539876"/>
      <w:bookmarkStart w:id="82" w:name="_Toc264534762"/>
      <w:r w:rsidRPr="00592D97">
        <w:rPr>
          <w:sz w:val="22"/>
          <w:szCs w:val="22"/>
        </w:rPr>
        <w:t xml:space="preserve">CONFIDENTIAL information - data provided separately </w:t>
      </w:r>
      <w:r w:rsidR="00AF37BB" w:rsidRPr="00592D97">
        <w:rPr>
          <w:sz w:val="22"/>
          <w:szCs w:val="22"/>
        </w:rPr>
        <w:t>in</w:t>
      </w:r>
      <w:r w:rsidR="00CB7E1B" w:rsidRPr="00592D97">
        <w:rPr>
          <w:sz w:val="22"/>
          <w:szCs w:val="22"/>
        </w:rPr>
        <w:t xml:space="preserve"> </w:t>
      </w:r>
      <w:r w:rsidRPr="00592D97">
        <w:rPr>
          <w:sz w:val="22"/>
          <w:szCs w:val="22"/>
        </w:rPr>
        <w:t>Part C.</w:t>
      </w:r>
    </w:p>
    <w:p w14:paraId="5CEF7564" w14:textId="77777777" w:rsidR="00FA2DD2" w:rsidRPr="00881606" w:rsidRDefault="00FA2DD2">
      <w:pPr>
        <w:pStyle w:val="OECD-HeadLine1"/>
      </w:pPr>
      <w:bookmarkStart w:id="83" w:name="_Toc142480008"/>
      <w:r>
        <w:t>IIIM</w:t>
      </w:r>
      <w:r w:rsidR="00673DB0">
        <w:t xml:space="preserve"> 1</w:t>
      </w:r>
      <w:r w:rsidR="0068742F">
        <w:t>.7</w:t>
      </w:r>
      <w:r w:rsidRPr="00881606">
        <w:t>.3</w:t>
      </w:r>
      <w:r w:rsidRPr="00881606">
        <w:tab/>
      </w:r>
      <w:bookmarkEnd w:id="78"/>
      <w:bookmarkEnd w:id="79"/>
      <w:bookmarkEnd w:id="80"/>
      <w:bookmarkEnd w:id="81"/>
      <w:r w:rsidRPr="00881606">
        <w:t>Quality criteria for the production and storage of the MPCP</w:t>
      </w:r>
      <w:bookmarkEnd w:id="82"/>
      <w:bookmarkEnd w:id="83"/>
    </w:p>
    <w:p w14:paraId="33F90D0D" w14:textId="113CE61C" w:rsidR="009C7649" w:rsidRPr="00592D97" w:rsidRDefault="009C7649" w:rsidP="009C7649">
      <w:pPr>
        <w:pStyle w:val="Wcicienormalne"/>
        <w:ind w:left="0"/>
        <w:rPr>
          <w:sz w:val="22"/>
          <w:szCs w:val="22"/>
          <w:lang w:val="en-US"/>
        </w:rPr>
      </w:pPr>
      <w:bookmarkStart w:id="84" w:name="_Toc20556837"/>
      <w:bookmarkStart w:id="85" w:name="_Toc54512807"/>
      <w:bookmarkStart w:id="86" w:name="_Toc58143779"/>
      <w:bookmarkStart w:id="87" w:name="_Toc85530701"/>
      <w:bookmarkStart w:id="88" w:name="_Toc240539877"/>
      <w:bookmarkStart w:id="89" w:name="_Toc264534763"/>
      <w:r w:rsidRPr="00592D97">
        <w:rPr>
          <w:sz w:val="22"/>
          <w:szCs w:val="22"/>
        </w:rPr>
        <w:t xml:space="preserve">CONFIDENTIAL information - data provided separately </w:t>
      </w:r>
      <w:r w:rsidR="00CB7E1B" w:rsidRPr="00592D97">
        <w:rPr>
          <w:sz w:val="22"/>
          <w:szCs w:val="22"/>
        </w:rPr>
        <w:t xml:space="preserve">in </w:t>
      </w:r>
      <w:r w:rsidRPr="00592D97">
        <w:rPr>
          <w:sz w:val="22"/>
          <w:szCs w:val="22"/>
        </w:rPr>
        <w:t>Part C.</w:t>
      </w:r>
    </w:p>
    <w:p w14:paraId="0C3D3F74" w14:textId="77777777" w:rsidR="00FA2DD2" w:rsidRPr="00881606" w:rsidRDefault="00FA2DD2">
      <w:pPr>
        <w:pStyle w:val="OECD-HeadLine1"/>
      </w:pPr>
      <w:bookmarkStart w:id="90" w:name="_Toc142480009"/>
      <w:r>
        <w:t>IIIM</w:t>
      </w:r>
      <w:r w:rsidR="00673DB0">
        <w:t xml:space="preserve"> 1</w:t>
      </w:r>
      <w:r w:rsidR="0068742F">
        <w:t>.7</w:t>
      </w:r>
      <w:r w:rsidRPr="00881606">
        <w:t>.4</w:t>
      </w:r>
      <w:r w:rsidRPr="00881606">
        <w:tab/>
      </w:r>
      <w:bookmarkEnd w:id="84"/>
      <w:bookmarkEnd w:id="85"/>
      <w:bookmarkEnd w:id="86"/>
      <w:bookmarkEnd w:id="87"/>
      <w:bookmarkEnd w:id="88"/>
      <w:r w:rsidRPr="00881606">
        <w:t>Quality control data (measures of quality criteria) from 3-5 production batches</w:t>
      </w:r>
      <w:bookmarkEnd w:id="89"/>
      <w:bookmarkEnd w:id="90"/>
    </w:p>
    <w:p w14:paraId="24B7FBFD" w14:textId="33749244" w:rsidR="00FA2DD2" w:rsidRPr="00592D97" w:rsidRDefault="00FA2DD2" w:rsidP="004B5933">
      <w:pPr>
        <w:pStyle w:val="Wcicienormalne"/>
        <w:ind w:left="0"/>
        <w:rPr>
          <w:sz w:val="22"/>
          <w:szCs w:val="22"/>
          <w:lang w:val="en-US"/>
        </w:rPr>
      </w:pPr>
      <w:r w:rsidRPr="00592D97">
        <w:rPr>
          <w:sz w:val="22"/>
          <w:szCs w:val="22"/>
        </w:rPr>
        <w:t xml:space="preserve">CONFIDENTIAL information - data provided separately </w:t>
      </w:r>
      <w:r w:rsidR="00CB7E1B" w:rsidRPr="00592D97">
        <w:rPr>
          <w:sz w:val="22"/>
          <w:szCs w:val="22"/>
        </w:rPr>
        <w:t xml:space="preserve">in </w:t>
      </w:r>
      <w:r w:rsidRPr="00592D97">
        <w:rPr>
          <w:sz w:val="22"/>
          <w:szCs w:val="22"/>
        </w:rPr>
        <w:t>Part C.</w:t>
      </w:r>
    </w:p>
    <w:p w14:paraId="414AF140" w14:textId="0733B593" w:rsidR="00FA2DD2" w:rsidRPr="00881606" w:rsidRDefault="00FA2DD2">
      <w:pPr>
        <w:pStyle w:val="OECD-HeadLine1"/>
      </w:pPr>
      <w:bookmarkStart w:id="91" w:name="_Toc85530702"/>
      <w:bookmarkStart w:id="92" w:name="_Toc240539878"/>
      <w:bookmarkStart w:id="93" w:name="_Toc264534764"/>
      <w:bookmarkStart w:id="94" w:name="_Toc142480010"/>
      <w:r>
        <w:t>IIIM</w:t>
      </w:r>
      <w:r w:rsidR="00673DB0">
        <w:t xml:space="preserve"> 1</w:t>
      </w:r>
      <w:r w:rsidR="0068742F">
        <w:t>.7</w:t>
      </w:r>
      <w:r w:rsidRPr="00881606">
        <w:t>.5</w:t>
      </w:r>
      <w:r w:rsidRPr="00881606">
        <w:tab/>
      </w:r>
      <w:bookmarkEnd w:id="91"/>
      <w:bookmarkEnd w:id="92"/>
      <w:r w:rsidRPr="00881606">
        <w:t>The formation, presence and/or impact of unintentional ingredients</w:t>
      </w:r>
      <w:bookmarkEnd w:id="93"/>
      <w:r>
        <w:t>, metabolites, degradation products,</w:t>
      </w:r>
      <w:r w:rsidR="00B92206">
        <w:t xml:space="preserve"> etc.</w:t>
      </w:r>
      <w:bookmarkEnd w:id="94"/>
    </w:p>
    <w:p w14:paraId="286BAFEB" w14:textId="77777777" w:rsidR="009C7649" w:rsidRPr="00881606" w:rsidRDefault="009C7649" w:rsidP="009C7649">
      <w:pPr>
        <w:pStyle w:val="NormalDossier"/>
      </w:pPr>
      <w:bookmarkStart w:id="95" w:name="_Hlk109301254"/>
      <w:r w:rsidRPr="004A0E08">
        <w:rPr>
          <w:sz w:val="22"/>
        </w:rPr>
        <w:t>Not an EU data requirement.</w:t>
      </w:r>
    </w:p>
    <w:bookmarkEnd w:id="95"/>
    <w:p w14:paraId="2EA49FD0" w14:textId="46EABE30" w:rsidR="009C7649" w:rsidRPr="00881606" w:rsidRDefault="009C7649" w:rsidP="009C7649">
      <w:pPr>
        <w:pStyle w:val="Wcicienormalne"/>
        <w:ind w:left="0"/>
        <w:sectPr w:rsidR="009C7649" w:rsidRPr="00881606">
          <w:pgSz w:w="11907" w:h="16840" w:code="9"/>
          <w:pgMar w:top="1418" w:right="1134" w:bottom="1418" w:left="1418" w:header="709" w:footer="709" w:gutter="0"/>
          <w:cols w:space="720"/>
        </w:sectPr>
      </w:pPr>
    </w:p>
    <w:p w14:paraId="49A1C9F0" w14:textId="68530430" w:rsidR="00FA2DD2" w:rsidRDefault="00FA2DD2" w:rsidP="00543A02">
      <w:pPr>
        <w:pStyle w:val="OECD-HeadLine1"/>
      </w:pPr>
      <w:bookmarkStart w:id="96" w:name="_Toc20556838"/>
      <w:bookmarkStart w:id="97" w:name="_Toc85530703"/>
      <w:bookmarkStart w:id="98" w:name="_Toc240539879"/>
      <w:bookmarkStart w:id="99" w:name="_Toc142480011"/>
      <w:r>
        <w:lastRenderedPageBreak/>
        <w:t>IIIM</w:t>
      </w:r>
      <w:r w:rsidR="00673DB0">
        <w:t xml:space="preserve"> 2</w:t>
      </w:r>
      <w:r w:rsidRPr="00881606">
        <w:tab/>
        <w:t>PHYSICAL, CHEMICAL AND TECHNICAL PROPERTIES OF THE MICROBIAL PEST CONTROL PRODUCT</w:t>
      </w:r>
      <w:bookmarkStart w:id="100" w:name="Here"/>
      <w:bookmarkEnd w:id="96"/>
      <w:bookmarkEnd w:id="97"/>
      <w:bookmarkEnd w:id="98"/>
      <w:bookmarkEnd w:id="99"/>
      <w:bookmarkEnd w:id="1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001"/>
        <w:gridCol w:w="1539"/>
        <w:gridCol w:w="1276"/>
        <w:gridCol w:w="5387"/>
        <w:gridCol w:w="711"/>
        <w:gridCol w:w="1419"/>
        <w:gridCol w:w="1659"/>
      </w:tblGrid>
      <w:tr w:rsidR="009C7649" w:rsidRPr="00FC1FFF" w14:paraId="566F00FC" w14:textId="77777777" w:rsidTr="003D6C21">
        <w:trPr>
          <w:trHeight w:val="837"/>
          <w:tblHeader/>
        </w:trPr>
        <w:tc>
          <w:tcPr>
            <w:tcW w:w="715" w:type="pct"/>
            <w:tcBorders>
              <w:top w:val="single" w:sz="2" w:space="0" w:color="auto"/>
              <w:left w:val="single" w:sz="2" w:space="0" w:color="auto"/>
              <w:bottom w:val="single" w:sz="2" w:space="0" w:color="auto"/>
              <w:right w:val="single" w:sz="2" w:space="0" w:color="auto"/>
            </w:tcBorders>
            <w:vAlign w:val="center"/>
          </w:tcPr>
          <w:p w14:paraId="7041F493" w14:textId="77777777" w:rsidR="009C7649" w:rsidRPr="00FC1FFF" w:rsidRDefault="009C7649" w:rsidP="00173FC6">
            <w:pPr>
              <w:spacing w:after="0"/>
              <w:jc w:val="center"/>
              <w:rPr>
                <w:b/>
                <w:sz w:val="18"/>
                <w:szCs w:val="18"/>
              </w:rPr>
            </w:pPr>
            <w:bookmarkStart w:id="101" w:name="_Hlk130459667"/>
            <w:bookmarkStart w:id="102" w:name="_Toc20556839"/>
            <w:bookmarkStart w:id="103" w:name="_Toc54512841"/>
            <w:bookmarkStart w:id="104" w:name="_Toc58143782"/>
            <w:bookmarkStart w:id="105" w:name="_Toc85530705"/>
            <w:bookmarkStart w:id="106" w:name="_Toc240539881"/>
            <w:r w:rsidRPr="00FC1FFF">
              <w:rPr>
                <w:b/>
                <w:sz w:val="18"/>
                <w:szCs w:val="18"/>
              </w:rPr>
              <w:t>Test or study &amp; Annex point</w:t>
            </w:r>
          </w:p>
        </w:tc>
        <w:tc>
          <w:tcPr>
            <w:tcW w:w="550" w:type="pct"/>
            <w:tcBorders>
              <w:top w:val="single" w:sz="2" w:space="0" w:color="auto"/>
              <w:left w:val="single" w:sz="2" w:space="0" w:color="auto"/>
              <w:bottom w:val="single" w:sz="2" w:space="0" w:color="auto"/>
              <w:right w:val="single" w:sz="2" w:space="0" w:color="auto"/>
            </w:tcBorders>
            <w:vAlign w:val="center"/>
          </w:tcPr>
          <w:p w14:paraId="2D50AB88" w14:textId="77777777" w:rsidR="009C7649" w:rsidRPr="00FC1FFF" w:rsidRDefault="009C7649" w:rsidP="00173FC6">
            <w:pPr>
              <w:spacing w:after="0"/>
              <w:jc w:val="center"/>
              <w:rPr>
                <w:b/>
                <w:sz w:val="18"/>
                <w:szCs w:val="18"/>
              </w:rPr>
            </w:pPr>
            <w:r w:rsidRPr="00FC1FFF">
              <w:rPr>
                <w:b/>
                <w:sz w:val="18"/>
                <w:szCs w:val="18"/>
              </w:rPr>
              <w:t>Method used / deviations</w:t>
            </w:r>
          </w:p>
        </w:tc>
        <w:tc>
          <w:tcPr>
            <w:tcW w:w="456" w:type="pct"/>
            <w:tcBorders>
              <w:top w:val="single" w:sz="2" w:space="0" w:color="auto"/>
              <w:left w:val="single" w:sz="2" w:space="0" w:color="auto"/>
              <w:bottom w:val="single" w:sz="2" w:space="0" w:color="auto"/>
              <w:right w:val="single" w:sz="2" w:space="0" w:color="auto"/>
            </w:tcBorders>
            <w:vAlign w:val="center"/>
          </w:tcPr>
          <w:p w14:paraId="0AD156A7" w14:textId="77777777" w:rsidR="009C7649" w:rsidRPr="00FC1FFF" w:rsidRDefault="009C7649" w:rsidP="00173FC6">
            <w:pPr>
              <w:spacing w:after="0"/>
              <w:jc w:val="center"/>
              <w:rPr>
                <w:b/>
                <w:sz w:val="18"/>
                <w:szCs w:val="18"/>
              </w:rPr>
            </w:pPr>
            <w:r w:rsidRPr="00FC1FFF">
              <w:rPr>
                <w:b/>
                <w:sz w:val="18"/>
                <w:szCs w:val="18"/>
              </w:rPr>
              <w:t>Test material purity and specification</w:t>
            </w:r>
          </w:p>
        </w:tc>
        <w:tc>
          <w:tcPr>
            <w:tcW w:w="1925" w:type="pct"/>
            <w:tcBorders>
              <w:top w:val="single" w:sz="2" w:space="0" w:color="auto"/>
              <w:left w:val="single" w:sz="2" w:space="0" w:color="auto"/>
              <w:bottom w:val="single" w:sz="2" w:space="0" w:color="auto"/>
              <w:right w:val="single" w:sz="2" w:space="0" w:color="auto"/>
            </w:tcBorders>
            <w:vAlign w:val="center"/>
          </w:tcPr>
          <w:p w14:paraId="1BF5FAC5" w14:textId="77777777" w:rsidR="009C7649" w:rsidRPr="00FC1FFF" w:rsidRDefault="009C7649" w:rsidP="00173FC6">
            <w:pPr>
              <w:spacing w:after="0"/>
              <w:jc w:val="center"/>
              <w:rPr>
                <w:b/>
                <w:sz w:val="18"/>
                <w:szCs w:val="18"/>
              </w:rPr>
            </w:pPr>
            <w:r w:rsidRPr="00FC1FFF">
              <w:rPr>
                <w:b/>
                <w:sz w:val="18"/>
                <w:szCs w:val="18"/>
              </w:rPr>
              <w:t>Findings</w:t>
            </w:r>
          </w:p>
        </w:tc>
        <w:tc>
          <w:tcPr>
            <w:tcW w:w="254" w:type="pct"/>
            <w:tcBorders>
              <w:top w:val="single" w:sz="2" w:space="0" w:color="auto"/>
              <w:left w:val="single" w:sz="2" w:space="0" w:color="auto"/>
              <w:bottom w:val="single" w:sz="2" w:space="0" w:color="auto"/>
              <w:right w:val="single" w:sz="2" w:space="0" w:color="auto"/>
            </w:tcBorders>
            <w:vAlign w:val="center"/>
          </w:tcPr>
          <w:p w14:paraId="46A21096" w14:textId="77777777" w:rsidR="009C7649" w:rsidRPr="00FC1FFF" w:rsidRDefault="009C7649" w:rsidP="00173FC6">
            <w:pPr>
              <w:spacing w:after="0"/>
              <w:jc w:val="center"/>
              <w:rPr>
                <w:b/>
                <w:sz w:val="18"/>
                <w:szCs w:val="18"/>
              </w:rPr>
            </w:pPr>
            <w:r w:rsidRPr="00FC1FFF">
              <w:rPr>
                <w:b/>
                <w:sz w:val="18"/>
                <w:szCs w:val="18"/>
              </w:rPr>
              <w:t>GLP</w:t>
            </w:r>
          </w:p>
          <w:p w14:paraId="52632D19" w14:textId="77777777" w:rsidR="009C7649" w:rsidRPr="00FC1FFF" w:rsidRDefault="009C7649" w:rsidP="00173FC6">
            <w:pPr>
              <w:spacing w:after="0"/>
              <w:jc w:val="center"/>
              <w:rPr>
                <w:b/>
                <w:sz w:val="18"/>
                <w:szCs w:val="18"/>
              </w:rPr>
            </w:pPr>
            <w:r w:rsidRPr="00FC1FFF">
              <w:rPr>
                <w:b/>
                <w:sz w:val="18"/>
                <w:szCs w:val="18"/>
              </w:rPr>
              <w:t>Y/N</w:t>
            </w:r>
          </w:p>
        </w:tc>
        <w:tc>
          <w:tcPr>
            <w:tcW w:w="507" w:type="pct"/>
            <w:tcBorders>
              <w:top w:val="single" w:sz="2" w:space="0" w:color="auto"/>
              <w:left w:val="single" w:sz="2" w:space="0" w:color="auto"/>
              <w:bottom w:val="single" w:sz="2" w:space="0" w:color="auto"/>
              <w:right w:val="single" w:sz="2" w:space="0" w:color="auto"/>
            </w:tcBorders>
            <w:vAlign w:val="center"/>
          </w:tcPr>
          <w:p w14:paraId="41C5F36B" w14:textId="77777777" w:rsidR="009C7649" w:rsidRPr="00FC1FFF" w:rsidRDefault="009C7649" w:rsidP="00173FC6">
            <w:pPr>
              <w:spacing w:after="0"/>
              <w:jc w:val="center"/>
              <w:rPr>
                <w:b/>
                <w:sz w:val="18"/>
                <w:szCs w:val="18"/>
              </w:rPr>
            </w:pPr>
            <w:r w:rsidRPr="00FC1FFF">
              <w:rPr>
                <w:b/>
                <w:sz w:val="18"/>
                <w:szCs w:val="18"/>
              </w:rPr>
              <w:t>Reference</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21839D1" w14:textId="77777777" w:rsidR="009C7649" w:rsidRPr="00FC1FFF" w:rsidRDefault="009C7649" w:rsidP="00173FC6">
            <w:pPr>
              <w:spacing w:after="0"/>
              <w:jc w:val="center"/>
              <w:rPr>
                <w:b/>
                <w:sz w:val="18"/>
                <w:szCs w:val="18"/>
              </w:rPr>
            </w:pPr>
            <w:r w:rsidRPr="00FC1FFF">
              <w:rPr>
                <w:b/>
                <w:sz w:val="18"/>
                <w:szCs w:val="18"/>
              </w:rPr>
              <w:t>Acceptability / comments</w:t>
            </w:r>
          </w:p>
        </w:tc>
      </w:tr>
      <w:tr w:rsidR="004558FB" w:rsidRPr="00FC1FFF" w14:paraId="4D68A8F6" w14:textId="77777777" w:rsidTr="003D6C21">
        <w:tc>
          <w:tcPr>
            <w:tcW w:w="715" w:type="pct"/>
            <w:tcBorders>
              <w:top w:val="single" w:sz="2" w:space="0" w:color="auto"/>
              <w:left w:val="single" w:sz="2" w:space="0" w:color="auto"/>
              <w:bottom w:val="single" w:sz="2" w:space="0" w:color="auto"/>
              <w:right w:val="single" w:sz="2" w:space="0" w:color="auto"/>
            </w:tcBorders>
          </w:tcPr>
          <w:p w14:paraId="7B859943" w14:textId="77777777" w:rsidR="004558FB" w:rsidRPr="005935B2" w:rsidRDefault="004558FB" w:rsidP="004558FB">
            <w:pPr>
              <w:ind w:left="-57" w:rightChars="-57" w:right="-137"/>
              <w:rPr>
                <w:sz w:val="18"/>
                <w:szCs w:val="18"/>
              </w:rPr>
            </w:pPr>
            <w:r w:rsidRPr="005935B2">
              <w:rPr>
                <w:sz w:val="18"/>
                <w:szCs w:val="18"/>
              </w:rPr>
              <w:t>Appearance (colour, odour and physical state)</w:t>
            </w:r>
          </w:p>
          <w:p w14:paraId="4F5597C0" w14:textId="77777777" w:rsidR="004558FB" w:rsidRPr="005935B2" w:rsidRDefault="004558FB" w:rsidP="004558FB">
            <w:pPr>
              <w:ind w:left="-63" w:right="-51"/>
              <w:rPr>
                <w:sz w:val="18"/>
                <w:szCs w:val="18"/>
              </w:rPr>
            </w:pPr>
            <w:r w:rsidRPr="005935B2">
              <w:rPr>
                <w:sz w:val="18"/>
                <w:szCs w:val="18"/>
              </w:rPr>
              <w:t>(IIIM 2.1)</w:t>
            </w:r>
          </w:p>
        </w:tc>
        <w:tc>
          <w:tcPr>
            <w:tcW w:w="550" w:type="pct"/>
            <w:tcBorders>
              <w:top w:val="single" w:sz="2" w:space="0" w:color="auto"/>
              <w:left w:val="single" w:sz="2" w:space="0" w:color="auto"/>
              <w:bottom w:val="single" w:sz="2" w:space="0" w:color="auto"/>
              <w:right w:val="single" w:sz="2" w:space="0" w:color="auto"/>
            </w:tcBorders>
          </w:tcPr>
          <w:p w14:paraId="21AB76B2" w14:textId="3EC5B221" w:rsidR="004558FB" w:rsidRPr="005935B2" w:rsidRDefault="004558FB" w:rsidP="004558FB">
            <w:pPr>
              <w:spacing w:after="0"/>
              <w:rPr>
                <w:sz w:val="18"/>
                <w:szCs w:val="18"/>
              </w:rPr>
            </w:pPr>
            <w:r w:rsidRPr="005935B2">
              <w:rPr>
                <w:sz w:val="18"/>
                <w:szCs w:val="18"/>
                <w:lang w:eastAsia="it-IT"/>
              </w:rPr>
              <w:t>Visual inspection (Munsell colour system)</w:t>
            </w:r>
          </w:p>
        </w:tc>
        <w:tc>
          <w:tcPr>
            <w:tcW w:w="456" w:type="pct"/>
            <w:tcBorders>
              <w:top w:val="single" w:sz="2" w:space="0" w:color="auto"/>
              <w:left w:val="single" w:sz="2" w:space="0" w:color="auto"/>
              <w:bottom w:val="single" w:sz="2" w:space="0" w:color="auto"/>
              <w:right w:val="single" w:sz="2" w:space="0" w:color="auto"/>
            </w:tcBorders>
          </w:tcPr>
          <w:p w14:paraId="49F54B41" w14:textId="74C76BF9" w:rsidR="004558FB" w:rsidRPr="005935B2" w:rsidRDefault="004558FB" w:rsidP="004558FB">
            <w:pPr>
              <w:spacing w:after="0"/>
              <w:rPr>
                <w:sz w:val="18"/>
                <w:szCs w:val="18"/>
                <w:lang w:val="pt-BR"/>
              </w:rPr>
            </w:pPr>
            <w:r w:rsidRPr="005935B2">
              <w:rPr>
                <w:sz w:val="18"/>
                <w:szCs w:val="18"/>
                <w:lang w:eastAsia="it-IT"/>
              </w:rPr>
              <w:t xml:space="preserve">ABG-6431, </w:t>
            </w:r>
            <w:r w:rsidR="00E66559" w:rsidRPr="005935B2">
              <w:rPr>
                <w:sz w:val="18"/>
                <w:szCs w:val="18"/>
                <w:lang w:eastAsia="it-IT"/>
              </w:rPr>
              <w:t>Batch N</w:t>
            </w:r>
            <w:r w:rsidR="00AE3D2F" w:rsidRPr="005935B2">
              <w:rPr>
                <w:sz w:val="18"/>
                <w:szCs w:val="18"/>
                <w:lang w:eastAsia="it-IT"/>
              </w:rPr>
              <w:t>o.</w:t>
            </w:r>
            <w:r w:rsidR="002768A1" w:rsidRPr="005935B2">
              <w:rPr>
                <w:sz w:val="18"/>
                <w:szCs w:val="18"/>
                <w:lang w:eastAsia="it-IT"/>
              </w:rPr>
              <w:t>:</w:t>
            </w:r>
            <w:r w:rsidR="00AE3D2F" w:rsidRPr="005935B2">
              <w:rPr>
                <w:sz w:val="18"/>
                <w:szCs w:val="18"/>
                <w:lang w:eastAsia="it-IT"/>
              </w:rPr>
              <w:t xml:space="preserve"> </w:t>
            </w:r>
            <w:r w:rsidRPr="005935B2">
              <w:rPr>
                <w:sz w:val="18"/>
                <w:szCs w:val="18"/>
                <w:lang w:eastAsia="it-IT"/>
              </w:rPr>
              <w:t>201-933-CF (201-933-CF00)</w:t>
            </w:r>
          </w:p>
        </w:tc>
        <w:tc>
          <w:tcPr>
            <w:tcW w:w="1925" w:type="pct"/>
            <w:tcBorders>
              <w:top w:val="single" w:sz="2" w:space="0" w:color="auto"/>
              <w:left w:val="single" w:sz="2" w:space="0" w:color="auto"/>
              <w:bottom w:val="single" w:sz="2" w:space="0" w:color="auto"/>
              <w:right w:val="single" w:sz="2" w:space="0" w:color="auto"/>
            </w:tcBorders>
          </w:tcPr>
          <w:p w14:paraId="6254C61E" w14:textId="3C5C4044" w:rsidR="004558FB" w:rsidRPr="005935B2" w:rsidRDefault="004558FB" w:rsidP="004558FB">
            <w:pPr>
              <w:spacing w:after="0"/>
              <w:rPr>
                <w:sz w:val="18"/>
                <w:szCs w:val="18"/>
              </w:rPr>
            </w:pPr>
            <w:r w:rsidRPr="005935B2">
              <w:rPr>
                <w:sz w:val="18"/>
                <w:szCs w:val="18"/>
              </w:rPr>
              <w:t>Pale/yellow liquid (Munsell 2.5Y 7/4)</w:t>
            </w:r>
          </w:p>
        </w:tc>
        <w:tc>
          <w:tcPr>
            <w:tcW w:w="254" w:type="pct"/>
            <w:tcBorders>
              <w:top w:val="single" w:sz="2" w:space="0" w:color="auto"/>
              <w:left w:val="single" w:sz="2" w:space="0" w:color="auto"/>
              <w:bottom w:val="single" w:sz="2" w:space="0" w:color="auto"/>
              <w:right w:val="single" w:sz="2" w:space="0" w:color="auto"/>
            </w:tcBorders>
          </w:tcPr>
          <w:p w14:paraId="69414E01" w14:textId="7DA4D181" w:rsidR="004558FB" w:rsidRPr="005935B2" w:rsidRDefault="004558FB" w:rsidP="004558FB">
            <w:pPr>
              <w:spacing w:after="0"/>
              <w:jc w:val="center"/>
              <w:rPr>
                <w:sz w:val="18"/>
                <w:szCs w:val="18"/>
                <w:lang w:val="fr-FR"/>
              </w:rPr>
            </w:pPr>
            <w:r w:rsidRPr="005935B2">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07F02308" w14:textId="699C23F6" w:rsidR="004558FB" w:rsidRPr="005935B2" w:rsidRDefault="004558FB" w:rsidP="004558FB">
            <w:pPr>
              <w:pStyle w:val="NormalDossier"/>
              <w:spacing w:before="0" w:after="0"/>
              <w:rPr>
                <w:sz w:val="18"/>
                <w:szCs w:val="18"/>
              </w:rPr>
            </w:pPr>
            <w:r w:rsidRPr="005935B2">
              <w:rPr>
                <w:sz w:val="18"/>
                <w:szCs w:val="18"/>
              </w:rPr>
              <w:t>Comb</w:t>
            </w:r>
            <w:r w:rsidR="00BB2BAE" w:rsidRPr="005935B2">
              <w:rPr>
                <w:sz w:val="18"/>
                <w:szCs w:val="18"/>
              </w:rPr>
              <w:t>,</w:t>
            </w:r>
            <w:r w:rsidRPr="005935B2">
              <w:rPr>
                <w:sz w:val="18"/>
                <w:szCs w:val="18"/>
              </w:rPr>
              <w:t xml:space="preserve"> A.L. (2012)</w:t>
            </w:r>
          </w:p>
          <w:p w14:paraId="095A65CB" w14:textId="33947B81" w:rsidR="004558FB" w:rsidRPr="005935B2" w:rsidRDefault="004558FB" w:rsidP="004558FB">
            <w:pPr>
              <w:spacing w:after="0"/>
              <w:rPr>
                <w:sz w:val="18"/>
                <w:szCs w:val="18"/>
                <w:lang w:val="en-US"/>
              </w:rPr>
            </w:pPr>
            <w:r w:rsidRPr="005935B2">
              <w:rPr>
                <w:sz w:val="18"/>
                <w:szCs w:val="18"/>
                <w:lang w:val="en-US"/>
              </w:rPr>
              <w:t>ZAB0150</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BFFBFA9" w14:textId="0D88A498" w:rsidR="004558FB" w:rsidRPr="00FC1FFF" w:rsidRDefault="00AC2C46" w:rsidP="004558FB">
            <w:pPr>
              <w:rPr>
                <w:iCs/>
                <w:sz w:val="18"/>
                <w:szCs w:val="18"/>
              </w:rPr>
            </w:pPr>
            <w:r>
              <w:rPr>
                <w:iCs/>
                <w:sz w:val="18"/>
                <w:szCs w:val="18"/>
              </w:rPr>
              <w:t>Accepted</w:t>
            </w:r>
          </w:p>
        </w:tc>
      </w:tr>
      <w:tr w:rsidR="00FC1FFF" w:rsidRPr="00FC1FFF" w14:paraId="1D16DCCF" w14:textId="77777777" w:rsidTr="003D6C21">
        <w:tc>
          <w:tcPr>
            <w:tcW w:w="715" w:type="pct"/>
            <w:tcBorders>
              <w:top w:val="single" w:sz="2" w:space="0" w:color="auto"/>
              <w:left w:val="single" w:sz="2" w:space="0" w:color="auto"/>
              <w:bottom w:val="single" w:sz="2" w:space="0" w:color="auto"/>
              <w:right w:val="single" w:sz="2" w:space="0" w:color="auto"/>
            </w:tcBorders>
          </w:tcPr>
          <w:p w14:paraId="4326B4DE" w14:textId="77777777" w:rsidR="00FC1FFF" w:rsidRPr="00820A24" w:rsidRDefault="1F4C6017" w:rsidP="00FC1FFF">
            <w:pPr>
              <w:ind w:left="-57" w:rightChars="-57" w:right="-137"/>
              <w:rPr>
                <w:sz w:val="18"/>
                <w:szCs w:val="18"/>
              </w:rPr>
            </w:pPr>
            <w:r w:rsidRPr="00820A24">
              <w:rPr>
                <w:sz w:val="18"/>
                <w:szCs w:val="18"/>
              </w:rPr>
              <w:t>Storage stability and shelf-life for MPCP which must contain metabolically active MPCA, include QC data for hazardous contaminants originating from degradation or metabolic production during storage</w:t>
            </w:r>
          </w:p>
          <w:p w14:paraId="3EF577C6" w14:textId="77777777" w:rsidR="00FC1FFF" w:rsidRPr="00820A24" w:rsidRDefault="00FC1FFF" w:rsidP="00FC1FFF">
            <w:pPr>
              <w:ind w:left="-57" w:rightChars="-57" w:right="-137"/>
              <w:rPr>
                <w:sz w:val="18"/>
                <w:szCs w:val="18"/>
              </w:rPr>
            </w:pPr>
            <w:r w:rsidRPr="00820A24">
              <w:rPr>
                <w:sz w:val="18"/>
                <w:szCs w:val="18"/>
              </w:rPr>
              <w:t>(IIIM 2.2)</w:t>
            </w:r>
          </w:p>
        </w:tc>
        <w:tc>
          <w:tcPr>
            <w:tcW w:w="550" w:type="pct"/>
            <w:tcBorders>
              <w:top w:val="single" w:sz="2" w:space="0" w:color="auto"/>
              <w:left w:val="single" w:sz="2" w:space="0" w:color="auto"/>
              <w:bottom w:val="single" w:sz="2" w:space="0" w:color="auto"/>
              <w:right w:val="single" w:sz="2" w:space="0" w:color="auto"/>
            </w:tcBorders>
          </w:tcPr>
          <w:p w14:paraId="226A7894" w14:textId="262A8969" w:rsidR="00FC1FFF" w:rsidRPr="00B06B16" w:rsidRDefault="00E76AEB" w:rsidP="00FC1FFF">
            <w:pPr>
              <w:pStyle w:val="NormalDossier"/>
              <w:spacing w:before="0" w:after="0"/>
              <w:rPr>
                <w:sz w:val="18"/>
                <w:szCs w:val="18"/>
                <w:lang w:eastAsia="it-IT"/>
              </w:rPr>
            </w:pPr>
            <w:r w:rsidRPr="00B06B16">
              <w:rPr>
                <w:sz w:val="18"/>
                <w:szCs w:val="18"/>
                <w:lang w:eastAsia="it-IT"/>
              </w:rPr>
              <w:t>C</w:t>
            </w:r>
            <w:r w:rsidR="00FC1FFF" w:rsidRPr="00B06B16">
              <w:rPr>
                <w:sz w:val="18"/>
                <w:szCs w:val="18"/>
                <w:lang w:eastAsia="it-IT"/>
              </w:rPr>
              <w:t xml:space="preserve">IPAC MT </w:t>
            </w:r>
            <w:r w:rsidRPr="00B06B16">
              <w:rPr>
                <w:sz w:val="18"/>
                <w:szCs w:val="18"/>
                <w:lang w:eastAsia="it-IT"/>
              </w:rPr>
              <w:t>75.3</w:t>
            </w:r>
          </w:p>
          <w:p w14:paraId="69A08022" w14:textId="1F57E740" w:rsidR="00FC1FFF" w:rsidRPr="00B06B16" w:rsidRDefault="00FC1FFF" w:rsidP="00FC1FFF">
            <w:pPr>
              <w:pStyle w:val="NormalDossier"/>
              <w:spacing w:before="0" w:after="0"/>
              <w:rPr>
                <w:sz w:val="18"/>
                <w:szCs w:val="18"/>
                <w:lang w:eastAsia="it-IT"/>
              </w:rPr>
            </w:pPr>
            <w:r w:rsidRPr="00B06B16">
              <w:rPr>
                <w:sz w:val="18"/>
                <w:szCs w:val="18"/>
                <w:lang w:eastAsia="it-IT"/>
              </w:rPr>
              <w:t xml:space="preserve">CIPAC MT </w:t>
            </w:r>
            <w:r w:rsidR="00E76AEB" w:rsidRPr="00B06B16">
              <w:rPr>
                <w:sz w:val="18"/>
                <w:szCs w:val="18"/>
                <w:lang w:eastAsia="it-IT"/>
              </w:rPr>
              <w:t>47.2</w:t>
            </w:r>
          </w:p>
          <w:p w14:paraId="4D60854C" w14:textId="2937BD7D" w:rsidR="00FC1FFF" w:rsidRPr="00B06B16" w:rsidRDefault="00FC1FFF" w:rsidP="00FC1FFF">
            <w:pPr>
              <w:pStyle w:val="NormalDossier"/>
              <w:spacing w:before="0" w:after="0"/>
              <w:rPr>
                <w:sz w:val="18"/>
                <w:szCs w:val="18"/>
                <w:lang w:eastAsia="it-IT"/>
              </w:rPr>
            </w:pPr>
            <w:r w:rsidRPr="00B06B16">
              <w:rPr>
                <w:sz w:val="18"/>
                <w:szCs w:val="18"/>
                <w:lang w:eastAsia="it-IT"/>
              </w:rPr>
              <w:t xml:space="preserve">CIPAC MT </w:t>
            </w:r>
            <w:r w:rsidR="00E76AEB" w:rsidRPr="00B06B16">
              <w:rPr>
                <w:sz w:val="18"/>
                <w:szCs w:val="18"/>
                <w:lang w:eastAsia="it-IT"/>
              </w:rPr>
              <w:t>160</w:t>
            </w:r>
          </w:p>
          <w:p w14:paraId="0AE69280" w14:textId="3133E1D6" w:rsidR="00FC1FFF" w:rsidRPr="00B06B16" w:rsidRDefault="00FC1FFF" w:rsidP="00FC1FFF">
            <w:pPr>
              <w:pStyle w:val="NormalDossier"/>
              <w:spacing w:before="0" w:after="0"/>
              <w:rPr>
                <w:sz w:val="18"/>
                <w:szCs w:val="18"/>
                <w:lang w:eastAsia="it-IT"/>
              </w:rPr>
            </w:pPr>
            <w:r w:rsidRPr="00B06B16">
              <w:rPr>
                <w:sz w:val="18"/>
                <w:szCs w:val="18"/>
                <w:lang w:eastAsia="it-IT"/>
              </w:rPr>
              <w:t>CIPAC MT 1</w:t>
            </w:r>
            <w:r w:rsidR="00E76AEB" w:rsidRPr="00B06B16">
              <w:rPr>
                <w:sz w:val="18"/>
                <w:szCs w:val="18"/>
                <w:lang w:eastAsia="it-IT"/>
              </w:rPr>
              <w:t>61</w:t>
            </w:r>
          </w:p>
          <w:p w14:paraId="4A8EDC77" w14:textId="1787D60F" w:rsidR="00FC1FFF" w:rsidRPr="00B06B16" w:rsidRDefault="00FC1FFF" w:rsidP="00FC1FFF">
            <w:pPr>
              <w:pStyle w:val="NormalDossier"/>
              <w:spacing w:before="0" w:after="0"/>
              <w:rPr>
                <w:sz w:val="18"/>
                <w:szCs w:val="18"/>
                <w:lang w:eastAsia="it-IT"/>
              </w:rPr>
            </w:pPr>
            <w:r w:rsidRPr="00B06B16">
              <w:rPr>
                <w:sz w:val="18"/>
                <w:szCs w:val="18"/>
                <w:lang w:eastAsia="it-IT"/>
              </w:rPr>
              <w:t xml:space="preserve">CIPAC MT </w:t>
            </w:r>
            <w:r w:rsidR="00E76AEB" w:rsidRPr="00B06B16">
              <w:rPr>
                <w:sz w:val="18"/>
                <w:szCs w:val="18"/>
                <w:lang w:eastAsia="it-IT"/>
              </w:rPr>
              <w:t>59.3</w:t>
            </w:r>
          </w:p>
          <w:p w14:paraId="6A00B993" w14:textId="45B59EAD" w:rsidR="00FC1FFF" w:rsidRPr="00B06B16" w:rsidRDefault="00FC1FFF" w:rsidP="00384622">
            <w:pPr>
              <w:pStyle w:val="NormalDossier"/>
              <w:spacing w:before="0" w:after="0"/>
              <w:rPr>
                <w:noProof/>
              </w:rPr>
            </w:pPr>
            <w:r w:rsidRPr="00B06B16">
              <w:rPr>
                <w:sz w:val="18"/>
                <w:szCs w:val="18"/>
                <w:lang w:eastAsia="it-IT"/>
              </w:rPr>
              <w:t>CIPAC MT 1</w:t>
            </w:r>
            <w:r w:rsidR="00E76AEB" w:rsidRPr="00B06B16">
              <w:rPr>
                <w:sz w:val="18"/>
                <w:szCs w:val="18"/>
                <w:lang w:eastAsia="it-IT"/>
              </w:rPr>
              <w:t>48</w:t>
            </w:r>
          </w:p>
        </w:tc>
        <w:tc>
          <w:tcPr>
            <w:tcW w:w="456" w:type="pct"/>
            <w:tcBorders>
              <w:top w:val="single" w:sz="2" w:space="0" w:color="auto"/>
              <w:left w:val="single" w:sz="2" w:space="0" w:color="auto"/>
              <w:bottom w:val="single" w:sz="2" w:space="0" w:color="auto"/>
              <w:right w:val="single" w:sz="2" w:space="0" w:color="auto"/>
            </w:tcBorders>
          </w:tcPr>
          <w:p w14:paraId="38DC23A7" w14:textId="65DF8C4E" w:rsidR="00FC1FFF" w:rsidRPr="00820A24" w:rsidRDefault="00FC1FFF" w:rsidP="00FC1FFF">
            <w:pPr>
              <w:spacing w:after="0"/>
              <w:rPr>
                <w:sz w:val="18"/>
                <w:szCs w:val="18"/>
              </w:rPr>
            </w:pPr>
            <w:r w:rsidRPr="00820A24">
              <w:rPr>
                <w:sz w:val="18"/>
                <w:szCs w:val="18"/>
                <w:lang w:eastAsia="it-IT"/>
              </w:rPr>
              <w:t>ABG-643</w:t>
            </w:r>
            <w:r w:rsidR="00E30850" w:rsidRPr="00820A24">
              <w:rPr>
                <w:sz w:val="18"/>
                <w:szCs w:val="18"/>
                <w:lang w:eastAsia="it-IT"/>
              </w:rPr>
              <w:t>1</w:t>
            </w:r>
            <w:r w:rsidRPr="00820A24">
              <w:rPr>
                <w:sz w:val="18"/>
                <w:szCs w:val="18"/>
                <w:lang w:eastAsia="it-IT"/>
              </w:rPr>
              <w:t xml:space="preserve">, </w:t>
            </w:r>
            <w:r w:rsidR="00E66559" w:rsidRPr="00820A24">
              <w:rPr>
                <w:sz w:val="18"/>
                <w:szCs w:val="18"/>
                <w:lang w:eastAsia="it-IT"/>
              </w:rPr>
              <w:t>Batch N</w:t>
            </w:r>
            <w:r w:rsidR="002768A1" w:rsidRPr="00820A24">
              <w:rPr>
                <w:sz w:val="18"/>
                <w:szCs w:val="18"/>
                <w:lang w:eastAsia="it-IT"/>
              </w:rPr>
              <w:t xml:space="preserve">o.: </w:t>
            </w:r>
            <w:r w:rsidR="00FD48BF" w:rsidRPr="00820A24">
              <w:rPr>
                <w:sz w:val="18"/>
                <w:szCs w:val="18"/>
                <w:lang w:eastAsia="it-IT"/>
              </w:rPr>
              <w:t>201-933-CF</w:t>
            </w:r>
            <w:r w:rsidR="00E76AEB" w:rsidRPr="00820A24">
              <w:rPr>
                <w:sz w:val="18"/>
                <w:szCs w:val="18"/>
                <w:lang w:eastAsia="it-IT"/>
              </w:rPr>
              <w:t xml:space="preserve"> (201-933-CF00)</w:t>
            </w:r>
          </w:p>
        </w:tc>
        <w:tc>
          <w:tcPr>
            <w:tcW w:w="1925" w:type="pct"/>
            <w:tcBorders>
              <w:top w:val="single" w:sz="2" w:space="0" w:color="auto"/>
              <w:left w:val="single" w:sz="2" w:space="0" w:color="auto"/>
              <w:bottom w:val="single" w:sz="2" w:space="0" w:color="auto"/>
              <w:right w:val="single" w:sz="2" w:space="0" w:color="auto"/>
            </w:tcBorders>
          </w:tcPr>
          <w:p w14:paraId="20AF6F74" w14:textId="6D060212" w:rsidR="00E76AEB" w:rsidRPr="00820A24" w:rsidRDefault="00E76AEB" w:rsidP="00E76AEB">
            <w:pPr>
              <w:pStyle w:val="NormalDossier"/>
              <w:spacing w:before="0" w:after="0"/>
              <w:rPr>
                <w:sz w:val="18"/>
                <w:szCs w:val="18"/>
                <w:u w:val="single"/>
                <w:lang w:val="en-US"/>
              </w:rPr>
            </w:pPr>
            <w:r w:rsidRPr="00820A24">
              <w:rPr>
                <w:sz w:val="18"/>
                <w:szCs w:val="18"/>
                <w:u w:val="single"/>
                <w:lang w:val="en-US"/>
              </w:rPr>
              <w:t xml:space="preserve">Biopotency </w:t>
            </w:r>
            <w:r w:rsidRPr="00820A24">
              <w:rPr>
                <w:rFonts w:eastAsiaTheme="minorHAnsi"/>
                <w:sz w:val="18"/>
                <w:szCs w:val="18"/>
                <w:u w:val="single"/>
                <w:lang w:val="en-US"/>
              </w:rPr>
              <w:t xml:space="preserve">to </w:t>
            </w:r>
            <w:proofErr w:type="spellStart"/>
            <w:r w:rsidRPr="00820A24">
              <w:rPr>
                <w:rFonts w:eastAsiaTheme="minorHAnsi"/>
                <w:i/>
                <w:iCs/>
                <w:sz w:val="18"/>
                <w:szCs w:val="18"/>
                <w:u w:val="single"/>
                <w:lang w:val="en-US"/>
              </w:rPr>
              <w:t>Trichoplusia</w:t>
            </w:r>
            <w:proofErr w:type="spellEnd"/>
            <w:r w:rsidRPr="00820A24">
              <w:rPr>
                <w:rFonts w:eastAsiaTheme="minorHAnsi"/>
                <w:i/>
                <w:iCs/>
                <w:sz w:val="18"/>
                <w:szCs w:val="18"/>
                <w:u w:val="single"/>
                <w:lang w:val="en-US"/>
              </w:rPr>
              <w:t xml:space="preserve"> </w:t>
            </w:r>
            <w:proofErr w:type="spellStart"/>
            <w:r w:rsidRPr="00820A24">
              <w:rPr>
                <w:rFonts w:eastAsiaTheme="minorHAnsi"/>
                <w:i/>
                <w:iCs/>
                <w:sz w:val="18"/>
                <w:szCs w:val="18"/>
                <w:u w:val="single"/>
                <w:lang w:val="en-US"/>
              </w:rPr>
              <w:t>ni</w:t>
            </w:r>
            <w:proofErr w:type="spellEnd"/>
            <w:r w:rsidR="002525E4" w:rsidRPr="00820A24">
              <w:rPr>
                <w:rFonts w:eastAsiaTheme="minorHAnsi"/>
                <w:sz w:val="18"/>
                <w:szCs w:val="18"/>
                <w:u w:val="single"/>
                <w:lang w:val="en-US"/>
              </w:rPr>
              <w:t xml:space="preserve"> larvae</w:t>
            </w:r>
          </w:p>
          <w:p w14:paraId="35333B2D" w14:textId="77777777" w:rsidR="00E76AEB" w:rsidRPr="00820A24" w:rsidRDefault="00E76AEB" w:rsidP="00E76AEB">
            <w:pPr>
              <w:pStyle w:val="NormalDossier"/>
              <w:spacing w:before="0" w:after="0"/>
              <w:rPr>
                <w:sz w:val="18"/>
                <w:szCs w:val="18"/>
              </w:rPr>
            </w:pPr>
          </w:p>
          <w:tbl>
            <w:tblPr>
              <w:tblStyle w:val="Tabela-Siatka"/>
              <w:tblW w:w="55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12"/>
              <w:gridCol w:w="768"/>
              <w:gridCol w:w="768"/>
              <w:gridCol w:w="769"/>
              <w:gridCol w:w="769"/>
              <w:gridCol w:w="769"/>
              <w:gridCol w:w="737"/>
              <w:gridCol w:w="33"/>
            </w:tblGrid>
            <w:tr w:rsidR="00A37964" w:rsidRPr="00623D6C" w14:paraId="6EE9F06D" w14:textId="77777777" w:rsidTr="00756236">
              <w:trPr>
                <w:gridAfter w:val="1"/>
                <w:wAfter w:w="33" w:type="dxa"/>
                <w:trHeight w:val="215"/>
                <w:jc w:val="center"/>
              </w:trPr>
              <w:tc>
                <w:tcPr>
                  <w:tcW w:w="912" w:type="dxa"/>
                  <w:vMerge w:val="restart"/>
                  <w:vAlign w:val="center"/>
                </w:tcPr>
                <w:p w14:paraId="3B5D698E" w14:textId="6AFBD215" w:rsidR="00A37964" w:rsidRPr="00623D6C" w:rsidRDefault="00C61CD6" w:rsidP="00A37964">
                  <w:pPr>
                    <w:pStyle w:val="NormalDossier"/>
                    <w:spacing w:before="0" w:after="0"/>
                    <w:jc w:val="center"/>
                    <w:rPr>
                      <w:rFonts w:ascii="Times New Roman" w:hAnsi="Times New Roman" w:cs="Times New Roman"/>
                      <w:sz w:val="18"/>
                      <w:szCs w:val="18"/>
                      <w:lang w:val="en-US"/>
                    </w:rPr>
                  </w:pPr>
                  <w:r w:rsidRPr="00623D6C">
                    <w:rPr>
                      <w:rFonts w:ascii="Times New Roman" w:hAnsi="Times New Roman" w:cs="Times New Roman"/>
                      <w:sz w:val="18"/>
                      <w:szCs w:val="18"/>
                      <w:lang w:val="en-US"/>
                    </w:rPr>
                    <w:t>Storage condition</w:t>
                  </w:r>
                </w:p>
              </w:tc>
              <w:tc>
                <w:tcPr>
                  <w:tcW w:w="4580" w:type="dxa"/>
                  <w:gridSpan w:val="6"/>
                  <w:vAlign w:val="center"/>
                </w:tcPr>
                <w:p w14:paraId="3CA37CCB" w14:textId="77777777" w:rsidR="00A37964" w:rsidRPr="00623D6C" w:rsidRDefault="00C61CD6"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Potency</w:t>
                  </w:r>
                </w:p>
                <w:p w14:paraId="09A736B2" w14:textId="5514414E" w:rsidR="00C61CD6" w:rsidRPr="00623D6C" w:rsidRDefault="00C61CD6"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(C</w:t>
                  </w:r>
                  <w:r w:rsidR="00C91A81" w:rsidRPr="00623D6C">
                    <w:rPr>
                      <w:rFonts w:ascii="Times New Roman" w:hAnsi="Times New Roman" w:cs="Times New Roman"/>
                      <w:sz w:val="18"/>
                      <w:szCs w:val="18"/>
                    </w:rPr>
                    <w:t>LU/mg)</w:t>
                  </w:r>
                </w:p>
              </w:tc>
            </w:tr>
            <w:tr w:rsidR="00D97E30" w:rsidRPr="00820A24" w14:paraId="3A548867" w14:textId="77777777" w:rsidTr="00756236">
              <w:trPr>
                <w:trHeight w:val="249"/>
                <w:jc w:val="center"/>
              </w:trPr>
              <w:tc>
                <w:tcPr>
                  <w:tcW w:w="912" w:type="dxa"/>
                  <w:vMerge/>
                  <w:vAlign w:val="center"/>
                </w:tcPr>
                <w:p w14:paraId="5C0B8029" w14:textId="77777777" w:rsidR="00D97E30" w:rsidRPr="00623D6C" w:rsidRDefault="00D97E30" w:rsidP="00A37964">
                  <w:pPr>
                    <w:pStyle w:val="NormalDossier"/>
                    <w:spacing w:before="0" w:after="0"/>
                    <w:jc w:val="center"/>
                    <w:rPr>
                      <w:rFonts w:ascii="Times New Roman" w:hAnsi="Times New Roman" w:cs="Times New Roman"/>
                      <w:sz w:val="18"/>
                      <w:szCs w:val="18"/>
                    </w:rPr>
                  </w:pPr>
                </w:p>
              </w:tc>
              <w:tc>
                <w:tcPr>
                  <w:tcW w:w="4613" w:type="dxa"/>
                  <w:gridSpan w:val="7"/>
                  <w:vAlign w:val="center"/>
                </w:tcPr>
                <w:p w14:paraId="49576F45" w14:textId="01AD481B" w:rsidR="00D97E30" w:rsidRPr="00623D6C" w:rsidRDefault="00C91A81"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Timepoint (months)</w:t>
                  </w:r>
                </w:p>
              </w:tc>
            </w:tr>
            <w:tr w:rsidR="00A37964" w:rsidRPr="00820A24" w14:paraId="64D27437" w14:textId="77777777" w:rsidTr="00756236">
              <w:trPr>
                <w:trHeight w:val="249"/>
                <w:jc w:val="center"/>
              </w:trPr>
              <w:tc>
                <w:tcPr>
                  <w:tcW w:w="912" w:type="dxa"/>
                  <w:vMerge/>
                  <w:vAlign w:val="center"/>
                </w:tcPr>
                <w:p w14:paraId="1FB9746B" w14:textId="77777777" w:rsidR="00A37964" w:rsidRPr="00623D6C" w:rsidRDefault="00A37964" w:rsidP="00A37964">
                  <w:pPr>
                    <w:pStyle w:val="NormalDossier"/>
                    <w:spacing w:before="0" w:after="0"/>
                    <w:jc w:val="center"/>
                    <w:rPr>
                      <w:rFonts w:ascii="Times New Roman" w:hAnsi="Times New Roman" w:cs="Times New Roman"/>
                      <w:sz w:val="18"/>
                      <w:szCs w:val="18"/>
                    </w:rPr>
                  </w:pPr>
                </w:p>
              </w:tc>
              <w:tc>
                <w:tcPr>
                  <w:tcW w:w="768" w:type="dxa"/>
                  <w:vAlign w:val="center"/>
                </w:tcPr>
                <w:p w14:paraId="4376E169" w14:textId="08DB7E4A" w:rsidR="00A37964" w:rsidRPr="00623D6C" w:rsidRDefault="00C91A81"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Initial</w:t>
                  </w:r>
                </w:p>
              </w:tc>
              <w:tc>
                <w:tcPr>
                  <w:tcW w:w="768" w:type="dxa"/>
                  <w:vAlign w:val="center"/>
                </w:tcPr>
                <w:p w14:paraId="1B6CDD12" w14:textId="7A80B31C" w:rsidR="00A37964" w:rsidRPr="00623D6C" w:rsidRDefault="00C91A81"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3</w:t>
                  </w:r>
                </w:p>
              </w:tc>
              <w:tc>
                <w:tcPr>
                  <w:tcW w:w="769" w:type="dxa"/>
                  <w:vAlign w:val="center"/>
                </w:tcPr>
                <w:p w14:paraId="3A69BB74" w14:textId="69927D5F" w:rsidR="00A37964" w:rsidRPr="00623D6C" w:rsidRDefault="00C91A81"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6</w:t>
                  </w:r>
                </w:p>
              </w:tc>
              <w:tc>
                <w:tcPr>
                  <w:tcW w:w="769" w:type="dxa"/>
                  <w:vAlign w:val="center"/>
                </w:tcPr>
                <w:p w14:paraId="054928A9" w14:textId="3528A694" w:rsidR="00A37964" w:rsidRPr="00623D6C" w:rsidRDefault="00C91A81"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9</w:t>
                  </w:r>
                </w:p>
              </w:tc>
              <w:tc>
                <w:tcPr>
                  <w:tcW w:w="769" w:type="dxa"/>
                  <w:vAlign w:val="center"/>
                </w:tcPr>
                <w:p w14:paraId="62A994DD" w14:textId="79643ABF" w:rsidR="00A37964" w:rsidRPr="00623D6C" w:rsidRDefault="00C91A81"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12</w:t>
                  </w:r>
                </w:p>
              </w:tc>
              <w:tc>
                <w:tcPr>
                  <w:tcW w:w="770" w:type="dxa"/>
                  <w:gridSpan w:val="2"/>
                  <w:vAlign w:val="center"/>
                </w:tcPr>
                <w:p w14:paraId="1EC0C857" w14:textId="324CEDBA" w:rsidR="00A37964" w:rsidRPr="00623D6C" w:rsidRDefault="00C91A81"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15</w:t>
                  </w:r>
                </w:p>
              </w:tc>
            </w:tr>
            <w:tr w:rsidR="00611C0B" w:rsidRPr="00820A24" w14:paraId="7AED0E96" w14:textId="77777777" w:rsidTr="00756236">
              <w:trPr>
                <w:trHeight w:val="448"/>
                <w:jc w:val="center"/>
              </w:trPr>
              <w:tc>
                <w:tcPr>
                  <w:tcW w:w="912" w:type="dxa"/>
                  <w:vAlign w:val="center"/>
                </w:tcPr>
                <w:p w14:paraId="78C14E2C" w14:textId="7E8E5012" w:rsidR="00611C0B" w:rsidRPr="00623D6C" w:rsidRDefault="00611C0B"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Frozen</w:t>
                  </w:r>
                </w:p>
              </w:tc>
              <w:tc>
                <w:tcPr>
                  <w:tcW w:w="768" w:type="dxa"/>
                  <w:vMerge w:val="restart"/>
                  <w:vAlign w:val="center"/>
                </w:tcPr>
                <w:p w14:paraId="6D686E64" w14:textId="3333CCD6" w:rsidR="00611C0B" w:rsidRPr="00623D6C" w:rsidRDefault="00611C0B" w:rsidP="00611C0B">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2482</w:t>
                  </w:r>
                </w:p>
              </w:tc>
              <w:tc>
                <w:tcPr>
                  <w:tcW w:w="768" w:type="dxa"/>
                  <w:vAlign w:val="center"/>
                </w:tcPr>
                <w:p w14:paraId="13C7E60C" w14:textId="1A76AB88" w:rsidR="00611C0B" w:rsidRPr="00623D6C" w:rsidRDefault="00611C0B"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23194</w:t>
                  </w:r>
                </w:p>
              </w:tc>
              <w:tc>
                <w:tcPr>
                  <w:tcW w:w="769" w:type="dxa"/>
                  <w:vAlign w:val="center"/>
                </w:tcPr>
                <w:p w14:paraId="76D1183F" w14:textId="468AB86C" w:rsidR="00611C0B" w:rsidRPr="00623D6C" w:rsidRDefault="000274FD"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27202</w:t>
                  </w:r>
                </w:p>
              </w:tc>
              <w:tc>
                <w:tcPr>
                  <w:tcW w:w="769" w:type="dxa"/>
                  <w:vAlign w:val="center"/>
                </w:tcPr>
                <w:p w14:paraId="4E9C2A70" w14:textId="13FF4E0A" w:rsidR="00611C0B" w:rsidRPr="00623D6C" w:rsidRDefault="009C71C4"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23207</w:t>
                  </w:r>
                </w:p>
              </w:tc>
              <w:tc>
                <w:tcPr>
                  <w:tcW w:w="769" w:type="dxa"/>
                  <w:vAlign w:val="center"/>
                </w:tcPr>
                <w:p w14:paraId="5814E6C6" w14:textId="643A9BB4" w:rsidR="00611C0B" w:rsidRPr="00623D6C" w:rsidRDefault="009C71C4"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22409</w:t>
                  </w:r>
                </w:p>
              </w:tc>
              <w:tc>
                <w:tcPr>
                  <w:tcW w:w="770" w:type="dxa"/>
                  <w:gridSpan w:val="2"/>
                  <w:vAlign w:val="center"/>
                </w:tcPr>
                <w:p w14:paraId="34E61CD6" w14:textId="354F878A" w:rsidR="00611C0B" w:rsidRPr="00623D6C" w:rsidRDefault="009C71C4" w:rsidP="00A37964">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24078</w:t>
                  </w:r>
                </w:p>
              </w:tc>
            </w:tr>
            <w:tr w:rsidR="000274FD" w:rsidRPr="00820A24" w14:paraId="59DD5C9B" w14:textId="77777777" w:rsidTr="00756236">
              <w:trPr>
                <w:trHeight w:val="465"/>
                <w:jc w:val="center"/>
              </w:trPr>
              <w:tc>
                <w:tcPr>
                  <w:tcW w:w="912" w:type="dxa"/>
                  <w:vAlign w:val="center"/>
                </w:tcPr>
                <w:p w14:paraId="73559051" w14:textId="5AD644FF" w:rsidR="000274FD" w:rsidRPr="00623D6C" w:rsidRDefault="000274FD" w:rsidP="000274FD">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15°C</w:t>
                  </w:r>
                </w:p>
              </w:tc>
              <w:tc>
                <w:tcPr>
                  <w:tcW w:w="768" w:type="dxa"/>
                  <w:vMerge/>
                  <w:vAlign w:val="center"/>
                </w:tcPr>
                <w:p w14:paraId="5E735C6E" w14:textId="1195D991" w:rsidR="000274FD" w:rsidRPr="00623D6C" w:rsidRDefault="000274FD" w:rsidP="000274FD">
                  <w:pPr>
                    <w:pStyle w:val="NormalDossier"/>
                    <w:spacing w:before="0" w:after="0"/>
                    <w:jc w:val="center"/>
                    <w:rPr>
                      <w:rFonts w:ascii="Times New Roman" w:hAnsi="Times New Roman" w:cs="Times New Roman"/>
                      <w:sz w:val="18"/>
                      <w:szCs w:val="18"/>
                    </w:rPr>
                  </w:pPr>
                </w:p>
              </w:tc>
              <w:tc>
                <w:tcPr>
                  <w:tcW w:w="768" w:type="dxa"/>
                  <w:vAlign w:val="center"/>
                </w:tcPr>
                <w:p w14:paraId="574A40FE" w14:textId="3ECA52E6" w:rsidR="000274FD" w:rsidRPr="00623D6C" w:rsidRDefault="000274FD" w:rsidP="000274FD">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22254</w:t>
                  </w:r>
                </w:p>
              </w:tc>
              <w:tc>
                <w:tcPr>
                  <w:tcW w:w="769" w:type="dxa"/>
                  <w:vAlign w:val="center"/>
                </w:tcPr>
                <w:p w14:paraId="56AC41B7" w14:textId="16D2CB74" w:rsidR="000274FD" w:rsidRPr="00623D6C" w:rsidRDefault="000274FD" w:rsidP="000274FD">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lang w:val="en-US"/>
                    </w:rPr>
                    <w:t>25529</w:t>
                  </w:r>
                </w:p>
              </w:tc>
              <w:tc>
                <w:tcPr>
                  <w:tcW w:w="769" w:type="dxa"/>
                  <w:vAlign w:val="center"/>
                </w:tcPr>
                <w:p w14:paraId="2961E379" w14:textId="2FD3E208" w:rsidR="000274FD" w:rsidRPr="00623D6C" w:rsidRDefault="000274FD" w:rsidP="000274FD">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lang w:val="en-US"/>
                    </w:rPr>
                    <w:t>21732</w:t>
                  </w:r>
                </w:p>
              </w:tc>
              <w:tc>
                <w:tcPr>
                  <w:tcW w:w="769" w:type="dxa"/>
                  <w:vAlign w:val="center"/>
                </w:tcPr>
                <w:p w14:paraId="2B605234" w14:textId="6E930BEB" w:rsidR="000274FD" w:rsidRPr="00623D6C" w:rsidRDefault="000274FD" w:rsidP="000274FD">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lang w:val="en-US"/>
                    </w:rPr>
                    <w:t>19151</w:t>
                  </w:r>
                </w:p>
              </w:tc>
              <w:tc>
                <w:tcPr>
                  <w:tcW w:w="770" w:type="dxa"/>
                  <w:gridSpan w:val="2"/>
                  <w:vAlign w:val="center"/>
                </w:tcPr>
                <w:p w14:paraId="293E660A" w14:textId="1A3D2D5C" w:rsidR="000274FD" w:rsidRPr="00623D6C" w:rsidRDefault="000274FD" w:rsidP="000274FD">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lang w:val="en-US"/>
                    </w:rPr>
                    <w:t>20818</w:t>
                  </w:r>
                </w:p>
              </w:tc>
            </w:tr>
            <w:tr w:rsidR="000274FD" w:rsidRPr="00820A24" w14:paraId="7CF97720" w14:textId="77777777" w:rsidTr="00756236">
              <w:trPr>
                <w:trHeight w:val="465"/>
                <w:jc w:val="center"/>
              </w:trPr>
              <w:tc>
                <w:tcPr>
                  <w:tcW w:w="912" w:type="dxa"/>
                  <w:vAlign w:val="center"/>
                </w:tcPr>
                <w:p w14:paraId="7267E793" w14:textId="7DAF36F3" w:rsidR="000274FD" w:rsidRPr="00623D6C" w:rsidRDefault="000274FD" w:rsidP="000274FD">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20°C</w:t>
                  </w:r>
                </w:p>
              </w:tc>
              <w:tc>
                <w:tcPr>
                  <w:tcW w:w="768" w:type="dxa"/>
                  <w:vMerge/>
                  <w:vAlign w:val="center"/>
                </w:tcPr>
                <w:p w14:paraId="172BF947" w14:textId="519C8B7E" w:rsidR="000274FD" w:rsidRPr="00623D6C" w:rsidRDefault="000274FD" w:rsidP="000274FD">
                  <w:pPr>
                    <w:pStyle w:val="NormalDossier"/>
                    <w:spacing w:before="0" w:after="0"/>
                    <w:jc w:val="center"/>
                    <w:rPr>
                      <w:rFonts w:ascii="Times New Roman" w:hAnsi="Times New Roman" w:cs="Times New Roman"/>
                      <w:sz w:val="18"/>
                      <w:szCs w:val="18"/>
                    </w:rPr>
                  </w:pPr>
                </w:p>
              </w:tc>
              <w:tc>
                <w:tcPr>
                  <w:tcW w:w="768" w:type="dxa"/>
                  <w:vAlign w:val="center"/>
                </w:tcPr>
                <w:p w14:paraId="0D06CA79" w14:textId="3686B42B" w:rsidR="000274FD" w:rsidRPr="00623D6C" w:rsidRDefault="000274FD" w:rsidP="000274FD">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rPr>
                    <w:t>21785</w:t>
                  </w:r>
                </w:p>
              </w:tc>
              <w:tc>
                <w:tcPr>
                  <w:tcW w:w="769" w:type="dxa"/>
                  <w:vAlign w:val="center"/>
                </w:tcPr>
                <w:p w14:paraId="589247D7" w14:textId="3801E6FB" w:rsidR="000274FD" w:rsidRPr="00623D6C" w:rsidRDefault="000274FD" w:rsidP="000274FD">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lang w:val="en-US"/>
                    </w:rPr>
                    <w:t>22870</w:t>
                  </w:r>
                </w:p>
              </w:tc>
              <w:tc>
                <w:tcPr>
                  <w:tcW w:w="769" w:type="dxa"/>
                  <w:vAlign w:val="center"/>
                </w:tcPr>
                <w:p w14:paraId="7EDAF2AC" w14:textId="3C070CBE" w:rsidR="000274FD" w:rsidRPr="00623D6C" w:rsidRDefault="000274FD" w:rsidP="000274FD">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lang w:val="en-US"/>
                    </w:rPr>
                    <w:t>19967</w:t>
                  </w:r>
                </w:p>
              </w:tc>
              <w:tc>
                <w:tcPr>
                  <w:tcW w:w="769" w:type="dxa"/>
                  <w:vAlign w:val="center"/>
                </w:tcPr>
                <w:p w14:paraId="309C9C15" w14:textId="75809B87" w:rsidR="000274FD" w:rsidRPr="00623D6C" w:rsidRDefault="000274FD" w:rsidP="000274FD">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lang w:val="en-US"/>
                    </w:rPr>
                    <w:t>17141</w:t>
                  </w:r>
                </w:p>
              </w:tc>
              <w:tc>
                <w:tcPr>
                  <w:tcW w:w="770" w:type="dxa"/>
                  <w:gridSpan w:val="2"/>
                  <w:vAlign w:val="center"/>
                </w:tcPr>
                <w:p w14:paraId="031CA52E" w14:textId="61DB8752" w:rsidR="000274FD" w:rsidRPr="00623D6C" w:rsidRDefault="000274FD" w:rsidP="000274FD">
                  <w:pPr>
                    <w:pStyle w:val="NormalDossier"/>
                    <w:spacing w:before="0" w:after="0"/>
                    <w:jc w:val="center"/>
                    <w:rPr>
                      <w:rFonts w:ascii="Times New Roman" w:hAnsi="Times New Roman" w:cs="Times New Roman"/>
                      <w:sz w:val="18"/>
                      <w:szCs w:val="18"/>
                    </w:rPr>
                  </w:pPr>
                  <w:r w:rsidRPr="00623D6C">
                    <w:rPr>
                      <w:rFonts w:ascii="Times New Roman" w:hAnsi="Times New Roman" w:cs="Times New Roman"/>
                      <w:sz w:val="18"/>
                      <w:szCs w:val="18"/>
                      <w:lang w:val="en-US"/>
                    </w:rPr>
                    <w:t>15220</w:t>
                  </w:r>
                </w:p>
              </w:tc>
            </w:tr>
          </w:tbl>
          <w:p w14:paraId="7AEE63BB" w14:textId="77777777" w:rsidR="00AF260C" w:rsidRPr="00820A24" w:rsidRDefault="00AF260C" w:rsidP="00E76AEB">
            <w:pPr>
              <w:pStyle w:val="NormalDossier"/>
              <w:spacing w:before="0" w:after="0"/>
              <w:rPr>
                <w:sz w:val="18"/>
                <w:szCs w:val="18"/>
              </w:rPr>
            </w:pPr>
          </w:p>
          <w:p w14:paraId="37D9DFE1" w14:textId="77777777" w:rsidR="00AF260C" w:rsidRPr="00820A24" w:rsidRDefault="00AF260C" w:rsidP="00E76AEB">
            <w:pPr>
              <w:pStyle w:val="NormalDossier"/>
              <w:spacing w:before="0" w:after="0"/>
              <w:rPr>
                <w:sz w:val="18"/>
                <w:szCs w:val="18"/>
              </w:rPr>
            </w:pPr>
          </w:p>
          <w:p w14:paraId="0971FA61" w14:textId="77777777" w:rsidR="00E76AEB" w:rsidRDefault="00E76AEB" w:rsidP="00E76AEB">
            <w:pPr>
              <w:pStyle w:val="NormalDossier"/>
              <w:spacing w:before="0" w:after="0"/>
              <w:rPr>
                <w:sz w:val="18"/>
                <w:szCs w:val="18"/>
                <w:u w:val="single"/>
              </w:rPr>
            </w:pPr>
            <w:r w:rsidRPr="00820A24">
              <w:rPr>
                <w:sz w:val="18"/>
                <w:szCs w:val="18"/>
                <w:u w:val="single"/>
              </w:rPr>
              <w:t>Microbial Assessment</w:t>
            </w:r>
          </w:p>
          <w:p w14:paraId="56858469" w14:textId="77777777" w:rsidR="00774E5C" w:rsidRPr="00820A24" w:rsidRDefault="00774E5C" w:rsidP="00E76AEB">
            <w:pPr>
              <w:pStyle w:val="NormalDossier"/>
              <w:spacing w:before="0" w:after="0"/>
              <w:rPr>
                <w:sz w:val="18"/>
                <w:szCs w:val="18"/>
                <w:u w:val="single"/>
              </w:rPr>
            </w:pPr>
          </w:p>
          <w:tbl>
            <w:tblPr>
              <w:tblStyle w:val="Tabela-Siatka"/>
              <w:tblW w:w="5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01"/>
              <w:gridCol w:w="1301"/>
              <w:gridCol w:w="1301"/>
              <w:gridCol w:w="1304"/>
            </w:tblGrid>
            <w:tr w:rsidR="00E76AEB" w:rsidRPr="00820A24" w14:paraId="139B4D04" w14:textId="77777777" w:rsidTr="00756236">
              <w:trPr>
                <w:trHeight w:val="248"/>
              </w:trPr>
              <w:tc>
                <w:tcPr>
                  <w:tcW w:w="1301" w:type="dxa"/>
                  <w:vMerge w:val="restart"/>
                  <w:vAlign w:val="center"/>
                </w:tcPr>
                <w:p w14:paraId="749F0439"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rPr>
                    <w:t>Test</w:t>
                  </w:r>
                </w:p>
              </w:tc>
              <w:tc>
                <w:tcPr>
                  <w:tcW w:w="3906" w:type="dxa"/>
                  <w:gridSpan w:val="3"/>
                  <w:vAlign w:val="center"/>
                </w:tcPr>
                <w:p w14:paraId="1371E643"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rPr>
                    <w:t>CFU/g</w:t>
                  </w:r>
                </w:p>
              </w:tc>
            </w:tr>
            <w:tr w:rsidR="00E76AEB" w:rsidRPr="00820A24" w14:paraId="2F40CFFF" w14:textId="77777777" w:rsidTr="00756236">
              <w:trPr>
                <w:trHeight w:val="286"/>
              </w:trPr>
              <w:tc>
                <w:tcPr>
                  <w:tcW w:w="1301" w:type="dxa"/>
                  <w:vMerge/>
                  <w:vAlign w:val="center"/>
                </w:tcPr>
                <w:p w14:paraId="47E66087" w14:textId="77777777" w:rsidR="00E76AEB" w:rsidRPr="00820A24" w:rsidRDefault="00E76AEB" w:rsidP="00E76AEB">
                  <w:pPr>
                    <w:pStyle w:val="NormalDossier"/>
                    <w:spacing w:before="0" w:after="0"/>
                    <w:jc w:val="center"/>
                    <w:rPr>
                      <w:rFonts w:ascii="Times New Roman" w:hAnsi="Times New Roman" w:cs="Times New Roman"/>
                      <w:sz w:val="18"/>
                      <w:szCs w:val="18"/>
                    </w:rPr>
                  </w:pPr>
                </w:p>
              </w:tc>
              <w:tc>
                <w:tcPr>
                  <w:tcW w:w="1301" w:type="dxa"/>
                  <w:vAlign w:val="center"/>
                </w:tcPr>
                <w:p w14:paraId="6C11FF38"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rPr>
                    <w:t>Initial</w:t>
                  </w:r>
                </w:p>
              </w:tc>
              <w:tc>
                <w:tcPr>
                  <w:tcW w:w="1301" w:type="dxa"/>
                  <w:vAlign w:val="center"/>
                </w:tcPr>
                <w:p w14:paraId="097901EE"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rPr>
                    <w:t>15 months at 15</w:t>
                  </w:r>
                  <m:oMath>
                    <m:r>
                      <w:rPr>
                        <w:rFonts w:ascii="Cambria Math" w:hAnsi="Cambria Math" w:cs="Times New Roman"/>
                        <w:sz w:val="18"/>
                        <w:szCs w:val="18"/>
                      </w:rPr>
                      <m:t>°</m:t>
                    </m:r>
                  </m:oMath>
                  <w:r w:rsidRPr="00820A24">
                    <w:rPr>
                      <w:rFonts w:ascii="Times New Roman" w:hAnsi="Times New Roman" w:cs="Times New Roman"/>
                      <w:sz w:val="18"/>
                      <w:szCs w:val="18"/>
                    </w:rPr>
                    <w:t>C</w:t>
                  </w:r>
                </w:p>
              </w:tc>
              <w:tc>
                <w:tcPr>
                  <w:tcW w:w="1303" w:type="dxa"/>
                  <w:vAlign w:val="center"/>
                </w:tcPr>
                <w:p w14:paraId="024BC13C"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rPr>
                    <w:t>15 months at 20</w:t>
                  </w:r>
                  <m:oMath>
                    <m:r>
                      <w:rPr>
                        <w:rFonts w:ascii="Cambria Math" w:hAnsi="Cambria Math" w:cs="Times New Roman"/>
                        <w:sz w:val="18"/>
                        <w:szCs w:val="18"/>
                      </w:rPr>
                      <m:t>°</m:t>
                    </m:r>
                  </m:oMath>
                  <w:r w:rsidRPr="00820A24">
                    <w:rPr>
                      <w:rFonts w:ascii="Times New Roman" w:hAnsi="Times New Roman" w:cs="Times New Roman"/>
                      <w:sz w:val="18"/>
                      <w:szCs w:val="18"/>
                    </w:rPr>
                    <w:t>C</w:t>
                  </w:r>
                </w:p>
              </w:tc>
            </w:tr>
            <w:tr w:rsidR="00E76AEB" w:rsidRPr="00820A24" w14:paraId="232444BA" w14:textId="77777777" w:rsidTr="00756236">
              <w:trPr>
                <w:trHeight w:val="268"/>
              </w:trPr>
              <w:tc>
                <w:tcPr>
                  <w:tcW w:w="1301" w:type="dxa"/>
                  <w:vAlign w:val="center"/>
                </w:tcPr>
                <w:p w14:paraId="64784221"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lang w:val="en-US"/>
                    </w:rPr>
                    <w:t>Bacterial contamination</w:t>
                  </w:r>
                </w:p>
              </w:tc>
              <w:tc>
                <w:tcPr>
                  <w:tcW w:w="1301" w:type="dxa"/>
                  <w:vAlign w:val="center"/>
                </w:tcPr>
                <w:p w14:paraId="748DCA52"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rPr>
                    <w:t>100</w:t>
                  </w:r>
                </w:p>
              </w:tc>
              <w:tc>
                <w:tcPr>
                  <w:tcW w:w="1301" w:type="dxa"/>
                  <w:vAlign w:val="center"/>
                </w:tcPr>
                <w:p w14:paraId="7E979FED"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rPr>
                    <w:t>&lt;10</w:t>
                  </w:r>
                </w:p>
              </w:tc>
              <w:tc>
                <w:tcPr>
                  <w:tcW w:w="1303" w:type="dxa"/>
                  <w:vAlign w:val="center"/>
                </w:tcPr>
                <w:p w14:paraId="19DF35EB"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rPr>
                    <w:t>&lt;10</w:t>
                  </w:r>
                </w:p>
              </w:tc>
            </w:tr>
            <w:tr w:rsidR="00E76AEB" w:rsidRPr="00820A24" w14:paraId="4128ADD6" w14:textId="77777777" w:rsidTr="00756236">
              <w:trPr>
                <w:trHeight w:val="248"/>
              </w:trPr>
              <w:tc>
                <w:tcPr>
                  <w:tcW w:w="1301" w:type="dxa"/>
                  <w:vAlign w:val="center"/>
                </w:tcPr>
                <w:p w14:paraId="416D4A91"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lang w:val="en-US"/>
                    </w:rPr>
                    <w:t>Fungal contamination</w:t>
                  </w:r>
                </w:p>
              </w:tc>
              <w:tc>
                <w:tcPr>
                  <w:tcW w:w="1301" w:type="dxa"/>
                  <w:vAlign w:val="center"/>
                </w:tcPr>
                <w:p w14:paraId="18D282F5"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rPr>
                    <w:t>&lt;10</w:t>
                  </w:r>
                </w:p>
              </w:tc>
              <w:tc>
                <w:tcPr>
                  <w:tcW w:w="1301" w:type="dxa"/>
                  <w:vAlign w:val="center"/>
                </w:tcPr>
                <w:p w14:paraId="5EF6A228"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rPr>
                    <w:t>&lt;10</w:t>
                  </w:r>
                </w:p>
              </w:tc>
              <w:tc>
                <w:tcPr>
                  <w:tcW w:w="1303" w:type="dxa"/>
                  <w:vAlign w:val="center"/>
                </w:tcPr>
                <w:p w14:paraId="36B7B85E" w14:textId="77777777" w:rsidR="00E76AEB" w:rsidRPr="00820A24" w:rsidRDefault="00E76AEB" w:rsidP="00E76AEB">
                  <w:pPr>
                    <w:pStyle w:val="NormalDossier"/>
                    <w:spacing w:before="0" w:after="0"/>
                    <w:jc w:val="center"/>
                    <w:rPr>
                      <w:rFonts w:ascii="Times New Roman" w:hAnsi="Times New Roman" w:cs="Times New Roman"/>
                      <w:sz w:val="18"/>
                      <w:szCs w:val="18"/>
                    </w:rPr>
                  </w:pPr>
                  <w:r w:rsidRPr="00820A24">
                    <w:rPr>
                      <w:rFonts w:ascii="Times New Roman" w:hAnsi="Times New Roman" w:cs="Times New Roman"/>
                      <w:sz w:val="18"/>
                      <w:szCs w:val="18"/>
                    </w:rPr>
                    <w:t>&lt;10</w:t>
                  </w:r>
                </w:p>
              </w:tc>
            </w:tr>
          </w:tbl>
          <w:p w14:paraId="1A74F64A" w14:textId="77777777" w:rsidR="000D3541" w:rsidRDefault="000D3541" w:rsidP="00E76AEB">
            <w:pPr>
              <w:pStyle w:val="NormalDossier"/>
              <w:spacing w:before="0" w:after="0"/>
              <w:rPr>
                <w:sz w:val="18"/>
                <w:szCs w:val="18"/>
              </w:rPr>
            </w:pPr>
          </w:p>
          <w:p w14:paraId="38DD516E" w14:textId="77777777" w:rsidR="00774E5C" w:rsidRPr="00820A24" w:rsidRDefault="00774E5C" w:rsidP="00E76AEB">
            <w:pPr>
              <w:pStyle w:val="NormalDossier"/>
              <w:spacing w:before="0" w:after="0"/>
              <w:rPr>
                <w:sz w:val="18"/>
                <w:szCs w:val="18"/>
              </w:rPr>
            </w:pPr>
          </w:p>
          <w:p w14:paraId="010C0219" w14:textId="77777777" w:rsidR="000D3541" w:rsidRPr="00820A24" w:rsidRDefault="000D3541" w:rsidP="00774E5C">
            <w:pPr>
              <w:pStyle w:val="NormalDossier"/>
              <w:keepNext/>
              <w:keepLines/>
              <w:suppressAutoHyphens/>
              <w:spacing w:before="0" w:after="0"/>
              <w:rPr>
                <w:sz w:val="18"/>
                <w:szCs w:val="18"/>
                <w:u w:val="single"/>
              </w:rPr>
            </w:pPr>
            <w:r w:rsidRPr="00820A24">
              <w:rPr>
                <w:sz w:val="18"/>
                <w:szCs w:val="18"/>
                <w:u w:val="single"/>
              </w:rPr>
              <w:lastRenderedPageBreak/>
              <w:t>Bacterial Pathogens</w:t>
            </w:r>
          </w:p>
          <w:p w14:paraId="50A1D3B7" w14:textId="60F610CC" w:rsidR="00E76AEB" w:rsidRPr="00820A24" w:rsidRDefault="000D3541" w:rsidP="00E76AEB">
            <w:pPr>
              <w:pStyle w:val="NormalDossier"/>
              <w:spacing w:before="0" w:after="0"/>
              <w:rPr>
                <w:sz w:val="18"/>
                <w:szCs w:val="18"/>
              </w:rPr>
            </w:pPr>
            <w:r w:rsidRPr="00820A24">
              <w:rPr>
                <w:i/>
                <w:iCs/>
                <w:sz w:val="18"/>
                <w:szCs w:val="18"/>
                <w:lang w:val="en-US" w:eastAsia="fr-BE"/>
              </w:rPr>
              <w:t>Escherichia coli</w:t>
            </w:r>
            <w:r w:rsidRPr="00820A24">
              <w:rPr>
                <w:sz w:val="18"/>
                <w:szCs w:val="18"/>
                <w:lang w:val="en-US" w:eastAsia="fr-BE"/>
              </w:rPr>
              <w:t xml:space="preserve">, </w:t>
            </w:r>
            <w:r w:rsidRPr="00820A24">
              <w:rPr>
                <w:i/>
                <w:iCs/>
                <w:sz w:val="18"/>
                <w:szCs w:val="18"/>
                <w:lang w:val="en-US" w:eastAsia="fr-BE"/>
              </w:rPr>
              <w:t xml:space="preserve">Salmonella, Pseudomonas aeruginosa </w:t>
            </w:r>
            <w:r w:rsidRPr="00820A24">
              <w:rPr>
                <w:sz w:val="18"/>
                <w:szCs w:val="18"/>
                <w:lang w:val="en-US" w:eastAsia="fr-BE"/>
              </w:rPr>
              <w:t xml:space="preserve">and </w:t>
            </w:r>
            <w:r w:rsidRPr="00820A24">
              <w:rPr>
                <w:i/>
                <w:iCs/>
                <w:sz w:val="18"/>
                <w:szCs w:val="18"/>
                <w:lang w:val="en-US" w:eastAsia="fr-BE"/>
              </w:rPr>
              <w:t xml:space="preserve">Staphylococcus aureus </w:t>
            </w:r>
            <w:r w:rsidRPr="00820A24">
              <w:rPr>
                <w:sz w:val="18"/>
                <w:szCs w:val="18"/>
                <w:lang w:val="en-US" w:eastAsia="fr-BE"/>
              </w:rPr>
              <w:t>were not detected</w:t>
            </w:r>
            <w:r w:rsidRPr="00820A24">
              <w:rPr>
                <w:i/>
                <w:iCs/>
                <w:sz w:val="18"/>
                <w:szCs w:val="18"/>
                <w:lang w:val="en-US" w:eastAsia="fr-BE"/>
              </w:rPr>
              <w:t xml:space="preserve"> </w:t>
            </w:r>
            <w:r w:rsidR="00E76AEB" w:rsidRPr="00820A24">
              <w:rPr>
                <w:sz w:val="18"/>
                <w:szCs w:val="18"/>
              </w:rPr>
              <w:t>in the test substance samples at each time point.</w:t>
            </w:r>
          </w:p>
          <w:p w14:paraId="6B43FFAD" w14:textId="77777777" w:rsidR="00E76AEB" w:rsidRPr="00820A24" w:rsidRDefault="00E76AEB" w:rsidP="00E76AEB">
            <w:pPr>
              <w:pStyle w:val="NormalDossier"/>
              <w:spacing w:before="0" w:after="0"/>
              <w:rPr>
                <w:sz w:val="18"/>
                <w:szCs w:val="18"/>
              </w:rPr>
            </w:pPr>
          </w:p>
          <w:p w14:paraId="2AB474C7" w14:textId="77777777" w:rsidR="00E76AEB" w:rsidRPr="00820A24" w:rsidRDefault="00E76AEB" w:rsidP="00E76AEB">
            <w:pPr>
              <w:spacing w:after="0"/>
              <w:rPr>
                <w:sz w:val="18"/>
                <w:szCs w:val="18"/>
                <w:u w:val="single"/>
              </w:rPr>
            </w:pPr>
            <w:r w:rsidRPr="00820A24">
              <w:rPr>
                <w:sz w:val="18"/>
                <w:szCs w:val="18"/>
                <w:u w:val="single"/>
              </w:rPr>
              <w:t>Appearance (colour and physical state)</w:t>
            </w:r>
          </w:p>
          <w:p w14:paraId="67F0C38B" w14:textId="14728D43" w:rsidR="00E76AEB" w:rsidRPr="00820A24" w:rsidRDefault="00E76AEB" w:rsidP="00E76AEB">
            <w:pPr>
              <w:pStyle w:val="NormalDossier"/>
              <w:spacing w:before="0" w:after="0"/>
              <w:rPr>
                <w:sz w:val="18"/>
                <w:szCs w:val="18"/>
              </w:rPr>
            </w:pPr>
            <w:r w:rsidRPr="00820A24">
              <w:rPr>
                <w:sz w:val="18"/>
                <w:szCs w:val="18"/>
              </w:rPr>
              <w:t>Before storage: Pale/yellow liquid (Munsell 2.5Y 7/4)</w:t>
            </w:r>
          </w:p>
          <w:p w14:paraId="1A8A8FC1" w14:textId="35ECC7AC" w:rsidR="00E76AEB" w:rsidRPr="00820A24" w:rsidRDefault="00E76AEB" w:rsidP="00E76AEB">
            <w:pPr>
              <w:pStyle w:val="NormalDossier"/>
              <w:spacing w:before="0" w:after="0"/>
              <w:rPr>
                <w:sz w:val="18"/>
                <w:szCs w:val="18"/>
              </w:rPr>
            </w:pPr>
            <w:r w:rsidRPr="00820A24">
              <w:rPr>
                <w:sz w:val="18"/>
                <w:szCs w:val="18"/>
              </w:rPr>
              <w:t>After 15 months at 15⁰C: Pale/yellow liquid (Munsell 2.5Y 7/4)</w:t>
            </w:r>
          </w:p>
          <w:p w14:paraId="50B993F0" w14:textId="22B8A467" w:rsidR="00E76AEB" w:rsidRPr="00820A24" w:rsidRDefault="00E76AEB" w:rsidP="00E76AEB">
            <w:pPr>
              <w:pStyle w:val="NormalDossier"/>
              <w:spacing w:before="0" w:after="0"/>
              <w:rPr>
                <w:sz w:val="18"/>
                <w:szCs w:val="18"/>
              </w:rPr>
            </w:pPr>
            <w:r w:rsidRPr="00820A24">
              <w:rPr>
                <w:sz w:val="18"/>
                <w:szCs w:val="18"/>
              </w:rPr>
              <w:t>After 15 months at 20⁰C: Pale/yellow liquid (Munsell 2.5Y 7/4)</w:t>
            </w:r>
          </w:p>
          <w:p w14:paraId="7A6D3A32" w14:textId="77777777" w:rsidR="00E76AEB" w:rsidRPr="00820A24" w:rsidRDefault="00E76AEB" w:rsidP="00E76AEB">
            <w:pPr>
              <w:spacing w:after="0"/>
              <w:rPr>
                <w:sz w:val="18"/>
                <w:szCs w:val="18"/>
              </w:rPr>
            </w:pPr>
          </w:p>
          <w:p w14:paraId="4B5E9277" w14:textId="77777777" w:rsidR="00E76AEB" w:rsidRPr="00820A24" w:rsidRDefault="00E76AEB" w:rsidP="00E76AEB">
            <w:pPr>
              <w:spacing w:after="0"/>
              <w:rPr>
                <w:sz w:val="18"/>
                <w:szCs w:val="18"/>
                <w:u w:val="single"/>
              </w:rPr>
            </w:pPr>
            <w:r w:rsidRPr="00820A24">
              <w:rPr>
                <w:sz w:val="18"/>
                <w:szCs w:val="18"/>
                <w:u w:val="single"/>
              </w:rPr>
              <w:t>pH of a 1% aqueous suspension</w:t>
            </w:r>
          </w:p>
          <w:p w14:paraId="0625B447" w14:textId="77777777" w:rsidR="00E76AEB" w:rsidRPr="00820A24" w:rsidRDefault="00E76AEB" w:rsidP="00E76AEB">
            <w:pPr>
              <w:pStyle w:val="NormalDossier"/>
              <w:spacing w:before="0" w:after="0"/>
              <w:rPr>
                <w:sz w:val="18"/>
                <w:szCs w:val="18"/>
              </w:rPr>
            </w:pPr>
            <w:r w:rsidRPr="00820A24">
              <w:rPr>
                <w:sz w:val="18"/>
                <w:szCs w:val="18"/>
              </w:rPr>
              <w:t>Before storage: pH 4.9</w:t>
            </w:r>
          </w:p>
          <w:p w14:paraId="6F81C17C" w14:textId="33C47904" w:rsidR="00E76AEB" w:rsidRPr="00820A24" w:rsidRDefault="00E76AEB" w:rsidP="00E76AEB">
            <w:pPr>
              <w:pStyle w:val="NormalDossier"/>
              <w:spacing w:before="0" w:after="0"/>
              <w:rPr>
                <w:sz w:val="18"/>
                <w:szCs w:val="18"/>
              </w:rPr>
            </w:pPr>
            <w:r w:rsidRPr="00820A24">
              <w:rPr>
                <w:sz w:val="18"/>
                <w:szCs w:val="18"/>
              </w:rPr>
              <w:t>After 15 months at 15</w:t>
            </w:r>
            <w:r w:rsidR="00ED2EEA">
              <w:rPr>
                <w:sz w:val="18"/>
                <w:szCs w:val="18"/>
              </w:rPr>
              <w:t>°</w:t>
            </w:r>
            <w:r w:rsidRPr="00820A24">
              <w:rPr>
                <w:sz w:val="18"/>
                <w:szCs w:val="18"/>
              </w:rPr>
              <w:t>C: pH 4.7</w:t>
            </w:r>
          </w:p>
          <w:p w14:paraId="5FE8AD01" w14:textId="63EA81DA" w:rsidR="00E76AEB" w:rsidRPr="00820A24" w:rsidRDefault="00E76AEB" w:rsidP="00E76AEB">
            <w:pPr>
              <w:pStyle w:val="NormalDossier"/>
              <w:spacing w:before="0" w:after="0"/>
              <w:rPr>
                <w:sz w:val="18"/>
                <w:szCs w:val="18"/>
              </w:rPr>
            </w:pPr>
            <w:r w:rsidRPr="00820A24">
              <w:rPr>
                <w:sz w:val="18"/>
                <w:szCs w:val="18"/>
              </w:rPr>
              <w:t>After 15 months at 20</w:t>
            </w:r>
            <w:r w:rsidR="00ED2EEA">
              <w:rPr>
                <w:sz w:val="18"/>
                <w:szCs w:val="18"/>
              </w:rPr>
              <w:t>°</w:t>
            </w:r>
            <w:r w:rsidRPr="00820A24">
              <w:rPr>
                <w:sz w:val="18"/>
                <w:szCs w:val="18"/>
              </w:rPr>
              <w:t>C: pH 4.7</w:t>
            </w:r>
          </w:p>
          <w:p w14:paraId="565FE855" w14:textId="77777777" w:rsidR="00E76AEB" w:rsidRPr="00820A24" w:rsidRDefault="00E76AEB" w:rsidP="00E76AEB">
            <w:pPr>
              <w:spacing w:after="0"/>
              <w:rPr>
                <w:sz w:val="18"/>
                <w:szCs w:val="18"/>
              </w:rPr>
            </w:pPr>
          </w:p>
          <w:p w14:paraId="3860D7FA" w14:textId="77777777" w:rsidR="00E76AEB" w:rsidRPr="00820A24" w:rsidRDefault="00E76AEB" w:rsidP="00E76AEB">
            <w:pPr>
              <w:spacing w:after="0"/>
              <w:rPr>
                <w:sz w:val="18"/>
                <w:szCs w:val="18"/>
                <w:u w:val="single"/>
              </w:rPr>
            </w:pPr>
            <w:r w:rsidRPr="00820A24">
              <w:rPr>
                <w:sz w:val="18"/>
                <w:szCs w:val="18"/>
                <w:u w:val="single"/>
              </w:rPr>
              <w:t>Persistence of foaming</w:t>
            </w:r>
          </w:p>
          <w:p w14:paraId="764A5627" w14:textId="69684492" w:rsidR="00E76AEB" w:rsidRPr="00820A24" w:rsidRDefault="00E76AEB" w:rsidP="00E76AEB">
            <w:pPr>
              <w:spacing w:after="0"/>
              <w:rPr>
                <w:sz w:val="18"/>
                <w:szCs w:val="18"/>
              </w:rPr>
            </w:pPr>
            <w:r w:rsidRPr="00820A24">
              <w:rPr>
                <w:sz w:val="18"/>
                <w:szCs w:val="18"/>
              </w:rPr>
              <w:t>Before storage: 0 mL after 1 minute</w:t>
            </w:r>
            <w:r w:rsidR="0057762F" w:rsidRPr="00820A24">
              <w:rPr>
                <w:sz w:val="18"/>
                <w:szCs w:val="18"/>
              </w:rPr>
              <w:t>, 0 mL after 12 minutes</w:t>
            </w:r>
          </w:p>
          <w:p w14:paraId="1CD8092F" w14:textId="1371D9C0" w:rsidR="00E76AEB" w:rsidRPr="00820A24" w:rsidRDefault="00E76AEB" w:rsidP="00E76AEB">
            <w:pPr>
              <w:spacing w:after="0"/>
              <w:rPr>
                <w:sz w:val="18"/>
                <w:szCs w:val="18"/>
              </w:rPr>
            </w:pPr>
            <w:r w:rsidRPr="00820A24">
              <w:rPr>
                <w:sz w:val="18"/>
                <w:szCs w:val="18"/>
              </w:rPr>
              <w:t>After 15 months at 15</w:t>
            </w:r>
            <w:r w:rsidR="00ED2EEA">
              <w:rPr>
                <w:sz w:val="18"/>
                <w:szCs w:val="18"/>
              </w:rPr>
              <w:t>°</w:t>
            </w:r>
            <w:r w:rsidRPr="00820A24">
              <w:rPr>
                <w:sz w:val="18"/>
                <w:szCs w:val="18"/>
              </w:rPr>
              <w:t>C: 6 mL after 1 minute</w:t>
            </w:r>
            <w:r w:rsidR="0057762F" w:rsidRPr="00820A24">
              <w:rPr>
                <w:sz w:val="18"/>
                <w:szCs w:val="18"/>
              </w:rPr>
              <w:t>, 0 mL after 12 minutes</w:t>
            </w:r>
          </w:p>
          <w:p w14:paraId="26E52306" w14:textId="5A55D180" w:rsidR="00E76AEB" w:rsidRPr="00820A24" w:rsidRDefault="00E76AEB" w:rsidP="00E76AEB">
            <w:pPr>
              <w:spacing w:after="0"/>
              <w:rPr>
                <w:sz w:val="18"/>
                <w:szCs w:val="18"/>
              </w:rPr>
            </w:pPr>
            <w:r w:rsidRPr="00820A24">
              <w:rPr>
                <w:sz w:val="18"/>
                <w:szCs w:val="18"/>
              </w:rPr>
              <w:t>After 15 months at 20</w:t>
            </w:r>
            <w:r w:rsidR="00ED2EEA">
              <w:rPr>
                <w:sz w:val="18"/>
                <w:szCs w:val="18"/>
              </w:rPr>
              <w:t>°</w:t>
            </w:r>
            <w:r w:rsidRPr="00820A24">
              <w:rPr>
                <w:sz w:val="18"/>
                <w:szCs w:val="18"/>
              </w:rPr>
              <w:t>C: 5 mL after 1 minute</w:t>
            </w:r>
            <w:r w:rsidR="0057762F" w:rsidRPr="00820A24">
              <w:rPr>
                <w:sz w:val="18"/>
                <w:szCs w:val="18"/>
              </w:rPr>
              <w:t>, 0 mL after 12 minutes</w:t>
            </w:r>
          </w:p>
          <w:p w14:paraId="3F7D5394" w14:textId="77777777" w:rsidR="00E76AEB" w:rsidRPr="00820A24" w:rsidRDefault="00E76AEB" w:rsidP="00E76AEB">
            <w:pPr>
              <w:spacing w:after="0"/>
              <w:rPr>
                <w:sz w:val="18"/>
                <w:szCs w:val="18"/>
              </w:rPr>
            </w:pPr>
          </w:p>
          <w:p w14:paraId="45FC29A9" w14:textId="77777777" w:rsidR="00E76AEB" w:rsidRPr="00820A24" w:rsidRDefault="00E76AEB" w:rsidP="00E76AEB">
            <w:pPr>
              <w:spacing w:after="0"/>
              <w:rPr>
                <w:sz w:val="18"/>
                <w:szCs w:val="18"/>
                <w:u w:val="single"/>
              </w:rPr>
            </w:pPr>
            <w:r w:rsidRPr="00820A24">
              <w:rPr>
                <w:sz w:val="18"/>
                <w:szCs w:val="18"/>
                <w:u w:val="single"/>
              </w:rPr>
              <w:t>Suspensibility</w:t>
            </w:r>
          </w:p>
          <w:p w14:paraId="75D70A83" w14:textId="4AB95D8A" w:rsidR="00E76AEB" w:rsidRPr="00820A24" w:rsidRDefault="00E76AEB" w:rsidP="00E76AEB">
            <w:pPr>
              <w:pStyle w:val="NormalDossier"/>
              <w:spacing w:before="0" w:after="0"/>
              <w:rPr>
                <w:sz w:val="18"/>
                <w:szCs w:val="18"/>
              </w:rPr>
            </w:pPr>
            <w:r w:rsidRPr="00820A24">
              <w:rPr>
                <w:sz w:val="18"/>
                <w:szCs w:val="18"/>
              </w:rPr>
              <w:t xml:space="preserve">Before storage: </w:t>
            </w:r>
            <w:r w:rsidRPr="00820A24">
              <w:rPr>
                <w:rFonts w:eastAsiaTheme="minorHAnsi"/>
                <w:sz w:val="18"/>
                <w:szCs w:val="18"/>
                <w:lang w:val="en-US"/>
              </w:rPr>
              <w:t xml:space="preserve">105% at 0.031% </w:t>
            </w:r>
            <w:r w:rsidR="00D52201" w:rsidRPr="00820A24">
              <w:rPr>
                <w:rFonts w:eastAsiaTheme="minorHAnsi"/>
                <w:sz w:val="18"/>
                <w:szCs w:val="18"/>
                <w:lang w:val="en-US"/>
              </w:rPr>
              <w:t>(</w:t>
            </w:r>
            <w:r w:rsidRPr="00820A24">
              <w:rPr>
                <w:rFonts w:eastAsiaTheme="minorHAnsi"/>
                <w:sz w:val="18"/>
                <w:szCs w:val="18"/>
                <w:lang w:val="en-US"/>
              </w:rPr>
              <w:t>v/v</w:t>
            </w:r>
            <w:r w:rsidR="00D52201" w:rsidRPr="00820A24">
              <w:rPr>
                <w:rFonts w:eastAsiaTheme="minorHAnsi"/>
                <w:sz w:val="18"/>
                <w:szCs w:val="18"/>
                <w:lang w:val="en-US"/>
              </w:rPr>
              <w:t>)</w:t>
            </w:r>
            <w:r w:rsidRPr="00820A24">
              <w:rPr>
                <w:rFonts w:eastAsiaTheme="minorHAnsi"/>
                <w:sz w:val="18"/>
                <w:szCs w:val="18"/>
                <w:lang w:val="en-US"/>
              </w:rPr>
              <w:t xml:space="preserve">, 100% at 26.35% </w:t>
            </w:r>
            <w:r w:rsidR="00D52201" w:rsidRPr="00820A24">
              <w:rPr>
                <w:rFonts w:eastAsiaTheme="minorHAnsi"/>
                <w:sz w:val="18"/>
                <w:szCs w:val="18"/>
                <w:lang w:val="en-US"/>
              </w:rPr>
              <w:t>(</w:t>
            </w:r>
            <w:r w:rsidRPr="00820A24">
              <w:rPr>
                <w:rFonts w:eastAsiaTheme="minorHAnsi"/>
                <w:sz w:val="18"/>
                <w:szCs w:val="18"/>
                <w:lang w:val="en-US"/>
              </w:rPr>
              <w:t>v/v</w:t>
            </w:r>
            <w:r w:rsidR="00D52201" w:rsidRPr="00820A24">
              <w:rPr>
                <w:rFonts w:eastAsiaTheme="minorHAnsi"/>
                <w:sz w:val="18"/>
                <w:szCs w:val="18"/>
                <w:lang w:val="en-US"/>
              </w:rPr>
              <w:t>)</w:t>
            </w:r>
          </w:p>
          <w:p w14:paraId="55BB46CA" w14:textId="6E729E16" w:rsidR="00E76AEB" w:rsidRPr="00820A24" w:rsidRDefault="00E76AEB" w:rsidP="00E76AEB">
            <w:pPr>
              <w:pStyle w:val="NormalDossier"/>
              <w:spacing w:before="0" w:after="0"/>
              <w:rPr>
                <w:sz w:val="18"/>
                <w:szCs w:val="18"/>
              </w:rPr>
            </w:pPr>
            <w:r w:rsidRPr="00820A24">
              <w:rPr>
                <w:sz w:val="18"/>
                <w:szCs w:val="18"/>
              </w:rPr>
              <w:t>After 15 months at 15</w:t>
            </w:r>
            <w:r w:rsidR="00ED2EEA">
              <w:rPr>
                <w:sz w:val="18"/>
                <w:szCs w:val="18"/>
              </w:rPr>
              <w:t>°</w:t>
            </w:r>
            <w:r w:rsidRPr="00820A24">
              <w:rPr>
                <w:sz w:val="18"/>
                <w:szCs w:val="18"/>
              </w:rPr>
              <w:t xml:space="preserve">C: </w:t>
            </w:r>
            <w:r w:rsidRPr="00820A24">
              <w:rPr>
                <w:rFonts w:eastAsiaTheme="minorHAnsi"/>
                <w:sz w:val="18"/>
                <w:szCs w:val="18"/>
                <w:lang w:val="en-US"/>
              </w:rPr>
              <w:t xml:space="preserve">92% at 0.031% </w:t>
            </w:r>
            <w:r w:rsidR="00D52201" w:rsidRPr="00820A24">
              <w:rPr>
                <w:rFonts w:eastAsiaTheme="minorHAnsi"/>
                <w:sz w:val="18"/>
                <w:szCs w:val="18"/>
                <w:lang w:val="en-US"/>
              </w:rPr>
              <w:t>(</w:t>
            </w:r>
            <w:r w:rsidRPr="00820A24">
              <w:rPr>
                <w:rFonts w:eastAsiaTheme="minorHAnsi"/>
                <w:sz w:val="18"/>
                <w:szCs w:val="18"/>
                <w:lang w:val="en-US"/>
              </w:rPr>
              <w:t>v/v</w:t>
            </w:r>
            <w:r w:rsidR="00D52201" w:rsidRPr="00820A24">
              <w:rPr>
                <w:rFonts w:eastAsiaTheme="minorHAnsi"/>
                <w:sz w:val="18"/>
                <w:szCs w:val="18"/>
                <w:lang w:val="en-US"/>
              </w:rPr>
              <w:t>)</w:t>
            </w:r>
            <w:r w:rsidRPr="00820A24">
              <w:rPr>
                <w:rFonts w:eastAsiaTheme="minorHAnsi"/>
                <w:sz w:val="18"/>
                <w:szCs w:val="18"/>
                <w:lang w:val="en-US"/>
              </w:rPr>
              <w:t xml:space="preserve">, 100% at 26.35% </w:t>
            </w:r>
            <w:r w:rsidR="00D52201" w:rsidRPr="00820A24">
              <w:rPr>
                <w:rFonts w:eastAsiaTheme="minorHAnsi"/>
                <w:sz w:val="18"/>
                <w:szCs w:val="18"/>
                <w:lang w:val="en-US"/>
              </w:rPr>
              <w:t>(</w:t>
            </w:r>
            <w:r w:rsidRPr="00820A24">
              <w:rPr>
                <w:rFonts w:eastAsiaTheme="minorHAnsi"/>
                <w:sz w:val="18"/>
                <w:szCs w:val="18"/>
                <w:lang w:val="en-US"/>
              </w:rPr>
              <w:t>v/v</w:t>
            </w:r>
            <w:r w:rsidR="00D52201" w:rsidRPr="00820A24">
              <w:rPr>
                <w:rFonts w:eastAsiaTheme="minorHAnsi"/>
                <w:sz w:val="18"/>
                <w:szCs w:val="18"/>
                <w:lang w:val="en-US"/>
              </w:rPr>
              <w:t>)</w:t>
            </w:r>
          </w:p>
          <w:p w14:paraId="0C978F53" w14:textId="11009B8A" w:rsidR="00E76AEB" w:rsidRPr="00820A24" w:rsidRDefault="00E76AEB" w:rsidP="00E76AEB">
            <w:pPr>
              <w:pStyle w:val="NormalDossier"/>
              <w:spacing w:before="0" w:after="0"/>
              <w:rPr>
                <w:sz w:val="18"/>
                <w:szCs w:val="18"/>
              </w:rPr>
            </w:pPr>
            <w:r w:rsidRPr="00820A24">
              <w:rPr>
                <w:sz w:val="18"/>
                <w:szCs w:val="18"/>
              </w:rPr>
              <w:t>After 15 months at 20</w:t>
            </w:r>
            <w:r w:rsidR="00ED2EEA">
              <w:rPr>
                <w:sz w:val="18"/>
                <w:szCs w:val="18"/>
              </w:rPr>
              <w:t>°</w:t>
            </w:r>
            <w:r w:rsidRPr="00820A24">
              <w:rPr>
                <w:sz w:val="18"/>
                <w:szCs w:val="18"/>
              </w:rPr>
              <w:t xml:space="preserve">C: </w:t>
            </w:r>
            <w:r w:rsidRPr="00820A24">
              <w:rPr>
                <w:rFonts w:eastAsiaTheme="minorHAnsi"/>
                <w:sz w:val="18"/>
                <w:szCs w:val="18"/>
                <w:lang w:val="en-US"/>
              </w:rPr>
              <w:t xml:space="preserve">99% at 0.031% </w:t>
            </w:r>
            <w:r w:rsidR="00D52201" w:rsidRPr="00820A24">
              <w:rPr>
                <w:rFonts w:eastAsiaTheme="minorHAnsi"/>
                <w:sz w:val="18"/>
                <w:szCs w:val="18"/>
                <w:lang w:val="en-US"/>
              </w:rPr>
              <w:t>(</w:t>
            </w:r>
            <w:r w:rsidRPr="00820A24">
              <w:rPr>
                <w:rFonts w:eastAsiaTheme="minorHAnsi"/>
                <w:sz w:val="18"/>
                <w:szCs w:val="18"/>
                <w:lang w:val="en-US"/>
              </w:rPr>
              <w:t>v/v</w:t>
            </w:r>
            <w:r w:rsidR="00D52201" w:rsidRPr="00820A24">
              <w:rPr>
                <w:rFonts w:eastAsiaTheme="minorHAnsi"/>
                <w:sz w:val="18"/>
                <w:szCs w:val="18"/>
                <w:lang w:val="en-US"/>
              </w:rPr>
              <w:t>)</w:t>
            </w:r>
            <w:r w:rsidRPr="00820A24">
              <w:rPr>
                <w:rFonts w:eastAsiaTheme="minorHAnsi"/>
                <w:sz w:val="18"/>
                <w:szCs w:val="18"/>
                <w:lang w:val="en-US"/>
              </w:rPr>
              <w:t xml:space="preserve">, 100% at 26.35% </w:t>
            </w:r>
            <w:r w:rsidR="00D52201" w:rsidRPr="00820A24">
              <w:rPr>
                <w:rFonts w:eastAsiaTheme="minorHAnsi"/>
                <w:sz w:val="18"/>
                <w:szCs w:val="18"/>
                <w:lang w:val="en-US"/>
              </w:rPr>
              <w:t>(</w:t>
            </w:r>
            <w:r w:rsidRPr="00820A24">
              <w:rPr>
                <w:rFonts w:eastAsiaTheme="minorHAnsi"/>
                <w:sz w:val="18"/>
                <w:szCs w:val="18"/>
                <w:lang w:val="en-US"/>
              </w:rPr>
              <w:t>v/v</w:t>
            </w:r>
            <w:r w:rsidR="00D52201" w:rsidRPr="00820A24">
              <w:rPr>
                <w:rFonts w:eastAsiaTheme="minorHAnsi"/>
                <w:sz w:val="18"/>
                <w:szCs w:val="18"/>
                <w:lang w:val="en-US"/>
              </w:rPr>
              <w:t>)</w:t>
            </w:r>
          </w:p>
          <w:p w14:paraId="2D6211C2" w14:textId="77777777" w:rsidR="00E76AEB" w:rsidRPr="00820A24" w:rsidRDefault="00E76AEB" w:rsidP="00E76AEB">
            <w:pPr>
              <w:spacing w:after="0"/>
              <w:rPr>
                <w:sz w:val="18"/>
                <w:szCs w:val="18"/>
              </w:rPr>
            </w:pPr>
          </w:p>
          <w:p w14:paraId="26501891" w14:textId="77777777" w:rsidR="00E76AEB" w:rsidRPr="00820A24" w:rsidRDefault="00E76AEB" w:rsidP="00E76AEB">
            <w:pPr>
              <w:spacing w:after="0"/>
              <w:rPr>
                <w:sz w:val="18"/>
                <w:szCs w:val="18"/>
                <w:u w:val="single"/>
              </w:rPr>
            </w:pPr>
            <w:r w:rsidRPr="00820A24">
              <w:rPr>
                <w:sz w:val="18"/>
                <w:szCs w:val="18"/>
                <w:u w:val="single"/>
              </w:rPr>
              <w:t>Spontaneity of dispersion</w:t>
            </w:r>
          </w:p>
          <w:p w14:paraId="69CB4B63" w14:textId="77777777" w:rsidR="00E76AEB" w:rsidRPr="00820A24" w:rsidRDefault="00E76AEB" w:rsidP="00E76AEB">
            <w:pPr>
              <w:pStyle w:val="NormalDossier"/>
              <w:spacing w:before="0" w:after="0"/>
              <w:rPr>
                <w:sz w:val="18"/>
                <w:szCs w:val="18"/>
              </w:rPr>
            </w:pPr>
            <w:r w:rsidRPr="00820A24">
              <w:rPr>
                <w:sz w:val="18"/>
                <w:szCs w:val="18"/>
              </w:rPr>
              <w:t>Before storage: 100%</w:t>
            </w:r>
          </w:p>
          <w:p w14:paraId="37181791" w14:textId="5C25BBBF" w:rsidR="00E76AEB" w:rsidRPr="00820A24" w:rsidRDefault="00E76AEB" w:rsidP="00E76AEB">
            <w:pPr>
              <w:pStyle w:val="NormalDossier"/>
              <w:spacing w:before="0" w:after="0"/>
              <w:rPr>
                <w:sz w:val="18"/>
                <w:szCs w:val="18"/>
              </w:rPr>
            </w:pPr>
            <w:r w:rsidRPr="00820A24">
              <w:rPr>
                <w:sz w:val="18"/>
                <w:szCs w:val="18"/>
              </w:rPr>
              <w:t>After 15 months at 15</w:t>
            </w:r>
            <w:r w:rsidR="00ED2EEA">
              <w:rPr>
                <w:sz w:val="18"/>
                <w:szCs w:val="18"/>
              </w:rPr>
              <w:t>°</w:t>
            </w:r>
            <w:r w:rsidRPr="00820A24">
              <w:rPr>
                <w:sz w:val="18"/>
                <w:szCs w:val="18"/>
              </w:rPr>
              <w:t>C: 100%</w:t>
            </w:r>
          </w:p>
          <w:p w14:paraId="324CE028" w14:textId="5DB988FD" w:rsidR="00E76AEB" w:rsidRPr="00820A24" w:rsidRDefault="00E76AEB" w:rsidP="00E76AEB">
            <w:pPr>
              <w:pStyle w:val="NormalDossier"/>
              <w:spacing w:before="0" w:after="0"/>
              <w:rPr>
                <w:sz w:val="18"/>
                <w:szCs w:val="18"/>
              </w:rPr>
            </w:pPr>
            <w:r w:rsidRPr="00820A24">
              <w:rPr>
                <w:sz w:val="18"/>
                <w:szCs w:val="18"/>
              </w:rPr>
              <w:t>After 15 months at 20</w:t>
            </w:r>
            <w:r w:rsidR="00ED2EEA">
              <w:rPr>
                <w:sz w:val="18"/>
                <w:szCs w:val="18"/>
              </w:rPr>
              <w:t>°</w:t>
            </w:r>
            <w:r w:rsidRPr="00820A24">
              <w:rPr>
                <w:sz w:val="18"/>
                <w:szCs w:val="18"/>
              </w:rPr>
              <w:t>C: 100%</w:t>
            </w:r>
          </w:p>
          <w:p w14:paraId="4A402723" w14:textId="77777777" w:rsidR="00E76AEB" w:rsidRPr="00820A24" w:rsidRDefault="00E76AEB" w:rsidP="00E76AEB">
            <w:pPr>
              <w:spacing w:after="0"/>
              <w:rPr>
                <w:sz w:val="18"/>
                <w:szCs w:val="18"/>
              </w:rPr>
            </w:pPr>
          </w:p>
          <w:p w14:paraId="1A2A43EE" w14:textId="77777777" w:rsidR="00E76AEB" w:rsidRPr="00820A24" w:rsidRDefault="00E76AEB" w:rsidP="00E76AEB">
            <w:pPr>
              <w:spacing w:after="0"/>
              <w:rPr>
                <w:sz w:val="18"/>
                <w:szCs w:val="18"/>
                <w:u w:val="single"/>
              </w:rPr>
            </w:pPr>
            <w:r w:rsidRPr="00820A24">
              <w:rPr>
                <w:sz w:val="18"/>
                <w:szCs w:val="18"/>
                <w:u w:val="single"/>
              </w:rPr>
              <w:t>Wet sieve test</w:t>
            </w:r>
          </w:p>
          <w:p w14:paraId="627CCF9C" w14:textId="77777777" w:rsidR="00E76AEB" w:rsidRPr="00820A24" w:rsidRDefault="00E76AEB" w:rsidP="00E76AEB">
            <w:pPr>
              <w:pStyle w:val="NormalDossier"/>
              <w:spacing w:before="0" w:after="0"/>
              <w:rPr>
                <w:sz w:val="18"/>
                <w:szCs w:val="18"/>
              </w:rPr>
            </w:pPr>
            <w:r w:rsidRPr="00820A24">
              <w:rPr>
                <w:sz w:val="18"/>
                <w:szCs w:val="18"/>
              </w:rPr>
              <w:t>Before storage: 0.04% retained on a 75 µm sieve</w:t>
            </w:r>
          </w:p>
          <w:p w14:paraId="69357ED1" w14:textId="0D5859A9" w:rsidR="00E76AEB" w:rsidRPr="00820A24" w:rsidRDefault="00E76AEB" w:rsidP="00E76AEB">
            <w:pPr>
              <w:pStyle w:val="NormalDossier"/>
              <w:spacing w:before="0" w:after="0"/>
              <w:rPr>
                <w:sz w:val="18"/>
                <w:szCs w:val="18"/>
              </w:rPr>
            </w:pPr>
            <w:r w:rsidRPr="00820A24">
              <w:rPr>
                <w:sz w:val="18"/>
                <w:szCs w:val="18"/>
              </w:rPr>
              <w:t>After 15 months at 15</w:t>
            </w:r>
            <w:r w:rsidR="00ED2EEA">
              <w:rPr>
                <w:sz w:val="18"/>
                <w:szCs w:val="18"/>
              </w:rPr>
              <w:t>°</w:t>
            </w:r>
            <w:r w:rsidRPr="00820A24">
              <w:rPr>
                <w:sz w:val="18"/>
                <w:szCs w:val="18"/>
              </w:rPr>
              <w:t>C: 0.03% retained on a 75 µm sieve</w:t>
            </w:r>
          </w:p>
          <w:p w14:paraId="444F0E63" w14:textId="36154148" w:rsidR="00E76AEB" w:rsidRPr="00820A24" w:rsidRDefault="00E76AEB" w:rsidP="00E76AEB">
            <w:pPr>
              <w:pStyle w:val="NormalDossier"/>
              <w:spacing w:before="0" w:after="0"/>
              <w:rPr>
                <w:sz w:val="18"/>
                <w:szCs w:val="18"/>
              </w:rPr>
            </w:pPr>
            <w:r w:rsidRPr="00820A24">
              <w:rPr>
                <w:sz w:val="18"/>
                <w:szCs w:val="18"/>
              </w:rPr>
              <w:t>After 15 months at 20</w:t>
            </w:r>
            <w:r w:rsidR="00ED2EEA">
              <w:rPr>
                <w:sz w:val="18"/>
                <w:szCs w:val="18"/>
              </w:rPr>
              <w:t>°</w:t>
            </w:r>
            <w:r w:rsidRPr="00820A24">
              <w:rPr>
                <w:sz w:val="18"/>
                <w:szCs w:val="18"/>
              </w:rPr>
              <w:t>C: 0.03% retained on a 75 µm sieve</w:t>
            </w:r>
          </w:p>
          <w:p w14:paraId="733517AF" w14:textId="77777777" w:rsidR="00E76AEB" w:rsidRPr="00820A24" w:rsidRDefault="00E76AEB" w:rsidP="00E76AEB">
            <w:pPr>
              <w:spacing w:after="0"/>
              <w:rPr>
                <w:sz w:val="18"/>
                <w:szCs w:val="18"/>
              </w:rPr>
            </w:pPr>
          </w:p>
          <w:p w14:paraId="56DA838B" w14:textId="77777777" w:rsidR="00E76AEB" w:rsidRPr="00820A24" w:rsidRDefault="00E76AEB" w:rsidP="00E76AEB">
            <w:pPr>
              <w:spacing w:after="0"/>
              <w:rPr>
                <w:sz w:val="18"/>
                <w:szCs w:val="18"/>
              </w:rPr>
            </w:pPr>
            <w:r w:rsidRPr="00820A24">
              <w:rPr>
                <w:sz w:val="18"/>
                <w:szCs w:val="18"/>
                <w:u w:val="single"/>
              </w:rPr>
              <w:t>Pourability (including rinsed residue)</w:t>
            </w:r>
          </w:p>
          <w:p w14:paraId="17F545CA" w14:textId="77777777" w:rsidR="00E76AEB" w:rsidRPr="00820A24" w:rsidRDefault="00E76AEB" w:rsidP="00E76AEB">
            <w:pPr>
              <w:pStyle w:val="NormalDossier"/>
              <w:spacing w:before="0" w:after="0"/>
              <w:rPr>
                <w:sz w:val="18"/>
                <w:szCs w:val="18"/>
              </w:rPr>
            </w:pPr>
            <w:r w:rsidRPr="00820A24">
              <w:rPr>
                <w:sz w:val="18"/>
                <w:szCs w:val="18"/>
              </w:rPr>
              <w:t>Before storage: residue, R = 2.2%, rinsed residue, R’ = 0.17%</w:t>
            </w:r>
          </w:p>
          <w:p w14:paraId="37830524" w14:textId="1B3DED19" w:rsidR="00E76AEB" w:rsidRPr="00820A24" w:rsidRDefault="00E76AEB" w:rsidP="00E76AEB">
            <w:pPr>
              <w:pStyle w:val="NormalDossier"/>
              <w:spacing w:before="0" w:after="0"/>
              <w:rPr>
                <w:sz w:val="18"/>
                <w:szCs w:val="18"/>
              </w:rPr>
            </w:pPr>
            <w:r w:rsidRPr="00820A24">
              <w:rPr>
                <w:sz w:val="18"/>
                <w:szCs w:val="18"/>
              </w:rPr>
              <w:t>After 15 months at 15</w:t>
            </w:r>
            <w:r w:rsidR="00ED2EEA">
              <w:rPr>
                <w:sz w:val="18"/>
                <w:szCs w:val="18"/>
              </w:rPr>
              <w:t>°</w:t>
            </w:r>
            <w:r w:rsidRPr="00820A24">
              <w:rPr>
                <w:sz w:val="18"/>
                <w:szCs w:val="18"/>
              </w:rPr>
              <w:t>C: residue, R = 1.7%, rinsed residue, R’ = 0.13%</w:t>
            </w:r>
          </w:p>
          <w:p w14:paraId="3868F6BE" w14:textId="4F692114" w:rsidR="00E76AEB" w:rsidRPr="00820A24" w:rsidRDefault="00E76AEB" w:rsidP="00E76AEB">
            <w:pPr>
              <w:pStyle w:val="NormalDossier"/>
              <w:spacing w:before="0" w:after="0"/>
              <w:rPr>
                <w:sz w:val="18"/>
                <w:szCs w:val="18"/>
              </w:rPr>
            </w:pPr>
            <w:r w:rsidRPr="00820A24">
              <w:rPr>
                <w:sz w:val="18"/>
                <w:szCs w:val="18"/>
              </w:rPr>
              <w:t>After 15 months at 20</w:t>
            </w:r>
            <w:r w:rsidR="00ED2EEA">
              <w:rPr>
                <w:sz w:val="18"/>
                <w:szCs w:val="18"/>
              </w:rPr>
              <w:t>°</w:t>
            </w:r>
            <w:r w:rsidRPr="00820A24">
              <w:rPr>
                <w:sz w:val="18"/>
                <w:szCs w:val="18"/>
              </w:rPr>
              <w:t>C: residue, R = 1.7%, rinsed residue, R’ = 0.13%</w:t>
            </w:r>
          </w:p>
          <w:p w14:paraId="2DCEA77F" w14:textId="77777777" w:rsidR="00E76AEB" w:rsidRPr="00820A24" w:rsidRDefault="00E76AEB" w:rsidP="00E76AEB">
            <w:pPr>
              <w:tabs>
                <w:tab w:val="clear" w:pos="720"/>
              </w:tabs>
              <w:autoSpaceDE w:val="0"/>
              <w:autoSpaceDN w:val="0"/>
              <w:adjustRightInd w:val="0"/>
              <w:spacing w:after="0"/>
              <w:rPr>
                <w:rFonts w:eastAsia="Calibri"/>
                <w:sz w:val="18"/>
                <w:szCs w:val="18"/>
              </w:rPr>
            </w:pPr>
          </w:p>
          <w:p w14:paraId="6BFC901F" w14:textId="77777777" w:rsidR="00E76AEB" w:rsidRPr="00820A24" w:rsidRDefault="00E76AEB" w:rsidP="00E76AEB">
            <w:pPr>
              <w:spacing w:after="0"/>
              <w:rPr>
                <w:sz w:val="18"/>
                <w:szCs w:val="18"/>
                <w:u w:val="single"/>
              </w:rPr>
            </w:pPr>
            <w:r w:rsidRPr="00820A24">
              <w:rPr>
                <w:sz w:val="18"/>
                <w:szCs w:val="18"/>
                <w:u w:val="single"/>
              </w:rPr>
              <w:t>Stability of Packaging</w:t>
            </w:r>
          </w:p>
          <w:p w14:paraId="5331DF0F" w14:textId="659186DD" w:rsidR="00E76AEB" w:rsidRPr="00820A24" w:rsidRDefault="00E76AEB" w:rsidP="00E76AEB">
            <w:pPr>
              <w:tabs>
                <w:tab w:val="clear" w:pos="720"/>
              </w:tabs>
              <w:autoSpaceDE w:val="0"/>
              <w:autoSpaceDN w:val="0"/>
              <w:adjustRightInd w:val="0"/>
              <w:spacing w:after="0"/>
              <w:rPr>
                <w:sz w:val="18"/>
                <w:szCs w:val="18"/>
              </w:rPr>
            </w:pPr>
            <w:r w:rsidRPr="00820A24">
              <w:rPr>
                <w:sz w:val="18"/>
                <w:szCs w:val="18"/>
              </w:rPr>
              <w:t xml:space="preserve">60 mL high-density polyethylene (HDPE) bottles </w:t>
            </w:r>
            <w:r w:rsidRPr="00820A24">
              <w:rPr>
                <w:sz w:val="18"/>
                <w:szCs w:val="18"/>
                <w:lang w:val="en-US" w:eastAsia="fr-BE"/>
              </w:rPr>
              <w:t xml:space="preserve">with screw cap necks and associated caps </w:t>
            </w:r>
            <w:r w:rsidRPr="00820A24">
              <w:rPr>
                <w:sz w:val="18"/>
                <w:szCs w:val="18"/>
              </w:rPr>
              <w:t xml:space="preserve">used for biopotency and microbial assessments. </w:t>
            </w:r>
            <w:r w:rsidRPr="00820A24">
              <w:rPr>
                <w:sz w:val="18"/>
                <w:szCs w:val="18"/>
                <w:lang w:val="en-US" w:eastAsia="fr-BE"/>
              </w:rPr>
              <w:t>The caps of the bottles were further sealed with tape.</w:t>
            </w:r>
          </w:p>
          <w:p w14:paraId="3B472E92" w14:textId="0946911F" w:rsidR="00E76AEB" w:rsidRPr="00820A24" w:rsidRDefault="00E76AEB" w:rsidP="00E76AEB">
            <w:pPr>
              <w:spacing w:after="0"/>
              <w:rPr>
                <w:sz w:val="18"/>
                <w:szCs w:val="18"/>
              </w:rPr>
            </w:pPr>
            <w:r w:rsidRPr="00820A24">
              <w:rPr>
                <w:sz w:val="18"/>
                <w:szCs w:val="18"/>
              </w:rPr>
              <w:t xml:space="preserve">1000 mL high-density polyethylene (HDPE) bottles </w:t>
            </w:r>
            <w:r w:rsidRPr="00820A24">
              <w:rPr>
                <w:sz w:val="18"/>
                <w:szCs w:val="18"/>
                <w:lang w:val="en-US" w:eastAsia="fr-BE"/>
              </w:rPr>
              <w:t xml:space="preserve">with screw cap necks and associated caps </w:t>
            </w:r>
            <w:r w:rsidRPr="00820A24">
              <w:rPr>
                <w:sz w:val="18"/>
                <w:szCs w:val="18"/>
              </w:rPr>
              <w:t xml:space="preserve">used for assessment of </w:t>
            </w:r>
            <w:proofErr w:type="spellStart"/>
            <w:r w:rsidRPr="00820A24">
              <w:rPr>
                <w:sz w:val="18"/>
                <w:szCs w:val="18"/>
              </w:rPr>
              <w:t>physico</w:t>
            </w:r>
            <w:proofErr w:type="spellEnd"/>
            <w:r w:rsidRPr="00820A24">
              <w:rPr>
                <w:sz w:val="18"/>
                <w:szCs w:val="18"/>
              </w:rPr>
              <w:t xml:space="preserve">-chemical properties. </w:t>
            </w:r>
            <w:r w:rsidRPr="00820A24">
              <w:rPr>
                <w:sz w:val="18"/>
                <w:szCs w:val="18"/>
                <w:lang w:val="en-US" w:eastAsia="fr-BE"/>
              </w:rPr>
              <w:t>The caps of the bottles were further sealed with tape.</w:t>
            </w:r>
          </w:p>
          <w:p w14:paraId="34D27500" w14:textId="77777777" w:rsidR="00E76AEB" w:rsidRPr="00820A24" w:rsidRDefault="00E76AEB" w:rsidP="00E76AEB">
            <w:pPr>
              <w:spacing w:after="0"/>
              <w:rPr>
                <w:sz w:val="18"/>
                <w:szCs w:val="18"/>
              </w:rPr>
            </w:pPr>
            <w:r w:rsidRPr="00820A24">
              <w:rPr>
                <w:sz w:val="18"/>
                <w:szCs w:val="18"/>
              </w:rPr>
              <w:t>Before storage: 60 mL high-density polyethylene (HDPE) bottles used for biopotency and microbial assessments.</w:t>
            </w:r>
          </w:p>
          <w:p w14:paraId="08DF524D" w14:textId="77777777" w:rsidR="00E76AEB" w:rsidRPr="00820A24" w:rsidRDefault="00E76AEB" w:rsidP="00E76AEB">
            <w:pPr>
              <w:spacing w:after="0"/>
              <w:rPr>
                <w:sz w:val="18"/>
                <w:szCs w:val="18"/>
              </w:rPr>
            </w:pPr>
            <w:r w:rsidRPr="00820A24">
              <w:rPr>
                <w:sz w:val="18"/>
                <w:szCs w:val="18"/>
              </w:rPr>
              <w:t xml:space="preserve">1000 mL high-density polyethylene (HDPE) bottles used for assessment of </w:t>
            </w:r>
            <w:proofErr w:type="spellStart"/>
            <w:r w:rsidRPr="00820A24">
              <w:rPr>
                <w:sz w:val="18"/>
                <w:szCs w:val="18"/>
              </w:rPr>
              <w:t>physico</w:t>
            </w:r>
            <w:proofErr w:type="spellEnd"/>
            <w:r w:rsidRPr="00820A24">
              <w:rPr>
                <w:sz w:val="18"/>
                <w:szCs w:val="18"/>
              </w:rPr>
              <w:t>-chemical properties.</w:t>
            </w:r>
          </w:p>
          <w:p w14:paraId="7A650A84" w14:textId="601BB98A" w:rsidR="00E76AEB" w:rsidRPr="00820A24" w:rsidRDefault="00E76AEB" w:rsidP="00E76AEB">
            <w:pPr>
              <w:pStyle w:val="NormalDossier"/>
              <w:spacing w:before="0" w:after="0"/>
              <w:rPr>
                <w:sz w:val="18"/>
                <w:szCs w:val="18"/>
              </w:rPr>
            </w:pPr>
            <w:r w:rsidRPr="00820A24">
              <w:rPr>
                <w:sz w:val="18"/>
                <w:szCs w:val="18"/>
              </w:rPr>
              <w:t>After 15 months at 15</w:t>
            </w:r>
            <w:r w:rsidR="00ED2EEA">
              <w:rPr>
                <w:sz w:val="18"/>
                <w:szCs w:val="18"/>
              </w:rPr>
              <w:t>°</w:t>
            </w:r>
            <w:r w:rsidRPr="00820A24">
              <w:rPr>
                <w:sz w:val="18"/>
                <w:szCs w:val="18"/>
              </w:rPr>
              <w:t>C: No change from initial.</w:t>
            </w:r>
          </w:p>
          <w:p w14:paraId="11517326" w14:textId="66EE352B" w:rsidR="00E76AEB" w:rsidRPr="00820A24" w:rsidRDefault="00E76AEB" w:rsidP="00E76AEB">
            <w:pPr>
              <w:pStyle w:val="NormalDossier"/>
              <w:spacing w:before="0" w:after="0"/>
              <w:rPr>
                <w:sz w:val="18"/>
                <w:szCs w:val="18"/>
              </w:rPr>
            </w:pPr>
            <w:r w:rsidRPr="00820A24">
              <w:rPr>
                <w:sz w:val="18"/>
                <w:szCs w:val="18"/>
              </w:rPr>
              <w:t>After 15 months at 20</w:t>
            </w:r>
            <w:r w:rsidR="00ED2EEA">
              <w:rPr>
                <w:sz w:val="18"/>
                <w:szCs w:val="18"/>
              </w:rPr>
              <w:t>°</w:t>
            </w:r>
            <w:r w:rsidRPr="00820A24">
              <w:rPr>
                <w:sz w:val="18"/>
                <w:szCs w:val="18"/>
              </w:rPr>
              <w:t>C: No change from initial.</w:t>
            </w:r>
          </w:p>
          <w:p w14:paraId="7050A30B" w14:textId="165A741B" w:rsidR="00F75734" w:rsidRPr="00820A24" w:rsidRDefault="00E76AEB" w:rsidP="004C3298">
            <w:pPr>
              <w:tabs>
                <w:tab w:val="clear" w:pos="720"/>
              </w:tabs>
              <w:autoSpaceDE w:val="0"/>
              <w:autoSpaceDN w:val="0"/>
              <w:adjustRightInd w:val="0"/>
              <w:spacing w:after="0"/>
              <w:rPr>
                <w:sz w:val="18"/>
                <w:szCs w:val="18"/>
                <w:lang w:val="en-US" w:eastAsia="fr-BE"/>
              </w:rPr>
            </w:pPr>
            <w:r w:rsidRPr="00820A24">
              <w:rPr>
                <w:sz w:val="18"/>
                <w:szCs w:val="18"/>
                <w:lang w:val="en-US" w:eastAsia="fr-BE"/>
              </w:rPr>
              <w:t>There was no sign of deformation or staining prior to or during storage.</w:t>
            </w:r>
          </w:p>
        </w:tc>
        <w:tc>
          <w:tcPr>
            <w:tcW w:w="254" w:type="pct"/>
            <w:tcBorders>
              <w:top w:val="single" w:sz="2" w:space="0" w:color="auto"/>
              <w:left w:val="single" w:sz="2" w:space="0" w:color="auto"/>
              <w:bottom w:val="single" w:sz="2" w:space="0" w:color="auto"/>
              <w:right w:val="single" w:sz="2" w:space="0" w:color="auto"/>
            </w:tcBorders>
          </w:tcPr>
          <w:p w14:paraId="608BD3FB" w14:textId="2C33E9D1" w:rsidR="00FC1FFF" w:rsidRPr="00820A24" w:rsidRDefault="00FC1FFF" w:rsidP="00FC1FFF">
            <w:pPr>
              <w:spacing w:after="0"/>
              <w:jc w:val="center"/>
              <w:rPr>
                <w:sz w:val="18"/>
                <w:szCs w:val="18"/>
              </w:rPr>
            </w:pPr>
            <w:r w:rsidRPr="00820A24">
              <w:rPr>
                <w:sz w:val="18"/>
                <w:szCs w:val="18"/>
                <w:lang w:eastAsia="it-IT"/>
              </w:rPr>
              <w:lastRenderedPageBreak/>
              <w:t>Y</w:t>
            </w:r>
          </w:p>
        </w:tc>
        <w:tc>
          <w:tcPr>
            <w:tcW w:w="507" w:type="pct"/>
            <w:tcBorders>
              <w:top w:val="single" w:sz="2" w:space="0" w:color="auto"/>
              <w:left w:val="single" w:sz="2" w:space="0" w:color="auto"/>
              <w:bottom w:val="single" w:sz="2" w:space="0" w:color="auto"/>
              <w:right w:val="single" w:sz="2" w:space="0" w:color="auto"/>
            </w:tcBorders>
          </w:tcPr>
          <w:p w14:paraId="1D0F9D6D" w14:textId="42DDC544" w:rsidR="00F75734" w:rsidRPr="00820A24" w:rsidRDefault="23ECB505" w:rsidP="00F75734">
            <w:pPr>
              <w:pStyle w:val="NormalDossier"/>
              <w:spacing w:before="0" w:after="0"/>
              <w:rPr>
                <w:sz w:val="18"/>
                <w:szCs w:val="18"/>
              </w:rPr>
            </w:pPr>
            <w:r w:rsidRPr="00820A24">
              <w:rPr>
                <w:sz w:val="18"/>
                <w:szCs w:val="18"/>
              </w:rPr>
              <w:t>Comb</w:t>
            </w:r>
            <w:r w:rsidR="00BB2BAE" w:rsidRPr="00820A24">
              <w:rPr>
                <w:sz w:val="18"/>
                <w:szCs w:val="18"/>
              </w:rPr>
              <w:t>,</w:t>
            </w:r>
            <w:r w:rsidRPr="00820A24">
              <w:rPr>
                <w:sz w:val="18"/>
                <w:szCs w:val="18"/>
              </w:rPr>
              <w:t xml:space="preserve"> A.L. (20</w:t>
            </w:r>
            <w:r w:rsidR="5D1A3319" w:rsidRPr="00820A24">
              <w:rPr>
                <w:sz w:val="18"/>
                <w:szCs w:val="18"/>
              </w:rPr>
              <w:t>12</w:t>
            </w:r>
            <w:r w:rsidRPr="00820A24">
              <w:rPr>
                <w:sz w:val="18"/>
                <w:szCs w:val="18"/>
              </w:rPr>
              <w:t>)</w:t>
            </w:r>
          </w:p>
          <w:p w14:paraId="6F502F1B" w14:textId="28853E77" w:rsidR="00F75734" w:rsidRPr="00820A24" w:rsidRDefault="0936F558" w:rsidP="00F75734">
            <w:pPr>
              <w:spacing w:after="0"/>
              <w:rPr>
                <w:sz w:val="18"/>
                <w:szCs w:val="18"/>
              </w:rPr>
            </w:pPr>
            <w:r w:rsidRPr="00820A24">
              <w:rPr>
                <w:sz w:val="18"/>
                <w:szCs w:val="18"/>
                <w:lang w:val="en-US"/>
              </w:rPr>
              <w:t>ZAB0150</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765B874" w14:textId="77777777" w:rsidR="00FC1FFF" w:rsidRPr="006D171B" w:rsidRDefault="00AC2C46" w:rsidP="00FC1FFF">
            <w:pPr>
              <w:rPr>
                <w:iCs/>
                <w:sz w:val="18"/>
                <w:szCs w:val="18"/>
              </w:rPr>
            </w:pPr>
            <w:r w:rsidRPr="006D171B">
              <w:rPr>
                <w:iCs/>
                <w:sz w:val="18"/>
                <w:szCs w:val="18"/>
              </w:rPr>
              <w:t>Accepted</w:t>
            </w:r>
          </w:p>
          <w:p w14:paraId="3BE9CF52" w14:textId="77777777" w:rsidR="00AC2C46" w:rsidRPr="006D171B" w:rsidRDefault="00AC2C46" w:rsidP="00FC1FFF">
            <w:pPr>
              <w:rPr>
                <w:iCs/>
                <w:sz w:val="18"/>
                <w:szCs w:val="18"/>
              </w:rPr>
            </w:pPr>
            <w:r w:rsidRPr="006D171B">
              <w:rPr>
                <w:iCs/>
                <w:sz w:val="18"/>
                <w:szCs w:val="18"/>
              </w:rPr>
              <w:t xml:space="preserve">This study is still acceptable after renewal.  So, final conclusion  are </w:t>
            </w:r>
            <w:r w:rsidR="0068234F" w:rsidRPr="006D171B">
              <w:rPr>
                <w:iCs/>
                <w:sz w:val="18"/>
                <w:szCs w:val="18"/>
              </w:rPr>
              <w:t>the same.</w:t>
            </w:r>
          </w:p>
          <w:p w14:paraId="0EFC96BA" w14:textId="66A8E812" w:rsidR="0068234F" w:rsidRPr="006D171B" w:rsidRDefault="0068234F" w:rsidP="00FC1FFF">
            <w:pPr>
              <w:rPr>
                <w:iCs/>
                <w:sz w:val="18"/>
                <w:szCs w:val="18"/>
              </w:rPr>
            </w:pPr>
            <w:r w:rsidRPr="006D171B">
              <w:rPr>
                <w:iCs/>
                <w:sz w:val="18"/>
                <w:szCs w:val="18"/>
              </w:rPr>
              <w:t>In the previous authorization, Polish National Authority has granted a two-year shelf life for the PPP.</w:t>
            </w:r>
          </w:p>
          <w:p w14:paraId="297A04D8" w14:textId="04D0D4C4" w:rsidR="0068234F" w:rsidRPr="006D171B" w:rsidRDefault="0068234F" w:rsidP="00FC1FFF">
            <w:pPr>
              <w:rPr>
                <w:iCs/>
                <w:sz w:val="18"/>
                <w:szCs w:val="18"/>
              </w:rPr>
            </w:pPr>
            <w:r w:rsidRPr="006D171B">
              <w:rPr>
                <w:iCs/>
                <w:sz w:val="18"/>
                <w:szCs w:val="18"/>
              </w:rPr>
              <w:t xml:space="preserve">Yet, the study covers up to 15 months of the storage at ambient temperature. </w:t>
            </w:r>
            <w:r w:rsidR="00626BB1" w:rsidRPr="006D171B">
              <w:rPr>
                <w:iCs/>
                <w:sz w:val="18"/>
                <w:szCs w:val="18"/>
              </w:rPr>
              <w:t xml:space="preserve">Therefore, a final decision should be made by  the Polish </w:t>
            </w:r>
            <w:proofErr w:type="spellStart"/>
            <w:r w:rsidR="00626BB1" w:rsidRPr="006D171B">
              <w:rPr>
                <w:iCs/>
                <w:sz w:val="18"/>
                <w:szCs w:val="18"/>
              </w:rPr>
              <w:t>MRiRW</w:t>
            </w:r>
            <w:proofErr w:type="spellEnd"/>
            <w:r w:rsidR="00626BB1" w:rsidRPr="006D171B">
              <w:rPr>
                <w:iCs/>
                <w:sz w:val="18"/>
                <w:szCs w:val="18"/>
              </w:rPr>
              <w:t xml:space="preserve">  to keep or to change the shelf life.</w:t>
            </w:r>
          </w:p>
          <w:p w14:paraId="722C005D" w14:textId="0F67C5C3" w:rsidR="0068234F" w:rsidRPr="006D171B" w:rsidRDefault="0068234F" w:rsidP="00FC1FFF">
            <w:pPr>
              <w:rPr>
                <w:iCs/>
                <w:sz w:val="18"/>
                <w:szCs w:val="18"/>
              </w:rPr>
            </w:pPr>
            <w:r w:rsidRPr="006D171B">
              <w:rPr>
                <w:iCs/>
                <w:sz w:val="18"/>
                <w:szCs w:val="18"/>
              </w:rPr>
              <w:lastRenderedPageBreak/>
              <w:t>HDPE pack remained intact after storage. All physicochemical parameters are acceptable.</w:t>
            </w:r>
          </w:p>
        </w:tc>
      </w:tr>
      <w:tr w:rsidR="00FC1FFF" w:rsidRPr="00FC1FFF" w14:paraId="14140B38" w14:textId="77777777" w:rsidTr="003D6C21">
        <w:tc>
          <w:tcPr>
            <w:tcW w:w="715" w:type="pct"/>
            <w:tcBorders>
              <w:top w:val="single" w:sz="2" w:space="0" w:color="auto"/>
              <w:left w:val="single" w:sz="2" w:space="0" w:color="auto"/>
              <w:bottom w:val="single" w:sz="2" w:space="0" w:color="auto"/>
              <w:right w:val="single" w:sz="2" w:space="0" w:color="auto"/>
            </w:tcBorders>
          </w:tcPr>
          <w:p w14:paraId="1121AFC4" w14:textId="77777777" w:rsidR="00FC1FFF" w:rsidRPr="0057762F" w:rsidRDefault="00FC1FFF" w:rsidP="00FC1FFF">
            <w:pPr>
              <w:ind w:left="-57" w:rightChars="-57" w:right="-137"/>
              <w:rPr>
                <w:sz w:val="18"/>
                <w:szCs w:val="18"/>
              </w:rPr>
            </w:pPr>
            <w:r w:rsidRPr="0057762F">
              <w:rPr>
                <w:color w:val="000000"/>
                <w:sz w:val="18"/>
                <w:szCs w:val="18"/>
              </w:rPr>
              <w:lastRenderedPageBreak/>
              <w:t xml:space="preserve">Effects of light, temperature and humidity on technical characteristics of the plant protection product </w:t>
            </w:r>
            <w:r w:rsidRPr="0057762F">
              <w:rPr>
                <w:sz w:val="18"/>
                <w:szCs w:val="18"/>
              </w:rPr>
              <w:t>(IIIM 2.2.1)</w:t>
            </w:r>
          </w:p>
        </w:tc>
        <w:tc>
          <w:tcPr>
            <w:tcW w:w="550" w:type="pct"/>
            <w:tcBorders>
              <w:top w:val="single" w:sz="2" w:space="0" w:color="auto"/>
              <w:left w:val="single" w:sz="2" w:space="0" w:color="auto"/>
              <w:bottom w:val="single" w:sz="2" w:space="0" w:color="auto"/>
              <w:right w:val="single" w:sz="2" w:space="0" w:color="auto"/>
            </w:tcBorders>
          </w:tcPr>
          <w:p w14:paraId="5460BF61" w14:textId="7097940A" w:rsidR="00FC1FFF" w:rsidRPr="0057762F" w:rsidRDefault="005A2DB0" w:rsidP="00FC1FFF">
            <w:pPr>
              <w:spacing w:after="0"/>
              <w:rPr>
                <w:noProof/>
                <w:sz w:val="18"/>
                <w:szCs w:val="18"/>
              </w:rPr>
            </w:pPr>
            <w:r w:rsidRPr="0057762F">
              <w:rPr>
                <w:noProof/>
                <w:sz w:val="18"/>
                <w:szCs w:val="18"/>
              </w:rPr>
              <w:t>-</w:t>
            </w:r>
          </w:p>
        </w:tc>
        <w:tc>
          <w:tcPr>
            <w:tcW w:w="456" w:type="pct"/>
            <w:tcBorders>
              <w:top w:val="single" w:sz="2" w:space="0" w:color="auto"/>
              <w:left w:val="single" w:sz="2" w:space="0" w:color="auto"/>
              <w:bottom w:val="single" w:sz="2" w:space="0" w:color="auto"/>
              <w:right w:val="single" w:sz="2" w:space="0" w:color="auto"/>
            </w:tcBorders>
          </w:tcPr>
          <w:p w14:paraId="1E9AC987" w14:textId="02174171" w:rsidR="00FC1FFF" w:rsidRPr="0057762F" w:rsidRDefault="005A2DB0" w:rsidP="00FC1FFF">
            <w:pPr>
              <w:spacing w:after="0"/>
              <w:rPr>
                <w:sz w:val="18"/>
                <w:szCs w:val="18"/>
              </w:rPr>
            </w:pPr>
            <w:r w:rsidRPr="0057762F">
              <w:rPr>
                <w:sz w:val="18"/>
                <w:szCs w:val="18"/>
              </w:rPr>
              <w:t>-</w:t>
            </w:r>
          </w:p>
        </w:tc>
        <w:tc>
          <w:tcPr>
            <w:tcW w:w="1925" w:type="pct"/>
            <w:tcBorders>
              <w:top w:val="single" w:sz="2" w:space="0" w:color="auto"/>
              <w:left w:val="single" w:sz="2" w:space="0" w:color="auto"/>
              <w:bottom w:val="single" w:sz="2" w:space="0" w:color="auto"/>
              <w:right w:val="single" w:sz="2" w:space="0" w:color="auto"/>
            </w:tcBorders>
            <w:shd w:val="clear" w:color="auto" w:fill="auto"/>
          </w:tcPr>
          <w:p w14:paraId="3331F8FD" w14:textId="491A4729" w:rsidR="00FE1AC9" w:rsidRPr="00600CF0" w:rsidRDefault="006642DA" w:rsidP="00FC1FFF">
            <w:pPr>
              <w:tabs>
                <w:tab w:val="clear" w:pos="720"/>
              </w:tabs>
              <w:autoSpaceDE w:val="0"/>
              <w:autoSpaceDN w:val="0"/>
              <w:adjustRightInd w:val="0"/>
              <w:spacing w:after="0"/>
              <w:rPr>
                <w:sz w:val="18"/>
                <w:szCs w:val="18"/>
                <w:lang w:val="en-US" w:eastAsia="fr-BE"/>
              </w:rPr>
            </w:pPr>
            <w:r w:rsidRPr="00600CF0">
              <w:rPr>
                <w:rStyle w:val="ui-provider"/>
                <w:sz w:val="18"/>
                <w:szCs w:val="18"/>
              </w:rPr>
              <w:t>Experience in the use of Foray</w:t>
            </w:r>
            <w:r w:rsidRPr="00600CF0">
              <w:rPr>
                <w:rStyle w:val="ui-provider"/>
                <w:sz w:val="18"/>
                <w:szCs w:val="18"/>
                <w:vertAlign w:val="superscript"/>
              </w:rPr>
              <w:t>®</w:t>
            </w:r>
            <w:r w:rsidRPr="00600CF0">
              <w:rPr>
                <w:rStyle w:val="ui-provider"/>
                <w:sz w:val="18"/>
                <w:szCs w:val="18"/>
              </w:rPr>
              <w:t xml:space="preserve"> </w:t>
            </w:r>
            <w:r w:rsidR="00600CF0">
              <w:rPr>
                <w:rStyle w:val="ui-provider"/>
                <w:sz w:val="18"/>
                <w:szCs w:val="18"/>
              </w:rPr>
              <w:t>76</w:t>
            </w:r>
            <w:r w:rsidRPr="00600CF0">
              <w:rPr>
                <w:rStyle w:val="ui-provider"/>
                <w:sz w:val="18"/>
                <w:szCs w:val="18"/>
              </w:rPr>
              <w:t>B shows that the properties of the plant protection product are not expected to be affected by humidity and temperature. An ambient temperature storage stability study has been conducted to show the effect of temperature on the product. No changes were noted in the product upon storage. See above. The effects of light are not applicable as the product is packaged in opaque material</w:t>
            </w:r>
            <w:r w:rsidR="00600CF0">
              <w:rPr>
                <w:rStyle w:val="ui-provider"/>
                <w:sz w:val="18"/>
                <w:szCs w:val="18"/>
              </w:rPr>
              <w:t>.</w:t>
            </w:r>
          </w:p>
        </w:tc>
        <w:tc>
          <w:tcPr>
            <w:tcW w:w="254" w:type="pct"/>
            <w:tcBorders>
              <w:top w:val="single" w:sz="2" w:space="0" w:color="auto"/>
              <w:left w:val="single" w:sz="2" w:space="0" w:color="auto"/>
              <w:bottom w:val="single" w:sz="2" w:space="0" w:color="auto"/>
              <w:right w:val="single" w:sz="2" w:space="0" w:color="auto"/>
            </w:tcBorders>
          </w:tcPr>
          <w:p w14:paraId="1F29DD8D" w14:textId="4F0549A5" w:rsidR="00FC1FFF" w:rsidRPr="00FC1FFF" w:rsidRDefault="005A2DB0" w:rsidP="00FC1FFF">
            <w:pPr>
              <w:spacing w:after="0"/>
              <w:jc w:val="center"/>
              <w:rPr>
                <w:sz w:val="18"/>
                <w:szCs w:val="18"/>
              </w:rPr>
            </w:pPr>
            <w:r>
              <w:rPr>
                <w:sz w:val="18"/>
                <w:szCs w:val="18"/>
              </w:rPr>
              <w:t>N</w:t>
            </w:r>
          </w:p>
        </w:tc>
        <w:tc>
          <w:tcPr>
            <w:tcW w:w="507" w:type="pct"/>
            <w:tcBorders>
              <w:top w:val="single" w:sz="2" w:space="0" w:color="auto"/>
              <w:left w:val="single" w:sz="2" w:space="0" w:color="auto"/>
              <w:bottom w:val="single" w:sz="2" w:space="0" w:color="auto"/>
              <w:right w:val="single" w:sz="2" w:space="0" w:color="auto"/>
            </w:tcBorders>
          </w:tcPr>
          <w:p w14:paraId="24252352" w14:textId="18E71436" w:rsidR="00FC1FFF" w:rsidRPr="00FC1FFF" w:rsidRDefault="005A2DB0" w:rsidP="00FC1FFF">
            <w:pPr>
              <w:spacing w:after="0"/>
              <w:rPr>
                <w:sz w:val="18"/>
                <w:szCs w:val="18"/>
                <w:highlight w:val="cyan"/>
              </w:rPr>
            </w:pPr>
            <w:r w:rsidRPr="005A2DB0">
              <w:rPr>
                <w:sz w:val="18"/>
                <w:szCs w:val="18"/>
              </w:rPr>
              <w:t>-</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C8C400" w14:textId="77777777" w:rsidR="00FC1FFF" w:rsidRPr="00FC1FFF" w:rsidRDefault="00FC1FFF" w:rsidP="00FC1FFF">
            <w:pPr>
              <w:rPr>
                <w:iCs/>
                <w:sz w:val="18"/>
                <w:szCs w:val="18"/>
                <w:highlight w:val="cyan"/>
              </w:rPr>
            </w:pPr>
          </w:p>
        </w:tc>
      </w:tr>
      <w:tr w:rsidR="00FC1FFF" w:rsidRPr="00FC1FFF" w14:paraId="6CA6DF9A" w14:textId="77777777" w:rsidTr="003D6C21">
        <w:tc>
          <w:tcPr>
            <w:tcW w:w="715" w:type="pct"/>
            <w:tcBorders>
              <w:top w:val="single" w:sz="2" w:space="0" w:color="auto"/>
              <w:left w:val="single" w:sz="2" w:space="0" w:color="auto"/>
              <w:bottom w:val="single" w:sz="2" w:space="0" w:color="auto"/>
              <w:right w:val="single" w:sz="2" w:space="0" w:color="auto"/>
            </w:tcBorders>
          </w:tcPr>
          <w:p w14:paraId="5FFF274D" w14:textId="77777777" w:rsidR="00FC1FFF" w:rsidRPr="00FC1FFF" w:rsidRDefault="00FC1FFF" w:rsidP="00FC1FFF">
            <w:pPr>
              <w:ind w:left="-63" w:right="-51"/>
              <w:rPr>
                <w:sz w:val="18"/>
                <w:szCs w:val="18"/>
              </w:rPr>
            </w:pPr>
            <w:r w:rsidRPr="00FC1FFF">
              <w:rPr>
                <w:sz w:val="18"/>
                <w:szCs w:val="18"/>
              </w:rPr>
              <w:t>Accelerated storage stability (IIIM 2.2)</w:t>
            </w:r>
          </w:p>
        </w:tc>
        <w:tc>
          <w:tcPr>
            <w:tcW w:w="550" w:type="pct"/>
            <w:tcBorders>
              <w:top w:val="single" w:sz="2" w:space="0" w:color="auto"/>
              <w:left w:val="single" w:sz="2" w:space="0" w:color="auto"/>
              <w:bottom w:val="single" w:sz="2" w:space="0" w:color="auto"/>
              <w:right w:val="single" w:sz="2" w:space="0" w:color="auto"/>
            </w:tcBorders>
          </w:tcPr>
          <w:p w14:paraId="5A93AB82" w14:textId="0C7460EC" w:rsidR="00FC1FFF" w:rsidRPr="00FC1FFF" w:rsidRDefault="00BF5A00" w:rsidP="00FC1FFF">
            <w:pPr>
              <w:spacing w:after="0"/>
              <w:rPr>
                <w:sz w:val="18"/>
                <w:szCs w:val="18"/>
                <w:highlight w:val="cyan"/>
              </w:rPr>
            </w:pPr>
            <w:r w:rsidRPr="00BF5A00">
              <w:rPr>
                <w:sz w:val="18"/>
                <w:szCs w:val="18"/>
              </w:rPr>
              <w:t>-</w:t>
            </w:r>
          </w:p>
        </w:tc>
        <w:tc>
          <w:tcPr>
            <w:tcW w:w="456" w:type="pct"/>
            <w:tcBorders>
              <w:top w:val="single" w:sz="2" w:space="0" w:color="auto"/>
              <w:left w:val="single" w:sz="2" w:space="0" w:color="auto"/>
              <w:bottom w:val="single" w:sz="2" w:space="0" w:color="auto"/>
              <w:right w:val="single" w:sz="2" w:space="0" w:color="auto"/>
            </w:tcBorders>
          </w:tcPr>
          <w:p w14:paraId="6E2781B3" w14:textId="67B6F45B" w:rsidR="00FC1FFF" w:rsidRPr="00FC1FFF" w:rsidRDefault="00BF5A00" w:rsidP="00FC1FFF">
            <w:pPr>
              <w:spacing w:after="0"/>
              <w:rPr>
                <w:sz w:val="18"/>
                <w:szCs w:val="18"/>
                <w:highlight w:val="cyan"/>
              </w:rPr>
            </w:pPr>
            <w:r w:rsidRPr="00BF5A00">
              <w:rPr>
                <w:sz w:val="18"/>
                <w:szCs w:val="18"/>
              </w:rPr>
              <w:t>-</w:t>
            </w:r>
          </w:p>
        </w:tc>
        <w:tc>
          <w:tcPr>
            <w:tcW w:w="1925" w:type="pct"/>
            <w:tcBorders>
              <w:top w:val="single" w:sz="2" w:space="0" w:color="auto"/>
              <w:left w:val="single" w:sz="2" w:space="0" w:color="auto"/>
              <w:bottom w:val="single" w:sz="2" w:space="0" w:color="auto"/>
              <w:right w:val="single" w:sz="2" w:space="0" w:color="auto"/>
            </w:tcBorders>
          </w:tcPr>
          <w:p w14:paraId="7CA7AA4F" w14:textId="63665F17" w:rsidR="00BF5A00" w:rsidRPr="00FC1FFF" w:rsidRDefault="00FC1FFF" w:rsidP="00FC1FFF">
            <w:pPr>
              <w:spacing w:after="0"/>
              <w:rPr>
                <w:sz w:val="18"/>
                <w:szCs w:val="18"/>
                <w:highlight w:val="cyan"/>
              </w:rPr>
            </w:pPr>
            <w:r w:rsidRPr="00FC1FFF">
              <w:rPr>
                <w:sz w:val="18"/>
                <w:szCs w:val="18"/>
              </w:rPr>
              <w:t>This is a microbial product so storage at higher temperatures will inactivate the microbe. The product should be stored at room temperature and not exposed to high temperatures.</w:t>
            </w:r>
          </w:p>
        </w:tc>
        <w:tc>
          <w:tcPr>
            <w:tcW w:w="254" w:type="pct"/>
            <w:tcBorders>
              <w:top w:val="single" w:sz="2" w:space="0" w:color="auto"/>
              <w:left w:val="single" w:sz="2" w:space="0" w:color="auto"/>
              <w:bottom w:val="single" w:sz="2" w:space="0" w:color="auto"/>
              <w:right w:val="single" w:sz="2" w:space="0" w:color="auto"/>
            </w:tcBorders>
          </w:tcPr>
          <w:p w14:paraId="473D8352" w14:textId="21B52204" w:rsidR="00FC1FFF" w:rsidRPr="00FC1FFF" w:rsidRDefault="00BF5A00" w:rsidP="00FC1FFF">
            <w:pPr>
              <w:spacing w:after="0"/>
              <w:jc w:val="center"/>
              <w:rPr>
                <w:sz w:val="18"/>
                <w:szCs w:val="18"/>
              </w:rPr>
            </w:pPr>
            <w:r>
              <w:rPr>
                <w:sz w:val="18"/>
                <w:szCs w:val="18"/>
              </w:rPr>
              <w:t>N</w:t>
            </w:r>
          </w:p>
        </w:tc>
        <w:tc>
          <w:tcPr>
            <w:tcW w:w="507" w:type="pct"/>
            <w:tcBorders>
              <w:top w:val="single" w:sz="2" w:space="0" w:color="auto"/>
              <w:left w:val="single" w:sz="2" w:space="0" w:color="auto"/>
              <w:bottom w:val="single" w:sz="2" w:space="0" w:color="auto"/>
              <w:right w:val="single" w:sz="2" w:space="0" w:color="auto"/>
            </w:tcBorders>
          </w:tcPr>
          <w:p w14:paraId="1DE3CCEA" w14:textId="3CE6BB03" w:rsidR="00FC1FFF" w:rsidRPr="00FC1FFF" w:rsidRDefault="00BF5A00" w:rsidP="00FC1FFF">
            <w:pPr>
              <w:pStyle w:val="NormalDossier"/>
              <w:spacing w:before="0" w:after="0"/>
              <w:rPr>
                <w:sz w:val="18"/>
                <w:szCs w:val="18"/>
                <w:highlight w:val="cyan"/>
              </w:rPr>
            </w:pPr>
            <w:r w:rsidRPr="00E92DCB">
              <w:rPr>
                <w:sz w:val="18"/>
                <w:szCs w:val="18"/>
              </w:rPr>
              <w:t>-</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38E49B" w14:textId="77777777" w:rsidR="00FC1FFF" w:rsidRPr="00FC1FFF" w:rsidRDefault="00FC1FFF" w:rsidP="00FC1FFF">
            <w:pPr>
              <w:rPr>
                <w:b/>
                <w:bCs/>
                <w:iCs/>
                <w:sz w:val="18"/>
                <w:szCs w:val="18"/>
                <w:highlight w:val="cyan"/>
              </w:rPr>
            </w:pPr>
          </w:p>
        </w:tc>
      </w:tr>
      <w:tr w:rsidR="00BE115E" w:rsidRPr="00FC1FFF" w14:paraId="0ED29D36" w14:textId="77777777" w:rsidTr="003D6C21">
        <w:tc>
          <w:tcPr>
            <w:tcW w:w="715" w:type="pct"/>
            <w:tcBorders>
              <w:top w:val="single" w:sz="2" w:space="0" w:color="auto"/>
              <w:left w:val="single" w:sz="2" w:space="0" w:color="auto"/>
              <w:bottom w:val="single" w:sz="2" w:space="0" w:color="auto"/>
              <w:right w:val="single" w:sz="2" w:space="0" w:color="auto"/>
            </w:tcBorders>
          </w:tcPr>
          <w:p w14:paraId="122816D0" w14:textId="77777777" w:rsidR="00BE115E" w:rsidRPr="00FC1FFF" w:rsidRDefault="00BE115E" w:rsidP="00BE115E">
            <w:pPr>
              <w:ind w:left="-57" w:rightChars="-57" w:right="-137"/>
              <w:rPr>
                <w:sz w:val="18"/>
                <w:szCs w:val="18"/>
              </w:rPr>
            </w:pPr>
            <w:r w:rsidRPr="00FC1FFF">
              <w:rPr>
                <w:sz w:val="18"/>
                <w:szCs w:val="18"/>
              </w:rPr>
              <w:t>Shelf life in months (if less than 2 years)</w:t>
            </w:r>
          </w:p>
          <w:p w14:paraId="0FAA1255" w14:textId="26FFD95E" w:rsidR="00BE115E" w:rsidRPr="00FC1FFF" w:rsidRDefault="00BE115E" w:rsidP="00BE115E">
            <w:pPr>
              <w:ind w:left="-63" w:right="-51"/>
              <w:rPr>
                <w:sz w:val="18"/>
                <w:szCs w:val="18"/>
              </w:rPr>
            </w:pPr>
            <w:r w:rsidRPr="00FC1FFF">
              <w:rPr>
                <w:sz w:val="18"/>
                <w:szCs w:val="18"/>
              </w:rPr>
              <w:t>(IIIM 2.2)</w:t>
            </w:r>
          </w:p>
        </w:tc>
        <w:tc>
          <w:tcPr>
            <w:tcW w:w="550" w:type="pct"/>
            <w:tcBorders>
              <w:top w:val="single" w:sz="2" w:space="0" w:color="auto"/>
              <w:left w:val="single" w:sz="2" w:space="0" w:color="auto"/>
              <w:bottom w:val="single" w:sz="2" w:space="0" w:color="auto"/>
              <w:right w:val="single" w:sz="2" w:space="0" w:color="auto"/>
            </w:tcBorders>
          </w:tcPr>
          <w:p w14:paraId="0A8E0DEA" w14:textId="229D54DC" w:rsidR="00BE115E" w:rsidRPr="00FC1FFF" w:rsidRDefault="00CC70E4" w:rsidP="000D565B">
            <w:pPr>
              <w:spacing w:after="0"/>
              <w:rPr>
                <w:sz w:val="18"/>
                <w:szCs w:val="18"/>
                <w:lang w:eastAsia="it-IT"/>
              </w:rPr>
            </w:pPr>
            <w:r>
              <w:rPr>
                <w:sz w:val="18"/>
                <w:szCs w:val="18"/>
                <w:lang w:eastAsia="it-IT"/>
              </w:rPr>
              <w:t>-</w:t>
            </w:r>
          </w:p>
        </w:tc>
        <w:tc>
          <w:tcPr>
            <w:tcW w:w="456" w:type="pct"/>
            <w:tcBorders>
              <w:top w:val="single" w:sz="2" w:space="0" w:color="auto"/>
              <w:left w:val="single" w:sz="2" w:space="0" w:color="auto"/>
              <w:bottom w:val="single" w:sz="2" w:space="0" w:color="auto"/>
              <w:right w:val="single" w:sz="2" w:space="0" w:color="auto"/>
            </w:tcBorders>
          </w:tcPr>
          <w:p w14:paraId="06B884FB" w14:textId="24DF50A7" w:rsidR="00BE115E" w:rsidRPr="00FC1FFF" w:rsidRDefault="009113A3" w:rsidP="000D565B">
            <w:pPr>
              <w:pStyle w:val="NormalDossier"/>
              <w:spacing w:before="0" w:after="0"/>
              <w:rPr>
                <w:sz w:val="18"/>
                <w:szCs w:val="18"/>
                <w:lang w:eastAsia="it-IT"/>
              </w:rPr>
            </w:pPr>
            <w:r w:rsidRPr="00820A24">
              <w:rPr>
                <w:sz w:val="18"/>
                <w:szCs w:val="18"/>
                <w:lang w:eastAsia="it-IT"/>
              </w:rPr>
              <w:t>ABG-6431, Batch No.: 201-933-CF (201-933-CF00)</w:t>
            </w:r>
          </w:p>
        </w:tc>
        <w:tc>
          <w:tcPr>
            <w:tcW w:w="1925" w:type="pct"/>
            <w:tcBorders>
              <w:top w:val="single" w:sz="2" w:space="0" w:color="auto"/>
              <w:left w:val="single" w:sz="2" w:space="0" w:color="auto"/>
              <w:bottom w:val="single" w:sz="2" w:space="0" w:color="auto"/>
              <w:right w:val="single" w:sz="2" w:space="0" w:color="auto"/>
            </w:tcBorders>
          </w:tcPr>
          <w:p w14:paraId="6FD242C9" w14:textId="59632157" w:rsidR="00BE115E" w:rsidRPr="00FC1FFF" w:rsidRDefault="00BE115E" w:rsidP="000D565B">
            <w:pPr>
              <w:spacing w:after="0"/>
              <w:rPr>
                <w:sz w:val="18"/>
                <w:szCs w:val="18"/>
                <w:lang w:eastAsia="it-IT"/>
              </w:rPr>
            </w:pPr>
            <w:r>
              <w:rPr>
                <w:sz w:val="18"/>
                <w:szCs w:val="18"/>
                <w:lang w:eastAsia="it-IT"/>
              </w:rPr>
              <w:t>15 months</w:t>
            </w:r>
          </w:p>
        </w:tc>
        <w:tc>
          <w:tcPr>
            <w:tcW w:w="254" w:type="pct"/>
            <w:tcBorders>
              <w:top w:val="single" w:sz="2" w:space="0" w:color="auto"/>
              <w:left w:val="single" w:sz="2" w:space="0" w:color="auto"/>
              <w:bottom w:val="single" w:sz="2" w:space="0" w:color="auto"/>
              <w:right w:val="single" w:sz="2" w:space="0" w:color="auto"/>
            </w:tcBorders>
          </w:tcPr>
          <w:p w14:paraId="7058FC4C" w14:textId="41A64DC2" w:rsidR="00BE115E" w:rsidRPr="00FC1FFF" w:rsidRDefault="00CC70E4" w:rsidP="000D565B">
            <w:pPr>
              <w:spacing w:after="0"/>
              <w:jc w:val="center"/>
              <w:rPr>
                <w:sz w:val="18"/>
                <w:szCs w:val="18"/>
                <w:lang w:eastAsia="it-IT"/>
              </w:rPr>
            </w:pPr>
            <w:r>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38AF613F" w14:textId="77777777" w:rsidR="00CC70E4" w:rsidRPr="00FC1FFF" w:rsidRDefault="00CC70E4" w:rsidP="00CC70E4">
            <w:pPr>
              <w:pStyle w:val="NormalDossier"/>
              <w:spacing w:before="0" w:after="0"/>
              <w:rPr>
                <w:sz w:val="18"/>
                <w:szCs w:val="18"/>
                <w:lang w:eastAsia="it-IT"/>
              </w:rPr>
            </w:pPr>
            <w:r w:rsidRPr="00FC1FFF">
              <w:rPr>
                <w:sz w:val="18"/>
                <w:szCs w:val="18"/>
                <w:lang w:eastAsia="it-IT"/>
              </w:rPr>
              <w:t xml:space="preserve">Comb, </w:t>
            </w:r>
            <w:r>
              <w:rPr>
                <w:sz w:val="18"/>
                <w:szCs w:val="18"/>
                <w:lang w:eastAsia="it-IT"/>
              </w:rPr>
              <w:t>A.L.</w:t>
            </w:r>
            <w:r w:rsidRPr="00FC1FFF">
              <w:rPr>
                <w:sz w:val="18"/>
                <w:szCs w:val="18"/>
                <w:lang w:eastAsia="it-IT"/>
              </w:rPr>
              <w:t xml:space="preserve"> (2010)</w:t>
            </w:r>
          </w:p>
          <w:p w14:paraId="20D3E360" w14:textId="3B3282EE" w:rsidR="00BE115E" w:rsidRPr="00FC1FFF" w:rsidRDefault="00CC70E4" w:rsidP="00CC70E4">
            <w:pPr>
              <w:pStyle w:val="NormalDossier"/>
              <w:spacing w:before="0" w:after="0"/>
              <w:rPr>
                <w:sz w:val="18"/>
                <w:szCs w:val="18"/>
                <w:lang w:eastAsia="it-IT"/>
              </w:rPr>
            </w:pPr>
            <w:r w:rsidRPr="00FC1FFF">
              <w:rPr>
                <w:sz w:val="18"/>
                <w:szCs w:val="18"/>
                <w:lang w:eastAsia="it-IT"/>
              </w:rPr>
              <w:t>ZAB0121</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BC6A5C6" w14:textId="21CDEC43" w:rsidR="00BE115E" w:rsidRPr="006D171B" w:rsidRDefault="00AC2C46" w:rsidP="000D565B">
            <w:pPr>
              <w:rPr>
                <w:sz w:val="18"/>
                <w:szCs w:val="18"/>
              </w:rPr>
            </w:pPr>
            <w:r w:rsidRPr="006D171B">
              <w:rPr>
                <w:sz w:val="18"/>
                <w:szCs w:val="18"/>
              </w:rPr>
              <w:t>Accepted</w:t>
            </w:r>
          </w:p>
        </w:tc>
      </w:tr>
      <w:tr w:rsidR="000D565B" w:rsidRPr="00FC1FFF" w14:paraId="547A63B0" w14:textId="77777777" w:rsidTr="003D6C21">
        <w:tc>
          <w:tcPr>
            <w:tcW w:w="715" w:type="pct"/>
            <w:vMerge w:val="restart"/>
            <w:tcBorders>
              <w:top w:val="single" w:sz="2" w:space="0" w:color="auto"/>
              <w:left w:val="single" w:sz="2" w:space="0" w:color="auto"/>
              <w:bottom w:val="single" w:sz="2" w:space="0" w:color="auto"/>
              <w:right w:val="single" w:sz="2" w:space="0" w:color="auto"/>
            </w:tcBorders>
          </w:tcPr>
          <w:p w14:paraId="484FA1E5" w14:textId="77777777" w:rsidR="000D565B" w:rsidRPr="00FC1FFF" w:rsidRDefault="000D565B" w:rsidP="000D565B">
            <w:pPr>
              <w:ind w:left="-63" w:right="-51"/>
              <w:rPr>
                <w:sz w:val="18"/>
                <w:szCs w:val="18"/>
              </w:rPr>
            </w:pPr>
            <w:r w:rsidRPr="00FC1FFF">
              <w:rPr>
                <w:sz w:val="18"/>
                <w:szCs w:val="18"/>
              </w:rPr>
              <w:t>Explosive properties</w:t>
            </w:r>
          </w:p>
          <w:p w14:paraId="3202A928" w14:textId="77777777" w:rsidR="000D565B" w:rsidRPr="00FC1FFF" w:rsidRDefault="000D565B" w:rsidP="000D565B">
            <w:pPr>
              <w:ind w:left="-63" w:right="-51"/>
              <w:rPr>
                <w:sz w:val="18"/>
                <w:szCs w:val="18"/>
              </w:rPr>
            </w:pPr>
            <w:r w:rsidRPr="00FC1FFF">
              <w:rPr>
                <w:sz w:val="18"/>
                <w:szCs w:val="18"/>
              </w:rPr>
              <w:t>(IIIM 2.3)</w:t>
            </w:r>
          </w:p>
        </w:tc>
        <w:tc>
          <w:tcPr>
            <w:tcW w:w="550" w:type="pct"/>
            <w:tcBorders>
              <w:top w:val="single" w:sz="2" w:space="0" w:color="auto"/>
              <w:left w:val="single" w:sz="2" w:space="0" w:color="auto"/>
              <w:bottom w:val="single" w:sz="2" w:space="0" w:color="auto"/>
              <w:right w:val="single" w:sz="2" w:space="0" w:color="auto"/>
            </w:tcBorders>
          </w:tcPr>
          <w:p w14:paraId="2B202AA4" w14:textId="11E0C578" w:rsidR="000D565B" w:rsidRPr="00FC1FFF" w:rsidRDefault="000D565B" w:rsidP="000D565B">
            <w:pPr>
              <w:spacing w:after="0"/>
              <w:rPr>
                <w:sz w:val="18"/>
                <w:szCs w:val="18"/>
              </w:rPr>
            </w:pPr>
            <w:r w:rsidRPr="00FC1FFF">
              <w:rPr>
                <w:sz w:val="18"/>
                <w:szCs w:val="18"/>
                <w:lang w:eastAsia="it-IT"/>
              </w:rPr>
              <w:t>EEC Method A14</w:t>
            </w:r>
          </w:p>
        </w:tc>
        <w:tc>
          <w:tcPr>
            <w:tcW w:w="456" w:type="pct"/>
            <w:tcBorders>
              <w:top w:val="single" w:sz="2" w:space="0" w:color="auto"/>
              <w:left w:val="single" w:sz="2" w:space="0" w:color="auto"/>
              <w:bottom w:val="single" w:sz="2" w:space="0" w:color="auto"/>
              <w:right w:val="single" w:sz="2" w:space="0" w:color="auto"/>
            </w:tcBorders>
          </w:tcPr>
          <w:p w14:paraId="77043F2B" w14:textId="77777777" w:rsidR="000D565B" w:rsidRPr="00FC1FFF" w:rsidRDefault="000D565B" w:rsidP="000D565B">
            <w:pPr>
              <w:pStyle w:val="NormalDossier"/>
              <w:spacing w:before="0" w:after="0"/>
              <w:rPr>
                <w:sz w:val="18"/>
                <w:szCs w:val="18"/>
                <w:lang w:eastAsia="it-IT"/>
              </w:rPr>
            </w:pPr>
            <w:r w:rsidRPr="00FC1FFF">
              <w:rPr>
                <w:sz w:val="18"/>
                <w:szCs w:val="18"/>
                <w:lang w:eastAsia="it-IT"/>
              </w:rPr>
              <w:t xml:space="preserve">ABG-6431 </w:t>
            </w:r>
          </w:p>
          <w:p w14:paraId="0C109785" w14:textId="695AE093" w:rsidR="000D565B" w:rsidRPr="00FC1FFF" w:rsidRDefault="000D565B" w:rsidP="000D565B">
            <w:pPr>
              <w:spacing w:after="0"/>
              <w:rPr>
                <w:sz w:val="18"/>
                <w:szCs w:val="18"/>
              </w:rPr>
            </w:pPr>
            <w:r w:rsidRPr="00FC1FFF">
              <w:rPr>
                <w:sz w:val="18"/>
                <w:szCs w:val="18"/>
                <w:lang w:eastAsia="it-IT"/>
              </w:rPr>
              <w:t xml:space="preserve">Lot </w:t>
            </w:r>
            <w:r w:rsidR="00EC1D86">
              <w:rPr>
                <w:sz w:val="18"/>
                <w:szCs w:val="18"/>
                <w:lang w:eastAsia="it-IT"/>
              </w:rPr>
              <w:t>N</w:t>
            </w:r>
            <w:r w:rsidR="002D6248">
              <w:rPr>
                <w:sz w:val="18"/>
                <w:szCs w:val="18"/>
                <w:lang w:eastAsia="it-IT"/>
              </w:rPr>
              <w:t>o.:</w:t>
            </w:r>
            <w:r w:rsidRPr="00FC1FFF">
              <w:rPr>
                <w:sz w:val="18"/>
                <w:szCs w:val="18"/>
                <w:lang w:eastAsia="it-IT"/>
              </w:rPr>
              <w:t xml:space="preserve"> 185-086-BJ</w:t>
            </w:r>
          </w:p>
        </w:tc>
        <w:tc>
          <w:tcPr>
            <w:tcW w:w="1925" w:type="pct"/>
            <w:tcBorders>
              <w:top w:val="single" w:sz="2" w:space="0" w:color="auto"/>
              <w:left w:val="single" w:sz="2" w:space="0" w:color="auto"/>
              <w:bottom w:val="single" w:sz="2" w:space="0" w:color="auto"/>
              <w:right w:val="single" w:sz="2" w:space="0" w:color="auto"/>
            </w:tcBorders>
          </w:tcPr>
          <w:p w14:paraId="739176CC" w14:textId="67EC2058" w:rsidR="000D565B" w:rsidRPr="00FC1FFF" w:rsidRDefault="000D565B" w:rsidP="000D565B">
            <w:pPr>
              <w:spacing w:after="0"/>
              <w:rPr>
                <w:i/>
                <w:iCs/>
                <w:sz w:val="18"/>
                <w:szCs w:val="18"/>
              </w:rPr>
            </w:pPr>
            <w:r w:rsidRPr="00FC1FFF">
              <w:rPr>
                <w:sz w:val="18"/>
                <w:szCs w:val="18"/>
                <w:lang w:eastAsia="it-IT"/>
              </w:rPr>
              <w:t>Not explosive</w:t>
            </w:r>
            <w:r>
              <w:rPr>
                <w:sz w:val="18"/>
                <w:szCs w:val="18"/>
                <w:lang w:eastAsia="it-IT"/>
              </w:rPr>
              <w:t>.</w:t>
            </w:r>
          </w:p>
        </w:tc>
        <w:tc>
          <w:tcPr>
            <w:tcW w:w="254" w:type="pct"/>
            <w:tcBorders>
              <w:top w:val="single" w:sz="2" w:space="0" w:color="auto"/>
              <w:left w:val="single" w:sz="2" w:space="0" w:color="auto"/>
              <w:bottom w:val="single" w:sz="2" w:space="0" w:color="auto"/>
              <w:right w:val="single" w:sz="2" w:space="0" w:color="auto"/>
            </w:tcBorders>
          </w:tcPr>
          <w:p w14:paraId="2E8753C4" w14:textId="7A988955" w:rsidR="000D565B" w:rsidRPr="00FC1FFF" w:rsidRDefault="000D565B" w:rsidP="000D565B">
            <w:pPr>
              <w:spacing w:after="0"/>
              <w:jc w:val="center"/>
              <w:rPr>
                <w:sz w:val="18"/>
                <w:szCs w:val="18"/>
              </w:rPr>
            </w:pPr>
            <w:r w:rsidRPr="00FC1FFF">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33660EE3" w14:textId="77777777" w:rsidR="000D565B" w:rsidRPr="00FC1FFF" w:rsidRDefault="000D565B" w:rsidP="000D565B">
            <w:pPr>
              <w:pStyle w:val="NormalDossier"/>
              <w:spacing w:before="0" w:after="0"/>
              <w:rPr>
                <w:sz w:val="18"/>
                <w:szCs w:val="18"/>
                <w:lang w:eastAsia="it-IT"/>
              </w:rPr>
            </w:pPr>
            <w:r w:rsidRPr="00FC1FFF">
              <w:rPr>
                <w:sz w:val="18"/>
                <w:szCs w:val="18"/>
                <w:lang w:eastAsia="it-IT"/>
              </w:rPr>
              <w:t xml:space="preserve">Comb, </w:t>
            </w:r>
            <w:r>
              <w:rPr>
                <w:sz w:val="18"/>
                <w:szCs w:val="18"/>
                <w:lang w:eastAsia="it-IT"/>
              </w:rPr>
              <w:t>A.L.</w:t>
            </w:r>
            <w:r w:rsidRPr="00FC1FFF">
              <w:rPr>
                <w:sz w:val="18"/>
                <w:szCs w:val="18"/>
                <w:lang w:eastAsia="it-IT"/>
              </w:rPr>
              <w:t xml:space="preserve"> (2010)</w:t>
            </w:r>
          </w:p>
          <w:p w14:paraId="18A55029" w14:textId="5E6664D5" w:rsidR="000D565B" w:rsidRPr="00FC1FFF" w:rsidRDefault="000D565B" w:rsidP="000D565B">
            <w:pPr>
              <w:spacing w:after="0"/>
              <w:rPr>
                <w:sz w:val="18"/>
                <w:szCs w:val="18"/>
              </w:rPr>
            </w:pPr>
            <w:r w:rsidRPr="00FC1FFF">
              <w:rPr>
                <w:sz w:val="18"/>
                <w:szCs w:val="18"/>
                <w:lang w:eastAsia="it-IT"/>
              </w:rPr>
              <w:t>ZAB0121</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900F316" w14:textId="1B7535D2" w:rsidR="000D565B" w:rsidRPr="006D171B" w:rsidRDefault="00AC2C46" w:rsidP="000D565B">
            <w:pPr>
              <w:rPr>
                <w:sz w:val="18"/>
                <w:szCs w:val="18"/>
              </w:rPr>
            </w:pPr>
            <w:r w:rsidRPr="006D171B">
              <w:rPr>
                <w:sz w:val="18"/>
                <w:szCs w:val="18"/>
              </w:rPr>
              <w:t>Accepted</w:t>
            </w:r>
          </w:p>
        </w:tc>
      </w:tr>
      <w:tr w:rsidR="00FC1FFF" w:rsidRPr="00FC1FFF" w14:paraId="78E47293" w14:textId="77777777" w:rsidTr="003D6C21">
        <w:tc>
          <w:tcPr>
            <w:tcW w:w="715" w:type="pct"/>
            <w:vMerge/>
            <w:tcBorders>
              <w:top w:val="single" w:sz="2" w:space="0" w:color="auto"/>
              <w:left w:val="single" w:sz="2" w:space="0" w:color="auto"/>
              <w:bottom w:val="single" w:sz="2" w:space="0" w:color="auto"/>
              <w:right w:val="single" w:sz="2" w:space="0" w:color="auto"/>
            </w:tcBorders>
          </w:tcPr>
          <w:p w14:paraId="2D2286E1" w14:textId="77777777" w:rsidR="00FC1FFF" w:rsidRPr="00FC1FFF" w:rsidRDefault="00FC1FFF" w:rsidP="00FC1FFF">
            <w:pPr>
              <w:ind w:left="-63" w:right="-51"/>
              <w:rPr>
                <w:sz w:val="18"/>
                <w:szCs w:val="18"/>
              </w:rPr>
            </w:pPr>
          </w:p>
        </w:tc>
        <w:tc>
          <w:tcPr>
            <w:tcW w:w="550" w:type="pct"/>
            <w:tcBorders>
              <w:top w:val="single" w:sz="2" w:space="0" w:color="auto"/>
              <w:left w:val="single" w:sz="2" w:space="0" w:color="auto"/>
              <w:bottom w:val="single" w:sz="2" w:space="0" w:color="auto"/>
              <w:right w:val="single" w:sz="2" w:space="0" w:color="auto"/>
            </w:tcBorders>
          </w:tcPr>
          <w:p w14:paraId="209D3A2F" w14:textId="1F142914" w:rsidR="00FC1FFF" w:rsidRPr="00FC1FFF" w:rsidRDefault="00FC1FFF" w:rsidP="00FC1FFF">
            <w:pPr>
              <w:spacing w:after="0"/>
              <w:rPr>
                <w:sz w:val="18"/>
                <w:szCs w:val="18"/>
                <w:highlight w:val="cyan"/>
                <w:lang w:eastAsia="it-IT"/>
              </w:rPr>
            </w:pPr>
            <w:r w:rsidRPr="00FC1FFF">
              <w:rPr>
                <w:sz w:val="18"/>
                <w:szCs w:val="18"/>
              </w:rPr>
              <w:t>Theoretical assessment</w:t>
            </w:r>
          </w:p>
        </w:tc>
        <w:tc>
          <w:tcPr>
            <w:tcW w:w="456" w:type="pct"/>
            <w:tcBorders>
              <w:top w:val="single" w:sz="2" w:space="0" w:color="auto"/>
              <w:left w:val="single" w:sz="2" w:space="0" w:color="auto"/>
              <w:bottom w:val="single" w:sz="2" w:space="0" w:color="auto"/>
              <w:right w:val="single" w:sz="2" w:space="0" w:color="auto"/>
            </w:tcBorders>
          </w:tcPr>
          <w:p w14:paraId="4ACDEBC0" w14:textId="5DD7C220" w:rsidR="00FC1FFF" w:rsidRPr="00FC1FFF" w:rsidRDefault="00FC1FFF" w:rsidP="00FC1FFF">
            <w:pPr>
              <w:pStyle w:val="NormalDossier"/>
              <w:spacing w:before="0" w:after="0"/>
              <w:rPr>
                <w:sz w:val="18"/>
                <w:szCs w:val="18"/>
                <w:lang w:eastAsia="it-IT"/>
              </w:rPr>
            </w:pPr>
            <w:r w:rsidRPr="00FC1FFF">
              <w:rPr>
                <w:sz w:val="18"/>
                <w:szCs w:val="18"/>
              </w:rPr>
              <w:t>-</w:t>
            </w:r>
          </w:p>
        </w:tc>
        <w:tc>
          <w:tcPr>
            <w:tcW w:w="1925" w:type="pct"/>
            <w:tcBorders>
              <w:top w:val="single" w:sz="2" w:space="0" w:color="auto"/>
              <w:left w:val="single" w:sz="2" w:space="0" w:color="auto"/>
              <w:bottom w:val="single" w:sz="2" w:space="0" w:color="auto"/>
              <w:right w:val="single" w:sz="2" w:space="0" w:color="auto"/>
            </w:tcBorders>
          </w:tcPr>
          <w:p w14:paraId="58D9F3F3" w14:textId="78143387" w:rsidR="00FC1FFF" w:rsidRPr="00FC1FFF" w:rsidRDefault="00FC1FFF" w:rsidP="00FC1FFF">
            <w:pPr>
              <w:spacing w:after="0"/>
              <w:rPr>
                <w:sz w:val="18"/>
                <w:szCs w:val="18"/>
                <w:highlight w:val="cyan"/>
                <w:lang w:eastAsia="it-IT"/>
              </w:rPr>
            </w:pPr>
            <w:r w:rsidRPr="00FC1FFF">
              <w:rPr>
                <w:bCs/>
                <w:sz w:val="18"/>
                <w:szCs w:val="18"/>
              </w:rPr>
              <w:t xml:space="preserve">The active ingredient </w:t>
            </w:r>
            <w:r w:rsidRPr="00FC1FFF">
              <w:rPr>
                <w:bCs/>
                <w:i/>
                <w:iCs/>
                <w:sz w:val="18"/>
                <w:szCs w:val="18"/>
              </w:rPr>
              <w:t>Bacillus</w:t>
            </w:r>
            <w:r w:rsidRPr="00FC1FFF">
              <w:rPr>
                <w:bCs/>
                <w:i/>
                <w:sz w:val="18"/>
                <w:szCs w:val="18"/>
              </w:rPr>
              <w:t xml:space="preserve"> thuringiensis </w:t>
            </w:r>
            <w:r w:rsidRPr="00FC1FFF">
              <w:rPr>
                <w:bCs/>
                <w:sz w:val="18"/>
                <w:szCs w:val="18"/>
              </w:rPr>
              <w:t>subsp.</w:t>
            </w:r>
            <w:r w:rsidRPr="00FC1FFF">
              <w:rPr>
                <w:bCs/>
                <w:i/>
                <w:sz w:val="18"/>
                <w:szCs w:val="18"/>
              </w:rPr>
              <w:t xml:space="preserve"> </w:t>
            </w:r>
            <w:proofErr w:type="spellStart"/>
            <w:r w:rsidRPr="00FC1FFF">
              <w:rPr>
                <w:bCs/>
                <w:i/>
                <w:sz w:val="18"/>
                <w:szCs w:val="18"/>
              </w:rPr>
              <w:t>kurstaki</w:t>
            </w:r>
            <w:proofErr w:type="spellEnd"/>
            <w:r w:rsidRPr="00FC1FFF">
              <w:rPr>
                <w:bCs/>
                <w:sz w:val="18"/>
                <w:szCs w:val="18"/>
              </w:rPr>
              <w:t xml:space="preserve"> strain ABTS-351 and all formulants </w:t>
            </w:r>
            <w:r w:rsidRPr="00FC1FFF">
              <w:rPr>
                <w:sz w:val="18"/>
                <w:szCs w:val="18"/>
              </w:rPr>
              <w:t xml:space="preserve">(see CONFIDENTIAL INFORMATION </w:t>
            </w:r>
            <w:r w:rsidRPr="00FC1FFF">
              <w:rPr>
                <w:sz w:val="18"/>
                <w:szCs w:val="18"/>
              </w:rPr>
              <w:lastRenderedPageBreak/>
              <w:t>– Part C for the total composition)</w:t>
            </w:r>
            <w:r w:rsidRPr="00FC1FFF">
              <w:rPr>
                <w:bCs/>
                <w:sz w:val="18"/>
                <w:szCs w:val="18"/>
              </w:rPr>
              <w:t xml:space="preserve"> in </w:t>
            </w:r>
            <w:r w:rsidRPr="00FC1FFF">
              <w:rPr>
                <w:sz w:val="18"/>
                <w:szCs w:val="18"/>
              </w:rPr>
              <w:t>Foray</w:t>
            </w:r>
            <w:r w:rsidR="0044645E">
              <w:rPr>
                <w:sz w:val="18"/>
                <w:szCs w:val="18"/>
                <w:vertAlign w:val="superscript"/>
                <w:lang w:eastAsia="it-IT"/>
              </w:rPr>
              <w:t>®</w:t>
            </w:r>
            <w:r w:rsidRPr="00FC1FFF">
              <w:rPr>
                <w:sz w:val="18"/>
                <w:szCs w:val="18"/>
              </w:rPr>
              <w:t xml:space="preserve"> 76B </w:t>
            </w:r>
            <w:r w:rsidRPr="00FC1FFF">
              <w:rPr>
                <w:bCs/>
                <w:sz w:val="18"/>
                <w:szCs w:val="18"/>
              </w:rPr>
              <w:t xml:space="preserve">are not classified as explosive, therefore </w:t>
            </w:r>
            <w:r w:rsidRPr="00FC1FFF">
              <w:rPr>
                <w:sz w:val="18"/>
                <w:szCs w:val="18"/>
              </w:rPr>
              <w:t>Foray</w:t>
            </w:r>
            <w:r w:rsidR="0044645E">
              <w:rPr>
                <w:sz w:val="18"/>
                <w:szCs w:val="18"/>
                <w:vertAlign w:val="superscript"/>
                <w:lang w:eastAsia="it-IT"/>
              </w:rPr>
              <w:t>®</w:t>
            </w:r>
            <w:r w:rsidRPr="00FC1FFF">
              <w:rPr>
                <w:sz w:val="18"/>
                <w:szCs w:val="18"/>
              </w:rPr>
              <w:t xml:space="preserve"> 76B is not expected to be </w:t>
            </w:r>
            <w:r w:rsidRPr="00FC1FFF">
              <w:rPr>
                <w:bCs/>
                <w:sz w:val="18"/>
                <w:szCs w:val="18"/>
              </w:rPr>
              <w:t>explosive.</w:t>
            </w:r>
          </w:p>
        </w:tc>
        <w:tc>
          <w:tcPr>
            <w:tcW w:w="254" w:type="pct"/>
            <w:tcBorders>
              <w:top w:val="single" w:sz="2" w:space="0" w:color="auto"/>
              <w:left w:val="single" w:sz="2" w:space="0" w:color="auto"/>
              <w:bottom w:val="single" w:sz="2" w:space="0" w:color="auto"/>
              <w:right w:val="single" w:sz="2" w:space="0" w:color="auto"/>
            </w:tcBorders>
          </w:tcPr>
          <w:p w14:paraId="3C708AE4" w14:textId="553CDEE0" w:rsidR="00FC1FFF" w:rsidRPr="00FC1FFF" w:rsidRDefault="00FC1FFF" w:rsidP="00FC1FFF">
            <w:pPr>
              <w:spacing w:after="0"/>
              <w:jc w:val="center"/>
              <w:rPr>
                <w:sz w:val="18"/>
                <w:szCs w:val="18"/>
                <w:lang w:eastAsia="it-IT"/>
              </w:rPr>
            </w:pPr>
            <w:r w:rsidRPr="00FC1FFF">
              <w:rPr>
                <w:sz w:val="18"/>
                <w:szCs w:val="18"/>
              </w:rPr>
              <w:lastRenderedPageBreak/>
              <w:t>-</w:t>
            </w:r>
          </w:p>
        </w:tc>
        <w:tc>
          <w:tcPr>
            <w:tcW w:w="507" w:type="pct"/>
            <w:tcBorders>
              <w:top w:val="single" w:sz="2" w:space="0" w:color="auto"/>
              <w:left w:val="single" w:sz="2" w:space="0" w:color="auto"/>
              <w:bottom w:val="single" w:sz="2" w:space="0" w:color="auto"/>
              <w:right w:val="single" w:sz="2" w:space="0" w:color="auto"/>
            </w:tcBorders>
          </w:tcPr>
          <w:p w14:paraId="448D2FF5" w14:textId="61BD0C06" w:rsidR="00FC1FFF" w:rsidRPr="00FC1FFF" w:rsidRDefault="00FC1FFF" w:rsidP="00FC1FFF">
            <w:pPr>
              <w:pStyle w:val="NormalDossier"/>
              <w:spacing w:before="0" w:after="0"/>
              <w:rPr>
                <w:sz w:val="18"/>
                <w:szCs w:val="18"/>
                <w:lang w:eastAsia="it-IT"/>
              </w:rPr>
            </w:pPr>
            <w:r w:rsidRPr="00FC1FFF">
              <w:rPr>
                <w:sz w:val="18"/>
                <w:szCs w:val="18"/>
              </w:rPr>
              <w:t>-</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775AFC1" w14:textId="77777777" w:rsidR="00FC1FFF" w:rsidRPr="00FC1FFF" w:rsidRDefault="00FC1FFF" w:rsidP="00FC1FFF">
            <w:pPr>
              <w:rPr>
                <w:sz w:val="18"/>
                <w:szCs w:val="18"/>
                <w:highlight w:val="cyan"/>
              </w:rPr>
            </w:pPr>
          </w:p>
        </w:tc>
      </w:tr>
      <w:tr w:rsidR="000D565B" w:rsidRPr="00FC1FFF" w14:paraId="3CC03ED6" w14:textId="77777777" w:rsidTr="003D6C21">
        <w:tc>
          <w:tcPr>
            <w:tcW w:w="715" w:type="pct"/>
            <w:vMerge w:val="restart"/>
            <w:tcBorders>
              <w:top w:val="single" w:sz="2" w:space="0" w:color="auto"/>
              <w:left w:val="single" w:sz="2" w:space="0" w:color="auto"/>
              <w:bottom w:val="single" w:sz="2" w:space="0" w:color="auto"/>
              <w:right w:val="single" w:sz="2" w:space="0" w:color="auto"/>
            </w:tcBorders>
          </w:tcPr>
          <w:p w14:paraId="764F48D3" w14:textId="77777777" w:rsidR="000D565B" w:rsidRPr="00FC1FFF" w:rsidRDefault="000D565B" w:rsidP="000D565B">
            <w:pPr>
              <w:ind w:left="-63" w:right="-51"/>
              <w:rPr>
                <w:sz w:val="18"/>
                <w:szCs w:val="18"/>
              </w:rPr>
            </w:pPr>
            <w:r w:rsidRPr="00FC1FFF">
              <w:rPr>
                <w:sz w:val="18"/>
                <w:szCs w:val="18"/>
              </w:rPr>
              <w:t>Oxidizing properties</w:t>
            </w:r>
          </w:p>
          <w:p w14:paraId="5AA9CA73" w14:textId="77777777" w:rsidR="000D565B" w:rsidRPr="00FC1FFF" w:rsidRDefault="000D565B" w:rsidP="000D565B">
            <w:pPr>
              <w:ind w:left="-63" w:right="-51"/>
              <w:rPr>
                <w:sz w:val="18"/>
                <w:szCs w:val="18"/>
              </w:rPr>
            </w:pPr>
            <w:r w:rsidRPr="00FC1FFF">
              <w:rPr>
                <w:sz w:val="18"/>
                <w:szCs w:val="18"/>
              </w:rPr>
              <w:t>(IIIM 2.3)</w:t>
            </w:r>
          </w:p>
        </w:tc>
        <w:tc>
          <w:tcPr>
            <w:tcW w:w="550" w:type="pct"/>
            <w:tcBorders>
              <w:top w:val="single" w:sz="2" w:space="0" w:color="auto"/>
              <w:left w:val="single" w:sz="2" w:space="0" w:color="auto"/>
              <w:bottom w:val="single" w:sz="2" w:space="0" w:color="auto"/>
              <w:right w:val="single" w:sz="2" w:space="0" w:color="auto"/>
            </w:tcBorders>
          </w:tcPr>
          <w:p w14:paraId="3EC88B19" w14:textId="541DA589" w:rsidR="000D565B" w:rsidRPr="00FC1FFF" w:rsidRDefault="000D565B" w:rsidP="000D565B">
            <w:pPr>
              <w:spacing w:after="0"/>
              <w:rPr>
                <w:sz w:val="18"/>
                <w:szCs w:val="18"/>
              </w:rPr>
            </w:pPr>
            <w:r w:rsidRPr="00FC1FFF">
              <w:rPr>
                <w:sz w:val="18"/>
                <w:szCs w:val="18"/>
                <w:lang w:eastAsia="it-IT"/>
              </w:rPr>
              <w:t>EEC Method A21</w:t>
            </w:r>
          </w:p>
        </w:tc>
        <w:tc>
          <w:tcPr>
            <w:tcW w:w="456" w:type="pct"/>
            <w:tcBorders>
              <w:top w:val="single" w:sz="2" w:space="0" w:color="auto"/>
              <w:left w:val="single" w:sz="2" w:space="0" w:color="auto"/>
              <w:bottom w:val="single" w:sz="2" w:space="0" w:color="auto"/>
              <w:right w:val="single" w:sz="2" w:space="0" w:color="auto"/>
            </w:tcBorders>
          </w:tcPr>
          <w:p w14:paraId="10645383" w14:textId="77777777" w:rsidR="000D565B" w:rsidRPr="00FC1FFF" w:rsidRDefault="000D565B" w:rsidP="000D565B">
            <w:pPr>
              <w:pStyle w:val="NormalDossier"/>
              <w:spacing w:before="0" w:after="0"/>
              <w:rPr>
                <w:sz w:val="18"/>
                <w:szCs w:val="18"/>
                <w:lang w:eastAsia="it-IT"/>
              </w:rPr>
            </w:pPr>
            <w:r w:rsidRPr="00FC1FFF">
              <w:rPr>
                <w:sz w:val="18"/>
                <w:szCs w:val="18"/>
                <w:lang w:eastAsia="it-IT"/>
              </w:rPr>
              <w:t xml:space="preserve">ABG-6431 </w:t>
            </w:r>
          </w:p>
          <w:p w14:paraId="2E8D1872" w14:textId="393F20AA" w:rsidR="000D565B" w:rsidRPr="00FC1FFF" w:rsidRDefault="000D565B" w:rsidP="000D565B">
            <w:pPr>
              <w:spacing w:after="0"/>
              <w:rPr>
                <w:sz w:val="18"/>
                <w:szCs w:val="18"/>
                <w:lang w:val="pt-BR"/>
              </w:rPr>
            </w:pPr>
            <w:r w:rsidRPr="00FC1FFF">
              <w:rPr>
                <w:sz w:val="18"/>
                <w:szCs w:val="18"/>
                <w:lang w:eastAsia="it-IT"/>
              </w:rPr>
              <w:t xml:space="preserve">Lot </w:t>
            </w:r>
            <w:r w:rsidR="00EC1D86">
              <w:rPr>
                <w:sz w:val="18"/>
                <w:szCs w:val="18"/>
                <w:lang w:eastAsia="it-IT"/>
              </w:rPr>
              <w:t>No.:</w:t>
            </w:r>
            <w:r w:rsidR="00EC1D86" w:rsidRPr="00FC1FFF">
              <w:rPr>
                <w:sz w:val="18"/>
                <w:szCs w:val="18"/>
                <w:lang w:eastAsia="it-IT"/>
              </w:rPr>
              <w:t xml:space="preserve"> </w:t>
            </w:r>
            <w:r w:rsidRPr="00FC1FFF">
              <w:rPr>
                <w:sz w:val="18"/>
                <w:szCs w:val="18"/>
                <w:lang w:eastAsia="it-IT"/>
              </w:rPr>
              <w:t>185-086-BJ</w:t>
            </w:r>
          </w:p>
        </w:tc>
        <w:tc>
          <w:tcPr>
            <w:tcW w:w="1925" w:type="pct"/>
            <w:tcBorders>
              <w:top w:val="single" w:sz="2" w:space="0" w:color="auto"/>
              <w:left w:val="single" w:sz="2" w:space="0" w:color="auto"/>
              <w:bottom w:val="single" w:sz="2" w:space="0" w:color="auto"/>
              <w:right w:val="single" w:sz="2" w:space="0" w:color="auto"/>
            </w:tcBorders>
          </w:tcPr>
          <w:p w14:paraId="75EFA97F" w14:textId="042139C9" w:rsidR="000D565B" w:rsidRPr="00FC1FFF" w:rsidRDefault="000D565B" w:rsidP="000D565B">
            <w:pPr>
              <w:spacing w:after="0"/>
              <w:rPr>
                <w:sz w:val="18"/>
                <w:szCs w:val="18"/>
              </w:rPr>
            </w:pPr>
            <w:r w:rsidRPr="00FC1FFF">
              <w:rPr>
                <w:sz w:val="18"/>
                <w:szCs w:val="18"/>
                <w:lang w:eastAsia="it-IT"/>
              </w:rPr>
              <w:t>Not oxidizing</w:t>
            </w:r>
            <w:r>
              <w:rPr>
                <w:sz w:val="18"/>
                <w:szCs w:val="18"/>
                <w:lang w:eastAsia="it-IT"/>
              </w:rPr>
              <w:t>.</w:t>
            </w:r>
          </w:p>
        </w:tc>
        <w:tc>
          <w:tcPr>
            <w:tcW w:w="254" w:type="pct"/>
            <w:tcBorders>
              <w:top w:val="single" w:sz="2" w:space="0" w:color="auto"/>
              <w:left w:val="single" w:sz="2" w:space="0" w:color="auto"/>
              <w:bottom w:val="single" w:sz="2" w:space="0" w:color="auto"/>
              <w:right w:val="single" w:sz="2" w:space="0" w:color="auto"/>
            </w:tcBorders>
          </w:tcPr>
          <w:p w14:paraId="06467669" w14:textId="16D47B28" w:rsidR="000D565B" w:rsidRPr="00FC1FFF" w:rsidRDefault="000D565B" w:rsidP="000D565B">
            <w:pPr>
              <w:spacing w:after="0"/>
              <w:jc w:val="center"/>
              <w:rPr>
                <w:sz w:val="18"/>
                <w:szCs w:val="18"/>
              </w:rPr>
            </w:pPr>
            <w:r w:rsidRPr="00FC1FFF">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00F4F59B" w14:textId="77777777" w:rsidR="000D565B" w:rsidRPr="00FC1FFF" w:rsidRDefault="000D565B" w:rsidP="000D565B">
            <w:pPr>
              <w:pStyle w:val="NormalDossier"/>
              <w:spacing w:before="0" w:after="0"/>
              <w:rPr>
                <w:sz w:val="18"/>
                <w:szCs w:val="18"/>
                <w:lang w:eastAsia="it-IT"/>
              </w:rPr>
            </w:pPr>
            <w:r w:rsidRPr="00FC1FFF">
              <w:rPr>
                <w:sz w:val="18"/>
                <w:szCs w:val="18"/>
                <w:lang w:eastAsia="it-IT"/>
              </w:rPr>
              <w:t xml:space="preserve">Comb, </w:t>
            </w:r>
            <w:r>
              <w:rPr>
                <w:sz w:val="18"/>
                <w:szCs w:val="18"/>
                <w:lang w:eastAsia="it-IT"/>
              </w:rPr>
              <w:t>A.L.</w:t>
            </w:r>
            <w:r w:rsidRPr="00FC1FFF">
              <w:rPr>
                <w:sz w:val="18"/>
                <w:szCs w:val="18"/>
                <w:lang w:eastAsia="it-IT"/>
              </w:rPr>
              <w:t xml:space="preserve"> (2010)</w:t>
            </w:r>
          </w:p>
          <w:p w14:paraId="583944A1" w14:textId="45D4E7D5" w:rsidR="000D565B" w:rsidRPr="00FC1FFF" w:rsidRDefault="000D565B" w:rsidP="000D565B">
            <w:pPr>
              <w:spacing w:after="0"/>
              <w:rPr>
                <w:b/>
                <w:bCs/>
                <w:i/>
                <w:iCs/>
                <w:sz w:val="18"/>
                <w:szCs w:val="18"/>
              </w:rPr>
            </w:pPr>
            <w:r w:rsidRPr="00FC1FFF">
              <w:rPr>
                <w:sz w:val="18"/>
                <w:szCs w:val="18"/>
                <w:lang w:eastAsia="it-IT"/>
              </w:rPr>
              <w:t>ZAB0121</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80AADF4" w14:textId="2CC45174" w:rsidR="000D565B" w:rsidRPr="006D171B" w:rsidRDefault="00AC2C46" w:rsidP="000D565B">
            <w:pPr>
              <w:rPr>
                <w:iCs/>
                <w:sz w:val="18"/>
                <w:szCs w:val="18"/>
              </w:rPr>
            </w:pPr>
            <w:r w:rsidRPr="006D171B">
              <w:rPr>
                <w:iCs/>
                <w:sz w:val="18"/>
                <w:szCs w:val="18"/>
              </w:rPr>
              <w:t>Accepted</w:t>
            </w:r>
          </w:p>
        </w:tc>
      </w:tr>
      <w:tr w:rsidR="00FC1FFF" w:rsidRPr="00FC1FFF" w14:paraId="2D4ABA3D" w14:textId="77777777" w:rsidTr="003D6C21">
        <w:tc>
          <w:tcPr>
            <w:tcW w:w="715" w:type="pct"/>
            <w:vMerge/>
            <w:tcBorders>
              <w:top w:val="single" w:sz="2" w:space="0" w:color="auto"/>
              <w:left w:val="single" w:sz="2" w:space="0" w:color="auto"/>
              <w:bottom w:val="single" w:sz="2" w:space="0" w:color="auto"/>
              <w:right w:val="single" w:sz="2" w:space="0" w:color="auto"/>
            </w:tcBorders>
          </w:tcPr>
          <w:p w14:paraId="44A9FAE0" w14:textId="77777777" w:rsidR="00FC1FFF" w:rsidRPr="00FC1FFF" w:rsidRDefault="00FC1FFF" w:rsidP="00FC1FFF">
            <w:pPr>
              <w:ind w:left="-63" w:right="-51"/>
              <w:rPr>
                <w:sz w:val="18"/>
                <w:szCs w:val="18"/>
              </w:rPr>
            </w:pPr>
          </w:p>
        </w:tc>
        <w:tc>
          <w:tcPr>
            <w:tcW w:w="550" w:type="pct"/>
            <w:tcBorders>
              <w:top w:val="single" w:sz="2" w:space="0" w:color="auto"/>
              <w:left w:val="single" w:sz="2" w:space="0" w:color="auto"/>
              <w:bottom w:val="single" w:sz="2" w:space="0" w:color="auto"/>
              <w:right w:val="single" w:sz="2" w:space="0" w:color="auto"/>
            </w:tcBorders>
          </w:tcPr>
          <w:p w14:paraId="480A4109" w14:textId="35767F0B" w:rsidR="00FC1FFF" w:rsidRPr="00FC1FFF" w:rsidRDefault="00FC1FFF" w:rsidP="00FC1FFF">
            <w:pPr>
              <w:spacing w:after="0"/>
              <w:rPr>
                <w:sz w:val="18"/>
                <w:szCs w:val="18"/>
                <w:highlight w:val="cyan"/>
                <w:lang w:eastAsia="it-IT"/>
              </w:rPr>
            </w:pPr>
            <w:r w:rsidRPr="00FC1FFF">
              <w:rPr>
                <w:sz w:val="18"/>
                <w:szCs w:val="18"/>
              </w:rPr>
              <w:t>Theoretical assessment</w:t>
            </w:r>
          </w:p>
        </w:tc>
        <w:tc>
          <w:tcPr>
            <w:tcW w:w="456" w:type="pct"/>
            <w:tcBorders>
              <w:top w:val="single" w:sz="2" w:space="0" w:color="auto"/>
              <w:left w:val="single" w:sz="2" w:space="0" w:color="auto"/>
              <w:bottom w:val="single" w:sz="2" w:space="0" w:color="auto"/>
              <w:right w:val="single" w:sz="2" w:space="0" w:color="auto"/>
            </w:tcBorders>
          </w:tcPr>
          <w:p w14:paraId="4C6DD20E" w14:textId="1DF494AD" w:rsidR="00FC1FFF" w:rsidRPr="00FC1FFF" w:rsidRDefault="00FC1FFF" w:rsidP="00FC1FFF">
            <w:pPr>
              <w:pStyle w:val="NormalDossier"/>
              <w:spacing w:before="0" w:after="0"/>
              <w:rPr>
                <w:sz w:val="18"/>
                <w:szCs w:val="18"/>
                <w:lang w:eastAsia="it-IT"/>
              </w:rPr>
            </w:pPr>
            <w:r w:rsidRPr="00FC1FFF">
              <w:rPr>
                <w:sz w:val="18"/>
                <w:szCs w:val="18"/>
              </w:rPr>
              <w:t>-</w:t>
            </w:r>
          </w:p>
        </w:tc>
        <w:tc>
          <w:tcPr>
            <w:tcW w:w="1925" w:type="pct"/>
            <w:tcBorders>
              <w:top w:val="single" w:sz="2" w:space="0" w:color="auto"/>
              <w:left w:val="single" w:sz="2" w:space="0" w:color="auto"/>
              <w:bottom w:val="single" w:sz="2" w:space="0" w:color="auto"/>
              <w:right w:val="single" w:sz="2" w:space="0" w:color="auto"/>
            </w:tcBorders>
          </w:tcPr>
          <w:p w14:paraId="2C20507C" w14:textId="20E6F9CF" w:rsidR="00FC1FFF" w:rsidRPr="00FC1FFF" w:rsidRDefault="00FC1FFF" w:rsidP="00FC1FFF">
            <w:pPr>
              <w:spacing w:after="0"/>
              <w:rPr>
                <w:sz w:val="18"/>
                <w:szCs w:val="18"/>
                <w:highlight w:val="cyan"/>
                <w:lang w:eastAsia="it-IT"/>
              </w:rPr>
            </w:pPr>
            <w:r w:rsidRPr="00FC1FFF">
              <w:rPr>
                <w:bCs/>
                <w:sz w:val="18"/>
                <w:szCs w:val="18"/>
              </w:rPr>
              <w:t xml:space="preserve">The active ingredient </w:t>
            </w:r>
            <w:r w:rsidRPr="00FC1FFF">
              <w:rPr>
                <w:bCs/>
                <w:i/>
                <w:iCs/>
                <w:color w:val="000000"/>
                <w:sz w:val="18"/>
                <w:szCs w:val="18"/>
              </w:rPr>
              <w:t>Bacillus</w:t>
            </w:r>
            <w:r w:rsidRPr="00FC1FFF">
              <w:rPr>
                <w:bCs/>
                <w:i/>
                <w:color w:val="000000"/>
                <w:sz w:val="18"/>
                <w:szCs w:val="18"/>
              </w:rPr>
              <w:t xml:space="preserve"> thuringiensis </w:t>
            </w:r>
            <w:r w:rsidRPr="00FC1FFF">
              <w:rPr>
                <w:bCs/>
                <w:color w:val="000000"/>
                <w:sz w:val="18"/>
                <w:szCs w:val="18"/>
              </w:rPr>
              <w:t>subsp.</w:t>
            </w:r>
            <w:r w:rsidRPr="00FC1FFF">
              <w:rPr>
                <w:bCs/>
                <w:i/>
                <w:color w:val="000000"/>
                <w:sz w:val="18"/>
                <w:szCs w:val="18"/>
              </w:rPr>
              <w:t xml:space="preserve"> </w:t>
            </w:r>
            <w:proofErr w:type="spellStart"/>
            <w:r w:rsidRPr="00FC1FFF">
              <w:rPr>
                <w:bCs/>
                <w:i/>
                <w:color w:val="000000"/>
                <w:sz w:val="18"/>
                <w:szCs w:val="18"/>
              </w:rPr>
              <w:t>kurstaki</w:t>
            </w:r>
            <w:proofErr w:type="spellEnd"/>
            <w:r w:rsidRPr="00FC1FFF">
              <w:rPr>
                <w:bCs/>
                <w:color w:val="000000"/>
                <w:sz w:val="18"/>
                <w:szCs w:val="18"/>
              </w:rPr>
              <w:t xml:space="preserve"> strain ABTS-351 </w:t>
            </w:r>
            <w:r w:rsidRPr="00FC1FFF">
              <w:rPr>
                <w:bCs/>
                <w:sz w:val="18"/>
                <w:szCs w:val="18"/>
              </w:rPr>
              <w:t xml:space="preserve">and all formulants </w:t>
            </w:r>
            <w:r w:rsidRPr="00FC1FFF">
              <w:rPr>
                <w:sz w:val="18"/>
                <w:szCs w:val="18"/>
                <w:lang w:val="en-US" w:eastAsia="fr-BE"/>
              </w:rPr>
              <w:t>(see CONFIDENTIAL INFORMATION – Part C for the total composition)</w:t>
            </w:r>
            <w:r w:rsidRPr="00FC1FFF">
              <w:rPr>
                <w:bCs/>
                <w:sz w:val="18"/>
                <w:szCs w:val="18"/>
              </w:rPr>
              <w:t xml:space="preserve"> in </w:t>
            </w:r>
            <w:r w:rsidRPr="00FC1FFF">
              <w:rPr>
                <w:sz w:val="18"/>
                <w:szCs w:val="18"/>
              </w:rPr>
              <w:t>Foray</w:t>
            </w:r>
            <w:r w:rsidR="0044645E">
              <w:rPr>
                <w:sz w:val="18"/>
                <w:szCs w:val="18"/>
                <w:vertAlign w:val="superscript"/>
                <w:lang w:eastAsia="it-IT"/>
              </w:rPr>
              <w:t>®</w:t>
            </w:r>
            <w:r w:rsidRPr="00FC1FFF">
              <w:rPr>
                <w:sz w:val="18"/>
                <w:szCs w:val="18"/>
              </w:rPr>
              <w:t xml:space="preserve"> 76B </w:t>
            </w:r>
            <w:r w:rsidRPr="00FC1FFF">
              <w:rPr>
                <w:bCs/>
                <w:sz w:val="18"/>
                <w:szCs w:val="18"/>
              </w:rPr>
              <w:t xml:space="preserve">are not classified as oxidizing and </w:t>
            </w:r>
            <w:r w:rsidRPr="00FC1FFF">
              <w:rPr>
                <w:sz w:val="18"/>
                <w:szCs w:val="18"/>
              </w:rPr>
              <w:t>Foray</w:t>
            </w:r>
            <w:r w:rsidR="0044645E">
              <w:rPr>
                <w:sz w:val="18"/>
                <w:szCs w:val="18"/>
                <w:vertAlign w:val="superscript"/>
                <w:lang w:eastAsia="it-IT"/>
              </w:rPr>
              <w:t>®</w:t>
            </w:r>
            <w:r w:rsidRPr="00FC1FFF">
              <w:rPr>
                <w:sz w:val="18"/>
                <w:szCs w:val="18"/>
              </w:rPr>
              <w:t xml:space="preserve"> 76B is not expected to be oxidising</w:t>
            </w:r>
            <w:r w:rsidRPr="00FC1FFF">
              <w:rPr>
                <w:bCs/>
                <w:sz w:val="18"/>
                <w:szCs w:val="18"/>
              </w:rPr>
              <w:t>.</w:t>
            </w:r>
          </w:p>
        </w:tc>
        <w:tc>
          <w:tcPr>
            <w:tcW w:w="254" w:type="pct"/>
            <w:tcBorders>
              <w:top w:val="single" w:sz="2" w:space="0" w:color="auto"/>
              <w:left w:val="single" w:sz="2" w:space="0" w:color="auto"/>
              <w:bottom w:val="single" w:sz="2" w:space="0" w:color="auto"/>
              <w:right w:val="single" w:sz="2" w:space="0" w:color="auto"/>
            </w:tcBorders>
          </w:tcPr>
          <w:p w14:paraId="6EBC6003" w14:textId="1FE0F207" w:rsidR="00FC1FFF" w:rsidRPr="00FC1FFF" w:rsidRDefault="00FC1FFF" w:rsidP="00FC1FFF">
            <w:pPr>
              <w:spacing w:after="0"/>
              <w:jc w:val="center"/>
              <w:rPr>
                <w:sz w:val="18"/>
                <w:szCs w:val="18"/>
                <w:lang w:eastAsia="it-IT"/>
              </w:rPr>
            </w:pPr>
            <w:r w:rsidRPr="00FC1FFF">
              <w:rPr>
                <w:sz w:val="18"/>
                <w:szCs w:val="18"/>
              </w:rPr>
              <w:t>-</w:t>
            </w:r>
          </w:p>
        </w:tc>
        <w:tc>
          <w:tcPr>
            <w:tcW w:w="507" w:type="pct"/>
            <w:tcBorders>
              <w:top w:val="single" w:sz="2" w:space="0" w:color="auto"/>
              <w:left w:val="single" w:sz="2" w:space="0" w:color="auto"/>
              <w:bottom w:val="single" w:sz="2" w:space="0" w:color="auto"/>
              <w:right w:val="single" w:sz="2" w:space="0" w:color="auto"/>
            </w:tcBorders>
          </w:tcPr>
          <w:p w14:paraId="4BBC516B" w14:textId="13B1C85E" w:rsidR="00FC1FFF" w:rsidRPr="00FC1FFF" w:rsidRDefault="00FC1FFF" w:rsidP="00FC1FFF">
            <w:pPr>
              <w:pStyle w:val="NormalDossier"/>
              <w:spacing w:before="0" w:after="0"/>
              <w:rPr>
                <w:sz w:val="18"/>
                <w:szCs w:val="18"/>
                <w:lang w:eastAsia="it-IT"/>
              </w:rPr>
            </w:pPr>
            <w:r w:rsidRPr="00FC1FFF">
              <w:rPr>
                <w:sz w:val="18"/>
                <w:szCs w:val="18"/>
              </w:rPr>
              <w:t>-</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28C594E" w14:textId="77777777" w:rsidR="00FC1FFF" w:rsidRPr="006D171B" w:rsidRDefault="00FC1FFF" w:rsidP="00FC1FFF">
            <w:pPr>
              <w:rPr>
                <w:iCs/>
                <w:sz w:val="18"/>
                <w:szCs w:val="18"/>
              </w:rPr>
            </w:pPr>
          </w:p>
        </w:tc>
      </w:tr>
      <w:tr w:rsidR="000D565B" w:rsidRPr="00FC1FFF" w14:paraId="365DCA56" w14:textId="77777777" w:rsidTr="003D6C21">
        <w:tc>
          <w:tcPr>
            <w:tcW w:w="715" w:type="pct"/>
            <w:tcBorders>
              <w:top w:val="single" w:sz="2" w:space="0" w:color="auto"/>
              <w:left w:val="single" w:sz="2" w:space="0" w:color="auto"/>
              <w:bottom w:val="single" w:sz="2" w:space="0" w:color="auto"/>
              <w:right w:val="single" w:sz="2" w:space="0" w:color="auto"/>
            </w:tcBorders>
          </w:tcPr>
          <w:p w14:paraId="36375F60" w14:textId="77777777" w:rsidR="000D565B" w:rsidRPr="00FC1FFF" w:rsidRDefault="000D565B" w:rsidP="000D565B">
            <w:pPr>
              <w:ind w:left="-57" w:rightChars="-57" w:right="-137"/>
              <w:rPr>
                <w:sz w:val="18"/>
                <w:szCs w:val="18"/>
              </w:rPr>
            </w:pPr>
            <w:r w:rsidRPr="00FC1FFF">
              <w:rPr>
                <w:sz w:val="18"/>
                <w:szCs w:val="18"/>
              </w:rPr>
              <w:t>Flash point</w:t>
            </w:r>
          </w:p>
          <w:p w14:paraId="0552B23B" w14:textId="77777777" w:rsidR="000D565B" w:rsidRPr="00FC1FFF" w:rsidRDefault="000D565B" w:rsidP="000D565B">
            <w:pPr>
              <w:ind w:left="-63" w:right="-51"/>
              <w:rPr>
                <w:sz w:val="18"/>
                <w:szCs w:val="18"/>
              </w:rPr>
            </w:pPr>
            <w:r w:rsidRPr="00FC1FFF">
              <w:rPr>
                <w:sz w:val="18"/>
                <w:szCs w:val="18"/>
              </w:rPr>
              <w:t>(IIIM 2.4)</w:t>
            </w:r>
          </w:p>
        </w:tc>
        <w:tc>
          <w:tcPr>
            <w:tcW w:w="550" w:type="pct"/>
            <w:tcBorders>
              <w:top w:val="single" w:sz="2" w:space="0" w:color="auto"/>
              <w:left w:val="single" w:sz="2" w:space="0" w:color="auto"/>
              <w:bottom w:val="single" w:sz="2" w:space="0" w:color="auto"/>
              <w:right w:val="single" w:sz="2" w:space="0" w:color="auto"/>
            </w:tcBorders>
          </w:tcPr>
          <w:p w14:paraId="508C386E" w14:textId="7982064F" w:rsidR="000D565B" w:rsidRPr="00FC1FFF" w:rsidRDefault="000D565B" w:rsidP="000D565B">
            <w:pPr>
              <w:spacing w:after="0"/>
              <w:rPr>
                <w:sz w:val="18"/>
                <w:szCs w:val="18"/>
              </w:rPr>
            </w:pPr>
            <w:r w:rsidRPr="00FC1FFF">
              <w:rPr>
                <w:sz w:val="18"/>
                <w:szCs w:val="18"/>
                <w:lang w:eastAsia="it-IT"/>
              </w:rPr>
              <w:t>EEC Method A9</w:t>
            </w:r>
          </w:p>
        </w:tc>
        <w:tc>
          <w:tcPr>
            <w:tcW w:w="456" w:type="pct"/>
            <w:tcBorders>
              <w:top w:val="single" w:sz="2" w:space="0" w:color="auto"/>
              <w:left w:val="single" w:sz="2" w:space="0" w:color="auto"/>
              <w:bottom w:val="single" w:sz="2" w:space="0" w:color="auto"/>
              <w:right w:val="single" w:sz="2" w:space="0" w:color="auto"/>
            </w:tcBorders>
          </w:tcPr>
          <w:p w14:paraId="0C38FBC4" w14:textId="77777777" w:rsidR="000D565B" w:rsidRPr="00FC1FFF" w:rsidRDefault="000D565B" w:rsidP="000D565B">
            <w:pPr>
              <w:pStyle w:val="NormalDossier"/>
              <w:spacing w:before="0" w:after="0"/>
              <w:rPr>
                <w:sz w:val="18"/>
                <w:szCs w:val="18"/>
                <w:lang w:eastAsia="it-IT"/>
              </w:rPr>
            </w:pPr>
            <w:r w:rsidRPr="00FC1FFF">
              <w:rPr>
                <w:sz w:val="18"/>
                <w:szCs w:val="18"/>
                <w:lang w:eastAsia="it-IT"/>
              </w:rPr>
              <w:t xml:space="preserve">ABG-6431 </w:t>
            </w:r>
          </w:p>
          <w:p w14:paraId="2E5DBA3D" w14:textId="13CEBA90" w:rsidR="000D565B" w:rsidRPr="00FC1FFF" w:rsidRDefault="000D565B" w:rsidP="000D565B">
            <w:pPr>
              <w:spacing w:after="0"/>
              <w:rPr>
                <w:sz w:val="18"/>
                <w:szCs w:val="18"/>
                <w:lang w:val="pt-BR"/>
              </w:rPr>
            </w:pPr>
            <w:r w:rsidRPr="00FC1FFF">
              <w:rPr>
                <w:sz w:val="18"/>
                <w:szCs w:val="18"/>
                <w:lang w:eastAsia="it-IT"/>
              </w:rPr>
              <w:t xml:space="preserve">Lot </w:t>
            </w:r>
            <w:r w:rsidR="00EC1D86">
              <w:rPr>
                <w:sz w:val="18"/>
                <w:szCs w:val="18"/>
                <w:lang w:eastAsia="it-IT"/>
              </w:rPr>
              <w:t>No.:</w:t>
            </w:r>
            <w:r w:rsidR="00EC1D86" w:rsidRPr="00FC1FFF">
              <w:rPr>
                <w:sz w:val="18"/>
                <w:szCs w:val="18"/>
                <w:lang w:eastAsia="it-IT"/>
              </w:rPr>
              <w:t xml:space="preserve"> </w:t>
            </w:r>
            <w:r w:rsidRPr="00FC1FFF">
              <w:rPr>
                <w:sz w:val="18"/>
                <w:szCs w:val="18"/>
                <w:lang w:eastAsia="it-IT"/>
              </w:rPr>
              <w:t>185-086-BJ</w:t>
            </w:r>
          </w:p>
        </w:tc>
        <w:tc>
          <w:tcPr>
            <w:tcW w:w="1925" w:type="pct"/>
            <w:tcBorders>
              <w:top w:val="single" w:sz="2" w:space="0" w:color="auto"/>
              <w:left w:val="single" w:sz="2" w:space="0" w:color="auto"/>
              <w:bottom w:val="single" w:sz="2" w:space="0" w:color="auto"/>
              <w:right w:val="single" w:sz="2" w:space="0" w:color="auto"/>
            </w:tcBorders>
          </w:tcPr>
          <w:p w14:paraId="5CBE8DAD" w14:textId="44FC490C" w:rsidR="000D565B" w:rsidRPr="00FC1FFF" w:rsidRDefault="000D565B" w:rsidP="000D565B">
            <w:pPr>
              <w:spacing w:after="0"/>
              <w:rPr>
                <w:sz w:val="18"/>
                <w:szCs w:val="18"/>
              </w:rPr>
            </w:pPr>
            <w:r w:rsidRPr="00FC1FFF">
              <w:rPr>
                <w:sz w:val="18"/>
                <w:szCs w:val="18"/>
                <w:lang w:eastAsia="it-IT"/>
              </w:rPr>
              <w:t>No</w:t>
            </w:r>
            <w:r>
              <w:rPr>
                <w:sz w:val="18"/>
                <w:szCs w:val="18"/>
                <w:lang w:eastAsia="it-IT"/>
              </w:rPr>
              <w:t>t</w:t>
            </w:r>
            <w:r w:rsidRPr="00FC1FFF">
              <w:rPr>
                <w:sz w:val="18"/>
                <w:szCs w:val="18"/>
                <w:lang w:eastAsia="it-IT"/>
              </w:rPr>
              <w:t xml:space="preserve"> determinable; no flash point observed.</w:t>
            </w:r>
            <w:r w:rsidR="00F45CCB">
              <w:t xml:space="preserve"> </w:t>
            </w:r>
            <w:r w:rsidR="00F45CCB" w:rsidRPr="003D6C21">
              <w:rPr>
                <w:sz w:val="18"/>
                <w:szCs w:val="18"/>
                <w:shd w:val="clear" w:color="auto" w:fill="95B3D7" w:themeFill="accent1" w:themeFillTint="99"/>
                <w:lang w:eastAsia="it-IT"/>
              </w:rPr>
              <w:t>no flash point observed up to 98 °C</w:t>
            </w:r>
          </w:p>
        </w:tc>
        <w:tc>
          <w:tcPr>
            <w:tcW w:w="254" w:type="pct"/>
            <w:tcBorders>
              <w:top w:val="single" w:sz="2" w:space="0" w:color="auto"/>
              <w:left w:val="single" w:sz="2" w:space="0" w:color="auto"/>
              <w:bottom w:val="single" w:sz="2" w:space="0" w:color="auto"/>
              <w:right w:val="single" w:sz="2" w:space="0" w:color="auto"/>
            </w:tcBorders>
          </w:tcPr>
          <w:p w14:paraId="154E05AF" w14:textId="596BFD44" w:rsidR="000D565B" w:rsidRPr="00FC1FFF" w:rsidRDefault="000D565B" w:rsidP="000D565B">
            <w:pPr>
              <w:spacing w:after="0"/>
              <w:jc w:val="center"/>
              <w:rPr>
                <w:sz w:val="18"/>
                <w:szCs w:val="18"/>
              </w:rPr>
            </w:pPr>
            <w:r w:rsidRPr="00FC1FFF">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315182EC" w14:textId="77777777" w:rsidR="000D565B" w:rsidRPr="00FC1FFF" w:rsidRDefault="000D565B" w:rsidP="000D565B">
            <w:pPr>
              <w:pStyle w:val="NormalDossier"/>
              <w:spacing w:before="0" w:after="0"/>
              <w:rPr>
                <w:sz w:val="18"/>
                <w:szCs w:val="18"/>
                <w:lang w:eastAsia="it-IT"/>
              </w:rPr>
            </w:pPr>
            <w:r w:rsidRPr="00FC1FFF">
              <w:rPr>
                <w:sz w:val="18"/>
                <w:szCs w:val="18"/>
                <w:lang w:eastAsia="it-IT"/>
              </w:rPr>
              <w:t xml:space="preserve">Comb, </w:t>
            </w:r>
            <w:r>
              <w:rPr>
                <w:sz w:val="18"/>
                <w:szCs w:val="18"/>
                <w:lang w:eastAsia="it-IT"/>
              </w:rPr>
              <w:t>A.L.</w:t>
            </w:r>
            <w:r w:rsidRPr="00FC1FFF">
              <w:rPr>
                <w:sz w:val="18"/>
                <w:szCs w:val="18"/>
                <w:lang w:eastAsia="it-IT"/>
              </w:rPr>
              <w:t xml:space="preserve"> (2010)</w:t>
            </w:r>
          </w:p>
          <w:p w14:paraId="6D3CCA43" w14:textId="7CD7D42A" w:rsidR="000D565B" w:rsidRPr="00FC1FFF" w:rsidRDefault="000D565B" w:rsidP="000D565B">
            <w:pPr>
              <w:spacing w:after="0"/>
              <w:rPr>
                <w:b/>
                <w:bCs/>
                <w:i/>
                <w:iCs/>
                <w:sz w:val="18"/>
                <w:szCs w:val="18"/>
              </w:rPr>
            </w:pPr>
            <w:r w:rsidRPr="00FC1FFF">
              <w:rPr>
                <w:sz w:val="18"/>
                <w:szCs w:val="18"/>
                <w:lang w:eastAsia="it-IT"/>
              </w:rPr>
              <w:t>ZAB0121</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285550" w14:textId="378EE173" w:rsidR="000D565B" w:rsidRPr="006D171B" w:rsidRDefault="00AC2C46" w:rsidP="000D565B">
            <w:pPr>
              <w:rPr>
                <w:iCs/>
                <w:sz w:val="18"/>
                <w:szCs w:val="18"/>
              </w:rPr>
            </w:pPr>
            <w:r w:rsidRPr="006D171B">
              <w:rPr>
                <w:iCs/>
                <w:sz w:val="18"/>
                <w:szCs w:val="18"/>
              </w:rPr>
              <w:t>Accepted</w:t>
            </w:r>
          </w:p>
        </w:tc>
      </w:tr>
      <w:tr w:rsidR="00FC1FFF" w:rsidRPr="00FC1FFF" w14:paraId="1775C56C" w14:textId="77777777" w:rsidTr="003D6C21">
        <w:tc>
          <w:tcPr>
            <w:tcW w:w="715" w:type="pct"/>
            <w:tcBorders>
              <w:top w:val="single" w:sz="2" w:space="0" w:color="auto"/>
              <w:left w:val="single" w:sz="2" w:space="0" w:color="auto"/>
              <w:bottom w:val="single" w:sz="2" w:space="0" w:color="auto"/>
              <w:right w:val="single" w:sz="2" w:space="0" w:color="auto"/>
            </w:tcBorders>
          </w:tcPr>
          <w:p w14:paraId="47280AC7" w14:textId="77777777" w:rsidR="00FC1FFF" w:rsidRPr="00FC1FFF" w:rsidRDefault="00FC1FFF" w:rsidP="00FC1FFF">
            <w:pPr>
              <w:ind w:left="-57" w:rightChars="-57" w:right="-137"/>
              <w:rPr>
                <w:sz w:val="18"/>
                <w:szCs w:val="18"/>
              </w:rPr>
            </w:pPr>
            <w:r w:rsidRPr="00FC1FFF">
              <w:rPr>
                <w:sz w:val="18"/>
                <w:szCs w:val="18"/>
              </w:rPr>
              <w:t>Flammability</w:t>
            </w:r>
          </w:p>
          <w:p w14:paraId="66323D59" w14:textId="77777777" w:rsidR="00FC1FFF" w:rsidRPr="00FC1FFF" w:rsidRDefault="00FC1FFF" w:rsidP="00FC1FFF">
            <w:pPr>
              <w:ind w:left="-63" w:right="-51"/>
              <w:rPr>
                <w:sz w:val="18"/>
                <w:szCs w:val="18"/>
              </w:rPr>
            </w:pPr>
            <w:r w:rsidRPr="00FC1FFF">
              <w:rPr>
                <w:sz w:val="18"/>
                <w:szCs w:val="18"/>
              </w:rPr>
              <w:t>(IIIM 2.4)</w:t>
            </w:r>
          </w:p>
        </w:tc>
        <w:tc>
          <w:tcPr>
            <w:tcW w:w="3692" w:type="pct"/>
            <w:gridSpan w:val="5"/>
            <w:tcBorders>
              <w:top w:val="single" w:sz="2" w:space="0" w:color="auto"/>
              <w:left w:val="single" w:sz="2" w:space="0" w:color="auto"/>
              <w:bottom w:val="single" w:sz="2" w:space="0" w:color="auto"/>
              <w:right w:val="single" w:sz="2" w:space="0" w:color="auto"/>
            </w:tcBorders>
          </w:tcPr>
          <w:p w14:paraId="4EF0B770" w14:textId="5C9CE4A0" w:rsidR="00FC1FFF" w:rsidRPr="00DD2C39" w:rsidRDefault="00FC1FFF" w:rsidP="00FC1FFF">
            <w:pPr>
              <w:spacing w:after="0"/>
              <w:rPr>
                <w:i/>
                <w:iCs/>
                <w:sz w:val="18"/>
                <w:szCs w:val="18"/>
                <w:lang w:val="en-US"/>
              </w:rPr>
            </w:pPr>
            <w:r w:rsidRPr="00FC1FFF">
              <w:rPr>
                <w:bCs/>
                <w:iCs/>
                <w:sz w:val="18"/>
                <w:szCs w:val="18"/>
              </w:rPr>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3BA26F9" w14:textId="77777777" w:rsidR="00FC1FFF" w:rsidRPr="006D171B" w:rsidRDefault="00FC1FFF" w:rsidP="00FC1FFF">
            <w:pPr>
              <w:rPr>
                <w:iCs/>
                <w:sz w:val="18"/>
                <w:szCs w:val="18"/>
              </w:rPr>
            </w:pPr>
          </w:p>
        </w:tc>
      </w:tr>
      <w:tr w:rsidR="00FC1FFF" w:rsidRPr="00FC1FFF" w14:paraId="65C06AEC" w14:textId="77777777" w:rsidTr="003D6C21">
        <w:tc>
          <w:tcPr>
            <w:tcW w:w="715" w:type="pct"/>
            <w:tcBorders>
              <w:top w:val="single" w:sz="2" w:space="0" w:color="auto"/>
              <w:left w:val="single" w:sz="2" w:space="0" w:color="auto"/>
              <w:bottom w:val="single" w:sz="2" w:space="0" w:color="auto"/>
              <w:right w:val="single" w:sz="2" w:space="0" w:color="auto"/>
            </w:tcBorders>
          </w:tcPr>
          <w:p w14:paraId="1C238519" w14:textId="77777777" w:rsidR="00FC1FFF" w:rsidRPr="00FC1FFF" w:rsidRDefault="00FC1FFF" w:rsidP="00FC1FFF">
            <w:pPr>
              <w:ind w:left="-57" w:rightChars="-57" w:right="-137"/>
              <w:rPr>
                <w:sz w:val="18"/>
                <w:szCs w:val="18"/>
              </w:rPr>
            </w:pPr>
            <w:r w:rsidRPr="00FC1FFF">
              <w:rPr>
                <w:sz w:val="18"/>
                <w:szCs w:val="18"/>
              </w:rPr>
              <w:t>Auto-flammability</w:t>
            </w:r>
          </w:p>
          <w:p w14:paraId="19B5C0CA" w14:textId="77777777" w:rsidR="00FC1FFF" w:rsidRPr="00FC1FFF" w:rsidRDefault="00FC1FFF" w:rsidP="00FC1FFF">
            <w:pPr>
              <w:ind w:left="-63" w:right="-51"/>
              <w:rPr>
                <w:sz w:val="18"/>
                <w:szCs w:val="18"/>
              </w:rPr>
            </w:pPr>
            <w:r w:rsidRPr="00FC1FFF">
              <w:rPr>
                <w:sz w:val="18"/>
                <w:szCs w:val="18"/>
              </w:rPr>
              <w:t>(IIIM 2.4)</w:t>
            </w:r>
          </w:p>
        </w:tc>
        <w:tc>
          <w:tcPr>
            <w:tcW w:w="550" w:type="pct"/>
            <w:tcBorders>
              <w:top w:val="single" w:sz="2" w:space="0" w:color="auto"/>
              <w:left w:val="single" w:sz="2" w:space="0" w:color="auto"/>
              <w:bottom w:val="single" w:sz="2" w:space="0" w:color="auto"/>
              <w:right w:val="single" w:sz="2" w:space="0" w:color="auto"/>
            </w:tcBorders>
          </w:tcPr>
          <w:p w14:paraId="6CB1BB67" w14:textId="53FFDEBA" w:rsidR="00FC1FFF" w:rsidRPr="00FC1FFF" w:rsidRDefault="00FC1FFF" w:rsidP="00FC1FFF">
            <w:pPr>
              <w:spacing w:after="0"/>
              <w:rPr>
                <w:sz w:val="18"/>
                <w:szCs w:val="18"/>
              </w:rPr>
            </w:pPr>
            <w:r w:rsidRPr="00FC1FFF">
              <w:rPr>
                <w:sz w:val="18"/>
                <w:szCs w:val="18"/>
                <w:lang w:eastAsia="it-IT"/>
              </w:rPr>
              <w:t>EEC Method A15</w:t>
            </w:r>
          </w:p>
        </w:tc>
        <w:tc>
          <w:tcPr>
            <w:tcW w:w="456" w:type="pct"/>
            <w:tcBorders>
              <w:top w:val="single" w:sz="2" w:space="0" w:color="auto"/>
              <w:left w:val="single" w:sz="2" w:space="0" w:color="auto"/>
              <w:bottom w:val="single" w:sz="2" w:space="0" w:color="auto"/>
              <w:right w:val="single" w:sz="2" w:space="0" w:color="auto"/>
            </w:tcBorders>
          </w:tcPr>
          <w:p w14:paraId="1A105F56" w14:textId="77777777" w:rsidR="00FC1FFF" w:rsidRPr="00FC1FFF" w:rsidRDefault="00FC1FFF" w:rsidP="00FC1FFF">
            <w:pPr>
              <w:pStyle w:val="NormalDossier"/>
              <w:spacing w:before="0" w:after="0"/>
              <w:rPr>
                <w:sz w:val="18"/>
                <w:szCs w:val="18"/>
                <w:lang w:eastAsia="it-IT"/>
              </w:rPr>
            </w:pPr>
            <w:r w:rsidRPr="00FC1FFF">
              <w:rPr>
                <w:sz w:val="18"/>
                <w:szCs w:val="18"/>
                <w:lang w:eastAsia="it-IT"/>
              </w:rPr>
              <w:t xml:space="preserve">ABG-6431 </w:t>
            </w:r>
          </w:p>
          <w:p w14:paraId="796F5D32" w14:textId="4851CB46" w:rsidR="00FC1FFF" w:rsidRPr="00FC1FFF" w:rsidRDefault="00FC1FFF" w:rsidP="00FC1FFF">
            <w:pPr>
              <w:spacing w:after="0"/>
              <w:rPr>
                <w:sz w:val="18"/>
                <w:szCs w:val="18"/>
                <w:lang w:val="pt-BR"/>
              </w:rPr>
            </w:pPr>
            <w:r w:rsidRPr="00FC1FFF">
              <w:rPr>
                <w:sz w:val="18"/>
                <w:szCs w:val="18"/>
                <w:lang w:eastAsia="it-IT"/>
              </w:rPr>
              <w:t xml:space="preserve">Lot </w:t>
            </w:r>
            <w:r w:rsidR="00EC1D86">
              <w:rPr>
                <w:sz w:val="18"/>
                <w:szCs w:val="18"/>
                <w:lang w:eastAsia="it-IT"/>
              </w:rPr>
              <w:t>No.:</w:t>
            </w:r>
            <w:r w:rsidR="00EC1D86" w:rsidRPr="00FC1FFF">
              <w:rPr>
                <w:sz w:val="18"/>
                <w:szCs w:val="18"/>
                <w:lang w:eastAsia="it-IT"/>
              </w:rPr>
              <w:t xml:space="preserve"> </w:t>
            </w:r>
            <w:r w:rsidRPr="00FC1FFF">
              <w:rPr>
                <w:sz w:val="18"/>
                <w:szCs w:val="18"/>
                <w:lang w:eastAsia="it-IT"/>
              </w:rPr>
              <w:t>185-086-BJ</w:t>
            </w:r>
          </w:p>
        </w:tc>
        <w:tc>
          <w:tcPr>
            <w:tcW w:w="1925" w:type="pct"/>
            <w:tcBorders>
              <w:top w:val="single" w:sz="2" w:space="0" w:color="auto"/>
              <w:left w:val="single" w:sz="2" w:space="0" w:color="auto"/>
              <w:bottom w:val="single" w:sz="2" w:space="0" w:color="auto"/>
              <w:right w:val="single" w:sz="2" w:space="0" w:color="auto"/>
            </w:tcBorders>
          </w:tcPr>
          <w:p w14:paraId="40572DE4" w14:textId="7B6C023E" w:rsidR="00FC1FFF" w:rsidRPr="00FC1FFF" w:rsidRDefault="00FC1FFF" w:rsidP="005B1853">
            <w:pPr>
              <w:pStyle w:val="NormalDossier"/>
              <w:spacing w:before="0" w:afterLines="60" w:after="144"/>
            </w:pPr>
            <w:r w:rsidRPr="00FC1FFF">
              <w:rPr>
                <w:sz w:val="18"/>
                <w:szCs w:val="18"/>
                <w:lang w:eastAsia="it-IT"/>
              </w:rPr>
              <w:t>No auto-ignition observed up to 400°C.</w:t>
            </w:r>
          </w:p>
        </w:tc>
        <w:tc>
          <w:tcPr>
            <w:tcW w:w="254" w:type="pct"/>
            <w:tcBorders>
              <w:top w:val="single" w:sz="2" w:space="0" w:color="auto"/>
              <w:left w:val="single" w:sz="2" w:space="0" w:color="auto"/>
              <w:bottom w:val="single" w:sz="2" w:space="0" w:color="auto"/>
              <w:right w:val="single" w:sz="2" w:space="0" w:color="auto"/>
            </w:tcBorders>
          </w:tcPr>
          <w:p w14:paraId="6B885EDD" w14:textId="2F47D073" w:rsidR="00FC1FFF" w:rsidRPr="00FC1FFF" w:rsidRDefault="00FC1FFF" w:rsidP="00FC1FFF">
            <w:pPr>
              <w:spacing w:after="0"/>
              <w:jc w:val="center"/>
              <w:rPr>
                <w:sz w:val="18"/>
                <w:szCs w:val="18"/>
              </w:rPr>
            </w:pPr>
            <w:r w:rsidRPr="00FC1FFF">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7114A68D" w14:textId="4047C405" w:rsidR="00FC1FFF" w:rsidRPr="00FC1FFF" w:rsidRDefault="00FC1FFF" w:rsidP="00FC1FFF">
            <w:pPr>
              <w:pStyle w:val="NormalDossier"/>
              <w:spacing w:before="0" w:after="0"/>
              <w:rPr>
                <w:sz w:val="18"/>
                <w:szCs w:val="18"/>
                <w:lang w:eastAsia="it-IT"/>
              </w:rPr>
            </w:pPr>
            <w:r w:rsidRPr="00FC1FFF">
              <w:rPr>
                <w:sz w:val="18"/>
                <w:szCs w:val="18"/>
                <w:lang w:eastAsia="it-IT"/>
              </w:rPr>
              <w:t xml:space="preserve">Comb, </w:t>
            </w:r>
            <w:r w:rsidR="000D565B">
              <w:rPr>
                <w:sz w:val="18"/>
                <w:szCs w:val="18"/>
                <w:lang w:eastAsia="it-IT"/>
              </w:rPr>
              <w:t>A.L.</w:t>
            </w:r>
            <w:r w:rsidRPr="00FC1FFF">
              <w:rPr>
                <w:sz w:val="18"/>
                <w:szCs w:val="18"/>
                <w:lang w:eastAsia="it-IT"/>
              </w:rPr>
              <w:t xml:space="preserve"> (2010)</w:t>
            </w:r>
          </w:p>
          <w:p w14:paraId="69AC38B9" w14:textId="799EF9C8" w:rsidR="00FC1FFF" w:rsidRPr="00FC1FFF" w:rsidRDefault="00FC1FFF" w:rsidP="00FC1FFF">
            <w:pPr>
              <w:spacing w:after="0"/>
              <w:rPr>
                <w:sz w:val="18"/>
                <w:szCs w:val="18"/>
              </w:rPr>
            </w:pPr>
            <w:r w:rsidRPr="00FC1FFF">
              <w:rPr>
                <w:sz w:val="18"/>
                <w:szCs w:val="18"/>
                <w:lang w:eastAsia="it-IT"/>
              </w:rPr>
              <w:t>ZAB0121</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08F58A" w14:textId="505EC65E" w:rsidR="00FC1FFF" w:rsidRPr="006D171B" w:rsidRDefault="00AC2C46" w:rsidP="00FC1FFF">
            <w:pPr>
              <w:rPr>
                <w:sz w:val="18"/>
                <w:szCs w:val="18"/>
              </w:rPr>
            </w:pPr>
            <w:r w:rsidRPr="006D171B">
              <w:rPr>
                <w:sz w:val="18"/>
                <w:szCs w:val="18"/>
              </w:rPr>
              <w:t>Accepted</w:t>
            </w:r>
          </w:p>
        </w:tc>
      </w:tr>
      <w:tr w:rsidR="00FC1FFF" w:rsidRPr="00FC1FFF" w14:paraId="119CC39F" w14:textId="77777777" w:rsidTr="003D6C21">
        <w:tc>
          <w:tcPr>
            <w:tcW w:w="715" w:type="pct"/>
            <w:tcBorders>
              <w:top w:val="single" w:sz="2" w:space="0" w:color="auto"/>
              <w:left w:val="single" w:sz="2" w:space="0" w:color="auto"/>
              <w:bottom w:val="single" w:sz="2" w:space="0" w:color="auto"/>
              <w:right w:val="single" w:sz="2" w:space="0" w:color="auto"/>
            </w:tcBorders>
          </w:tcPr>
          <w:p w14:paraId="21D2DDFE" w14:textId="77777777" w:rsidR="00FC1FFF" w:rsidRPr="00FC1FFF" w:rsidRDefault="00FC1FFF" w:rsidP="00FC1FFF">
            <w:pPr>
              <w:ind w:left="-57" w:rightChars="-57" w:right="-137"/>
              <w:rPr>
                <w:sz w:val="18"/>
                <w:szCs w:val="18"/>
              </w:rPr>
            </w:pPr>
            <w:r w:rsidRPr="00FC1FFF">
              <w:rPr>
                <w:sz w:val="18"/>
                <w:szCs w:val="18"/>
              </w:rPr>
              <w:t>Acidity or alkalinity and pH</w:t>
            </w:r>
          </w:p>
          <w:p w14:paraId="319B0F39" w14:textId="77777777" w:rsidR="00FC1FFF" w:rsidRPr="00FC1FFF" w:rsidRDefault="00FC1FFF" w:rsidP="00FC1FFF">
            <w:pPr>
              <w:ind w:left="-57" w:rightChars="-57" w:right="-137"/>
              <w:rPr>
                <w:sz w:val="18"/>
                <w:szCs w:val="18"/>
              </w:rPr>
            </w:pPr>
            <w:r w:rsidRPr="00FC1FFF">
              <w:rPr>
                <w:sz w:val="18"/>
                <w:szCs w:val="18"/>
              </w:rPr>
              <w:t>(IIIM 2.5)</w:t>
            </w:r>
          </w:p>
        </w:tc>
        <w:tc>
          <w:tcPr>
            <w:tcW w:w="3692" w:type="pct"/>
            <w:gridSpan w:val="5"/>
            <w:tcBorders>
              <w:top w:val="single" w:sz="2" w:space="0" w:color="auto"/>
              <w:left w:val="single" w:sz="2" w:space="0" w:color="auto"/>
              <w:bottom w:val="single" w:sz="2" w:space="0" w:color="auto"/>
              <w:right w:val="single" w:sz="2" w:space="0" w:color="auto"/>
            </w:tcBorders>
          </w:tcPr>
          <w:p w14:paraId="66F262AA" w14:textId="12E6F991" w:rsidR="00FC1FFF" w:rsidRPr="00FC1FFF" w:rsidRDefault="00FC1FFF" w:rsidP="00FC1FFF">
            <w:pPr>
              <w:spacing w:after="0"/>
              <w:rPr>
                <w:sz w:val="18"/>
                <w:szCs w:val="18"/>
              </w:rPr>
            </w:pPr>
            <w:r w:rsidRPr="00FC1FFF">
              <w:rPr>
                <w:sz w:val="18"/>
                <w:szCs w:val="18"/>
              </w:rPr>
              <w:t>See below.</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BC00C17" w14:textId="77777777" w:rsidR="00FC1FFF" w:rsidRPr="006D171B" w:rsidRDefault="00FC1FFF" w:rsidP="00FC1FFF">
            <w:pPr>
              <w:rPr>
                <w:sz w:val="18"/>
                <w:szCs w:val="18"/>
              </w:rPr>
            </w:pPr>
          </w:p>
        </w:tc>
      </w:tr>
      <w:tr w:rsidR="004558FB" w:rsidRPr="00FC1FFF" w14:paraId="7221A3CB" w14:textId="77777777" w:rsidTr="003D6C21">
        <w:trPr>
          <w:trHeight w:val="1031"/>
        </w:trPr>
        <w:tc>
          <w:tcPr>
            <w:tcW w:w="715" w:type="pct"/>
            <w:tcBorders>
              <w:top w:val="single" w:sz="2" w:space="0" w:color="auto"/>
              <w:left w:val="single" w:sz="2" w:space="0" w:color="auto"/>
              <w:bottom w:val="single" w:sz="2" w:space="0" w:color="auto"/>
              <w:right w:val="single" w:sz="2" w:space="0" w:color="auto"/>
            </w:tcBorders>
          </w:tcPr>
          <w:p w14:paraId="46096894" w14:textId="77777777" w:rsidR="004558FB" w:rsidRPr="00FC1FFF" w:rsidRDefault="004558FB" w:rsidP="004558FB">
            <w:pPr>
              <w:ind w:left="-57" w:rightChars="-57" w:right="-137"/>
              <w:rPr>
                <w:sz w:val="18"/>
                <w:szCs w:val="18"/>
              </w:rPr>
            </w:pPr>
            <w:r w:rsidRPr="00FC1FFF">
              <w:rPr>
                <w:sz w:val="18"/>
                <w:szCs w:val="18"/>
              </w:rPr>
              <w:t>pH of a 1% aqueous dilution, emulsion or dispersion</w:t>
            </w:r>
          </w:p>
          <w:p w14:paraId="71FDC9FB" w14:textId="77777777" w:rsidR="004558FB" w:rsidRPr="00FC1FFF" w:rsidRDefault="004558FB" w:rsidP="004558FB">
            <w:pPr>
              <w:ind w:left="-63" w:right="-51"/>
              <w:rPr>
                <w:sz w:val="18"/>
                <w:szCs w:val="18"/>
              </w:rPr>
            </w:pPr>
            <w:r w:rsidRPr="00FC1FFF">
              <w:rPr>
                <w:sz w:val="18"/>
                <w:szCs w:val="18"/>
              </w:rPr>
              <w:t>(IIIM 2.5)</w:t>
            </w:r>
          </w:p>
        </w:tc>
        <w:tc>
          <w:tcPr>
            <w:tcW w:w="550" w:type="pct"/>
            <w:tcBorders>
              <w:top w:val="single" w:sz="2" w:space="0" w:color="auto"/>
              <w:left w:val="single" w:sz="2" w:space="0" w:color="auto"/>
              <w:bottom w:val="single" w:sz="2" w:space="0" w:color="auto"/>
              <w:right w:val="single" w:sz="2" w:space="0" w:color="auto"/>
            </w:tcBorders>
          </w:tcPr>
          <w:p w14:paraId="303AA8AE" w14:textId="06CBCF68" w:rsidR="004558FB" w:rsidRPr="00254953" w:rsidRDefault="004558FB" w:rsidP="004558FB">
            <w:pPr>
              <w:spacing w:after="0"/>
              <w:rPr>
                <w:sz w:val="18"/>
                <w:szCs w:val="18"/>
              </w:rPr>
            </w:pPr>
            <w:r w:rsidRPr="00254953">
              <w:rPr>
                <w:sz w:val="18"/>
                <w:szCs w:val="18"/>
                <w:lang w:eastAsia="it-IT"/>
              </w:rPr>
              <w:t>CIPAC MT 75.3</w:t>
            </w:r>
          </w:p>
        </w:tc>
        <w:tc>
          <w:tcPr>
            <w:tcW w:w="456" w:type="pct"/>
            <w:tcBorders>
              <w:top w:val="single" w:sz="2" w:space="0" w:color="auto"/>
              <w:left w:val="single" w:sz="2" w:space="0" w:color="auto"/>
              <w:bottom w:val="single" w:sz="2" w:space="0" w:color="auto"/>
              <w:right w:val="single" w:sz="2" w:space="0" w:color="auto"/>
            </w:tcBorders>
          </w:tcPr>
          <w:p w14:paraId="5565F6D9" w14:textId="38627BAF" w:rsidR="004558FB" w:rsidRPr="00254953" w:rsidRDefault="004558FB" w:rsidP="004558FB">
            <w:pPr>
              <w:spacing w:after="0"/>
              <w:rPr>
                <w:sz w:val="18"/>
                <w:szCs w:val="18"/>
              </w:rPr>
            </w:pPr>
            <w:r w:rsidRPr="00254953">
              <w:rPr>
                <w:sz w:val="18"/>
                <w:szCs w:val="18"/>
                <w:lang w:eastAsia="it-IT"/>
              </w:rPr>
              <w:t xml:space="preserve">ABG-6431, </w:t>
            </w:r>
            <w:r w:rsidR="00E66559" w:rsidRPr="00254953">
              <w:rPr>
                <w:sz w:val="18"/>
                <w:szCs w:val="18"/>
                <w:lang w:eastAsia="it-IT"/>
              </w:rPr>
              <w:t>Batch N</w:t>
            </w:r>
            <w:r w:rsidR="00EC1D86" w:rsidRPr="00254953">
              <w:rPr>
                <w:sz w:val="18"/>
                <w:szCs w:val="18"/>
                <w:lang w:eastAsia="it-IT"/>
              </w:rPr>
              <w:t xml:space="preserve">o.: </w:t>
            </w:r>
            <w:r w:rsidRPr="00254953">
              <w:rPr>
                <w:sz w:val="18"/>
                <w:szCs w:val="18"/>
                <w:lang w:eastAsia="it-IT"/>
              </w:rPr>
              <w:t>201-933-CF (201-933-CF00)</w:t>
            </w:r>
          </w:p>
        </w:tc>
        <w:tc>
          <w:tcPr>
            <w:tcW w:w="1925" w:type="pct"/>
            <w:tcBorders>
              <w:top w:val="single" w:sz="2" w:space="0" w:color="auto"/>
              <w:left w:val="single" w:sz="2" w:space="0" w:color="auto"/>
              <w:bottom w:val="single" w:sz="2" w:space="0" w:color="auto"/>
              <w:right w:val="single" w:sz="2" w:space="0" w:color="auto"/>
            </w:tcBorders>
          </w:tcPr>
          <w:p w14:paraId="43BBC24A" w14:textId="117ADCCB" w:rsidR="004558FB" w:rsidRPr="00254953" w:rsidRDefault="004558FB" w:rsidP="004558FB">
            <w:pPr>
              <w:spacing w:after="0"/>
              <w:rPr>
                <w:sz w:val="18"/>
                <w:szCs w:val="18"/>
              </w:rPr>
            </w:pPr>
            <w:r w:rsidRPr="00254953">
              <w:rPr>
                <w:sz w:val="18"/>
                <w:szCs w:val="18"/>
                <w:lang w:eastAsia="it-IT"/>
              </w:rPr>
              <w:t xml:space="preserve">pH of a 1% </w:t>
            </w:r>
            <w:r w:rsidR="00D73C75" w:rsidRPr="00254953">
              <w:rPr>
                <w:sz w:val="18"/>
                <w:szCs w:val="18"/>
                <w:lang w:eastAsia="it-IT"/>
              </w:rPr>
              <w:t>(</w:t>
            </w:r>
            <w:r w:rsidRPr="00254953">
              <w:rPr>
                <w:sz w:val="18"/>
                <w:szCs w:val="18"/>
                <w:lang w:eastAsia="it-IT"/>
              </w:rPr>
              <w:t>w/v</w:t>
            </w:r>
            <w:r w:rsidR="00D73C75" w:rsidRPr="00254953">
              <w:rPr>
                <w:sz w:val="18"/>
                <w:szCs w:val="18"/>
                <w:lang w:eastAsia="it-IT"/>
              </w:rPr>
              <w:t>)</w:t>
            </w:r>
            <w:r w:rsidRPr="00254953">
              <w:rPr>
                <w:sz w:val="18"/>
                <w:szCs w:val="18"/>
                <w:lang w:eastAsia="it-IT"/>
              </w:rPr>
              <w:t xml:space="preserve"> dispersion: 4.9</w:t>
            </w:r>
          </w:p>
        </w:tc>
        <w:tc>
          <w:tcPr>
            <w:tcW w:w="254" w:type="pct"/>
            <w:tcBorders>
              <w:top w:val="single" w:sz="2" w:space="0" w:color="auto"/>
              <w:left w:val="single" w:sz="2" w:space="0" w:color="auto"/>
              <w:bottom w:val="single" w:sz="2" w:space="0" w:color="auto"/>
              <w:right w:val="single" w:sz="2" w:space="0" w:color="auto"/>
            </w:tcBorders>
          </w:tcPr>
          <w:p w14:paraId="15197A76" w14:textId="68D237B2" w:rsidR="004558FB" w:rsidRPr="00254953" w:rsidRDefault="004558FB" w:rsidP="004558FB">
            <w:pPr>
              <w:spacing w:after="0"/>
              <w:jc w:val="center"/>
              <w:rPr>
                <w:sz w:val="18"/>
                <w:szCs w:val="18"/>
                <w:lang w:val="fr-FR"/>
              </w:rPr>
            </w:pPr>
            <w:r w:rsidRPr="00254953">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5FDF99D6" w14:textId="1BBF86B6" w:rsidR="004558FB" w:rsidRPr="00254953" w:rsidRDefault="004558FB" w:rsidP="004558FB">
            <w:pPr>
              <w:pStyle w:val="NormalDossier"/>
              <w:spacing w:before="0" w:after="0"/>
              <w:rPr>
                <w:sz w:val="18"/>
                <w:szCs w:val="18"/>
              </w:rPr>
            </w:pPr>
            <w:r w:rsidRPr="00254953">
              <w:rPr>
                <w:sz w:val="18"/>
                <w:szCs w:val="18"/>
              </w:rPr>
              <w:t>Comb</w:t>
            </w:r>
            <w:r w:rsidR="00AE3D2F" w:rsidRPr="00254953">
              <w:rPr>
                <w:sz w:val="18"/>
                <w:szCs w:val="18"/>
              </w:rPr>
              <w:t>,</w:t>
            </w:r>
            <w:r w:rsidRPr="00254953">
              <w:rPr>
                <w:sz w:val="18"/>
                <w:szCs w:val="18"/>
              </w:rPr>
              <w:t xml:space="preserve"> A.L. (2012)</w:t>
            </w:r>
          </w:p>
          <w:p w14:paraId="0D7BB1B9" w14:textId="00C43667" w:rsidR="004558FB" w:rsidRPr="00254953" w:rsidRDefault="004558FB" w:rsidP="004558FB">
            <w:pPr>
              <w:spacing w:after="0"/>
              <w:rPr>
                <w:sz w:val="18"/>
                <w:szCs w:val="18"/>
                <w:lang w:val="en-US"/>
              </w:rPr>
            </w:pPr>
            <w:r w:rsidRPr="00254953">
              <w:rPr>
                <w:sz w:val="18"/>
                <w:szCs w:val="18"/>
                <w:lang w:val="en-US"/>
              </w:rPr>
              <w:t>ZAB0150</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5DCA2A" w14:textId="417F863F" w:rsidR="004558FB" w:rsidRPr="006D171B" w:rsidRDefault="00AC2C46" w:rsidP="004558FB">
            <w:pPr>
              <w:rPr>
                <w:sz w:val="18"/>
                <w:szCs w:val="18"/>
              </w:rPr>
            </w:pPr>
            <w:r w:rsidRPr="006D171B">
              <w:rPr>
                <w:sz w:val="18"/>
                <w:szCs w:val="18"/>
              </w:rPr>
              <w:t>Accepted</w:t>
            </w:r>
          </w:p>
        </w:tc>
      </w:tr>
      <w:tr w:rsidR="000D565B" w:rsidRPr="00FC1FFF" w14:paraId="52C9AB07" w14:textId="77777777" w:rsidTr="003D6C21">
        <w:trPr>
          <w:trHeight w:val="1031"/>
        </w:trPr>
        <w:tc>
          <w:tcPr>
            <w:tcW w:w="715" w:type="pct"/>
            <w:tcBorders>
              <w:top w:val="single" w:sz="2" w:space="0" w:color="auto"/>
              <w:left w:val="single" w:sz="2" w:space="0" w:color="auto"/>
              <w:bottom w:val="single" w:sz="2" w:space="0" w:color="auto"/>
              <w:right w:val="single" w:sz="2" w:space="0" w:color="auto"/>
            </w:tcBorders>
          </w:tcPr>
          <w:p w14:paraId="1FAE44F6" w14:textId="2E2D2AB9" w:rsidR="000D565B" w:rsidRPr="00970B36" w:rsidRDefault="000D565B" w:rsidP="000D565B">
            <w:pPr>
              <w:ind w:left="-57" w:rightChars="-57" w:right="-137"/>
              <w:rPr>
                <w:sz w:val="18"/>
                <w:szCs w:val="18"/>
              </w:rPr>
            </w:pPr>
            <w:r w:rsidRPr="00970B36">
              <w:rPr>
                <w:sz w:val="18"/>
                <w:szCs w:val="18"/>
              </w:rPr>
              <w:lastRenderedPageBreak/>
              <w:t>Viscosity</w:t>
            </w:r>
          </w:p>
          <w:p w14:paraId="60E92CFA" w14:textId="7B98522D" w:rsidR="000D565B" w:rsidRPr="00970B36" w:rsidRDefault="000D565B" w:rsidP="000D565B">
            <w:pPr>
              <w:ind w:left="-57" w:rightChars="-57" w:right="-137"/>
              <w:rPr>
                <w:sz w:val="18"/>
                <w:szCs w:val="18"/>
              </w:rPr>
            </w:pPr>
            <w:r w:rsidRPr="00970B36">
              <w:rPr>
                <w:sz w:val="18"/>
                <w:szCs w:val="18"/>
              </w:rPr>
              <w:t>(IIIM 2.6)</w:t>
            </w:r>
          </w:p>
        </w:tc>
        <w:tc>
          <w:tcPr>
            <w:tcW w:w="550" w:type="pct"/>
            <w:tcBorders>
              <w:top w:val="single" w:sz="2" w:space="0" w:color="auto"/>
              <w:left w:val="single" w:sz="2" w:space="0" w:color="auto"/>
              <w:bottom w:val="single" w:sz="2" w:space="0" w:color="auto"/>
              <w:right w:val="single" w:sz="2" w:space="0" w:color="auto"/>
            </w:tcBorders>
          </w:tcPr>
          <w:p w14:paraId="6C6F5FD7" w14:textId="4C748D60" w:rsidR="000D565B" w:rsidRPr="00970B36" w:rsidRDefault="000D565B" w:rsidP="000D565B">
            <w:pPr>
              <w:spacing w:after="0"/>
              <w:rPr>
                <w:sz w:val="18"/>
                <w:szCs w:val="18"/>
              </w:rPr>
            </w:pPr>
            <w:r w:rsidRPr="00970B36">
              <w:rPr>
                <w:sz w:val="18"/>
                <w:szCs w:val="18"/>
                <w:lang w:eastAsia="it-IT"/>
              </w:rPr>
              <w:t>OECD Method 114</w:t>
            </w:r>
          </w:p>
        </w:tc>
        <w:tc>
          <w:tcPr>
            <w:tcW w:w="456" w:type="pct"/>
            <w:tcBorders>
              <w:top w:val="single" w:sz="2" w:space="0" w:color="auto"/>
              <w:left w:val="single" w:sz="2" w:space="0" w:color="auto"/>
              <w:bottom w:val="single" w:sz="2" w:space="0" w:color="auto"/>
              <w:right w:val="single" w:sz="2" w:space="0" w:color="auto"/>
            </w:tcBorders>
          </w:tcPr>
          <w:p w14:paraId="2E608CA5" w14:textId="77777777" w:rsidR="000D565B" w:rsidRPr="00970B36" w:rsidRDefault="000D565B" w:rsidP="000D565B">
            <w:pPr>
              <w:pStyle w:val="NormalDossier"/>
              <w:spacing w:before="0" w:after="0"/>
              <w:rPr>
                <w:sz w:val="18"/>
                <w:szCs w:val="18"/>
                <w:lang w:eastAsia="it-IT"/>
              </w:rPr>
            </w:pPr>
            <w:r w:rsidRPr="00970B36">
              <w:rPr>
                <w:sz w:val="18"/>
                <w:szCs w:val="18"/>
                <w:lang w:eastAsia="it-IT"/>
              </w:rPr>
              <w:t xml:space="preserve">ABG-6431 </w:t>
            </w:r>
          </w:p>
          <w:p w14:paraId="07BC9FF6" w14:textId="0267D01C" w:rsidR="000D565B" w:rsidRPr="00970B36" w:rsidRDefault="000D565B" w:rsidP="000D565B">
            <w:pPr>
              <w:spacing w:after="0"/>
              <w:rPr>
                <w:sz w:val="18"/>
                <w:szCs w:val="18"/>
              </w:rPr>
            </w:pPr>
            <w:r w:rsidRPr="00970B36">
              <w:rPr>
                <w:sz w:val="18"/>
                <w:szCs w:val="18"/>
                <w:lang w:eastAsia="it-IT"/>
              </w:rPr>
              <w:t xml:space="preserve">Lot </w:t>
            </w:r>
            <w:r w:rsidR="00EC1D86" w:rsidRPr="00970B36">
              <w:rPr>
                <w:sz w:val="18"/>
                <w:szCs w:val="18"/>
                <w:lang w:eastAsia="it-IT"/>
              </w:rPr>
              <w:t xml:space="preserve">No.: </w:t>
            </w:r>
            <w:r w:rsidRPr="00970B36">
              <w:rPr>
                <w:sz w:val="18"/>
                <w:szCs w:val="18"/>
                <w:lang w:eastAsia="it-IT"/>
              </w:rPr>
              <w:t>185-086-BJ</w:t>
            </w:r>
          </w:p>
        </w:tc>
        <w:tc>
          <w:tcPr>
            <w:tcW w:w="1925" w:type="pct"/>
            <w:tcBorders>
              <w:top w:val="single" w:sz="2" w:space="0" w:color="auto"/>
              <w:left w:val="single" w:sz="2" w:space="0" w:color="auto"/>
              <w:bottom w:val="single" w:sz="2" w:space="0" w:color="auto"/>
              <w:right w:val="single" w:sz="2" w:space="0" w:color="auto"/>
            </w:tcBorders>
          </w:tcPr>
          <w:p w14:paraId="2D2CA71A" w14:textId="77777777" w:rsidR="000D565B" w:rsidRPr="00970B36" w:rsidRDefault="000D565B" w:rsidP="000D565B">
            <w:pPr>
              <w:pStyle w:val="NormalDossier"/>
              <w:spacing w:before="0" w:after="0"/>
              <w:rPr>
                <w:sz w:val="18"/>
                <w:szCs w:val="18"/>
                <w:lang w:eastAsia="it-IT"/>
              </w:rPr>
            </w:pPr>
            <w:r w:rsidRPr="00970B36">
              <w:rPr>
                <w:sz w:val="18"/>
                <w:szCs w:val="18"/>
                <w:lang w:eastAsia="it-IT"/>
              </w:rPr>
              <w:t>Test substance shows pseudoplastic behaviour.</w:t>
            </w:r>
          </w:p>
          <w:p w14:paraId="25135E39" w14:textId="64B5B544" w:rsidR="000D565B" w:rsidRPr="00970B36" w:rsidRDefault="000D565B" w:rsidP="000D565B">
            <w:pPr>
              <w:pStyle w:val="NormalDossier"/>
              <w:spacing w:before="0" w:after="0"/>
              <w:rPr>
                <w:sz w:val="18"/>
                <w:szCs w:val="18"/>
                <w:lang w:eastAsia="it-IT"/>
              </w:rPr>
            </w:pPr>
            <w:r w:rsidRPr="00970B36">
              <w:rPr>
                <w:sz w:val="18"/>
                <w:szCs w:val="18"/>
                <w:lang w:eastAsia="it-IT"/>
              </w:rPr>
              <w:t>Measured range</w:t>
            </w:r>
            <w:r w:rsidR="004E45CB" w:rsidRPr="00970B36">
              <w:rPr>
                <w:sz w:val="18"/>
                <w:szCs w:val="18"/>
                <w:lang w:eastAsia="it-IT"/>
              </w:rPr>
              <w:t xml:space="preserve"> (shear rate 1.22 s</w:t>
            </w:r>
            <w:r w:rsidR="004E45CB" w:rsidRPr="00970B36">
              <w:rPr>
                <w:sz w:val="18"/>
                <w:szCs w:val="18"/>
                <w:vertAlign w:val="superscript"/>
                <w:lang w:eastAsia="it-IT"/>
              </w:rPr>
              <w:t>-1</w:t>
            </w:r>
            <w:r w:rsidR="004E45CB" w:rsidRPr="00970B36">
              <w:rPr>
                <w:sz w:val="18"/>
                <w:szCs w:val="18"/>
                <w:lang w:eastAsia="it-IT"/>
              </w:rPr>
              <w:t xml:space="preserve"> to 122.2 s</w:t>
            </w:r>
            <w:r w:rsidR="004E45CB" w:rsidRPr="00970B36">
              <w:rPr>
                <w:sz w:val="18"/>
                <w:szCs w:val="18"/>
                <w:vertAlign w:val="superscript"/>
                <w:lang w:eastAsia="it-IT"/>
              </w:rPr>
              <w:t>-1</w:t>
            </w:r>
            <w:r w:rsidR="004E45CB" w:rsidRPr="00970B36">
              <w:rPr>
                <w:sz w:val="18"/>
                <w:szCs w:val="18"/>
                <w:lang w:eastAsia="it-IT"/>
              </w:rPr>
              <w:t>):</w:t>
            </w:r>
          </w:p>
          <w:p w14:paraId="73127903" w14:textId="77777777" w:rsidR="000D565B" w:rsidRPr="00D931E1" w:rsidRDefault="000D565B" w:rsidP="000D565B">
            <w:pPr>
              <w:pStyle w:val="NormalDossier"/>
              <w:spacing w:before="0" w:after="0"/>
              <w:rPr>
                <w:sz w:val="18"/>
                <w:szCs w:val="18"/>
                <w:lang w:val="da-DK" w:eastAsia="it-IT"/>
              </w:rPr>
            </w:pPr>
            <w:r w:rsidRPr="00D931E1">
              <w:rPr>
                <w:sz w:val="18"/>
                <w:szCs w:val="18"/>
                <w:lang w:val="da-DK" w:eastAsia="it-IT"/>
              </w:rPr>
              <w:t>30 – 770 mPa.s at 20°C</w:t>
            </w:r>
          </w:p>
          <w:p w14:paraId="6A5166B9" w14:textId="26B94CCC" w:rsidR="000D565B" w:rsidRPr="00D931E1" w:rsidRDefault="000D565B" w:rsidP="000D565B">
            <w:pPr>
              <w:pStyle w:val="NormalDossier"/>
              <w:spacing w:before="0" w:after="0"/>
              <w:rPr>
                <w:sz w:val="18"/>
                <w:szCs w:val="18"/>
                <w:lang w:val="da-DK"/>
              </w:rPr>
            </w:pPr>
            <w:r w:rsidRPr="00D931E1">
              <w:rPr>
                <w:sz w:val="18"/>
                <w:szCs w:val="18"/>
                <w:lang w:val="da-DK" w:eastAsia="it-IT"/>
              </w:rPr>
              <w:t>30 – 1240 mPa.s at 40°C</w:t>
            </w:r>
          </w:p>
        </w:tc>
        <w:tc>
          <w:tcPr>
            <w:tcW w:w="254" w:type="pct"/>
            <w:tcBorders>
              <w:top w:val="single" w:sz="2" w:space="0" w:color="auto"/>
              <w:left w:val="single" w:sz="2" w:space="0" w:color="auto"/>
              <w:bottom w:val="single" w:sz="2" w:space="0" w:color="auto"/>
              <w:right w:val="single" w:sz="2" w:space="0" w:color="auto"/>
            </w:tcBorders>
          </w:tcPr>
          <w:p w14:paraId="4FDEB68D" w14:textId="2DC3E662" w:rsidR="000D565B" w:rsidRPr="00970B36" w:rsidRDefault="000D565B" w:rsidP="000D565B">
            <w:pPr>
              <w:spacing w:after="0"/>
              <w:jc w:val="center"/>
              <w:rPr>
                <w:sz w:val="18"/>
                <w:szCs w:val="18"/>
                <w:lang w:val="fr-FR"/>
              </w:rPr>
            </w:pPr>
            <w:r w:rsidRPr="00970B36">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2A00A68C" w14:textId="77777777" w:rsidR="000D565B" w:rsidRPr="00970B36" w:rsidRDefault="000D565B" w:rsidP="000D565B">
            <w:pPr>
              <w:pStyle w:val="NormalDossier"/>
              <w:spacing w:before="0" w:after="0"/>
              <w:rPr>
                <w:sz w:val="18"/>
                <w:szCs w:val="18"/>
                <w:lang w:eastAsia="it-IT"/>
              </w:rPr>
            </w:pPr>
            <w:r w:rsidRPr="00970B36">
              <w:rPr>
                <w:sz w:val="18"/>
                <w:szCs w:val="18"/>
                <w:lang w:eastAsia="it-IT"/>
              </w:rPr>
              <w:t>Comb, A.L. (2010)</w:t>
            </w:r>
          </w:p>
          <w:p w14:paraId="2E0E15EB" w14:textId="63A7689C" w:rsidR="000D565B" w:rsidRPr="00970B36" w:rsidRDefault="000D565B" w:rsidP="000D565B">
            <w:pPr>
              <w:spacing w:after="0"/>
              <w:rPr>
                <w:sz w:val="18"/>
                <w:szCs w:val="18"/>
                <w:lang w:val="en-US"/>
              </w:rPr>
            </w:pPr>
            <w:r w:rsidRPr="00970B36">
              <w:rPr>
                <w:sz w:val="18"/>
                <w:szCs w:val="18"/>
                <w:lang w:eastAsia="it-IT"/>
              </w:rPr>
              <w:t>ZAB0121</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6B91EA" w14:textId="05413523" w:rsidR="000D565B" w:rsidRPr="006D171B" w:rsidRDefault="00AC2C46" w:rsidP="000D565B">
            <w:pPr>
              <w:rPr>
                <w:sz w:val="18"/>
                <w:szCs w:val="18"/>
              </w:rPr>
            </w:pPr>
            <w:r w:rsidRPr="006D171B">
              <w:rPr>
                <w:sz w:val="18"/>
                <w:szCs w:val="18"/>
              </w:rPr>
              <w:t>Accepted</w:t>
            </w:r>
          </w:p>
        </w:tc>
      </w:tr>
      <w:tr w:rsidR="000D565B" w:rsidRPr="00FC1FFF" w14:paraId="0D42A982" w14:textId="77777777" w:rsidTr="003D6C21">
        <w:trPr>
          <w:trHeight w:val="1031"/>
        </w:trPr>
        <w:tc>
          <w:tcPr>
            <w:tcW w:w="715" w:type="pct"/>
            <w:tcBorders>
              <w:top w:val="single" w:sz="2" w:space="0" w:color="auto"/>
              <w:left w:val="single" w:sz="2" w:space="0" w:color="auto"/>
              <w:bottom w:val="single" w:sz="2" w:space="0" w:color="auto"/>
              <w:right w:val="single" w:sz="2" w:space="0" w:color="auto"/>
            </w:tcBorders>
          </w:tcPr>
          <w:p w14:paraId="3CB7D380" w14:textId="77777777" w:rsidR="000D565B" w:rsidRPr="00970B36" w:rsidRDefault="000D565B" w:rsidP="000D565B">
            <w:pPr>
              <w:ind w:left="-57" w:rightChars="-57" w:right="-137"/>
              <w:rPr>
                <w:sz w:val="18"/>
                <w:szCs w:val="18"/>
              </w:rPr>
            </w:pPr>
            <w:r w:rsidRPr="00970B36">
              <w:rPr>
                <w:sz w:val="18"/>
                <w:szCs w:val="18"/>
              </w:rPr>
              <w:t>Surface tension</w:t>
            </w:r>
          </w:p>
          <w:p w14:paraId="7339A48C" w14:textId="77777777" w:rsidR="000D565B" w:rsidRPr="00970B36" w:rsidRDefault="000D565B" w:rsidP="000D565B">
            <w:pPr>
              <w:ind w:left="-57" w:rightChars="-57" w:right="-137"/>
              <w:rPr>
                <w:sz w:val="18"/>
                <w:szCs w:val="18"/>
              </w:rPr>
            </w:pPr>
            <w:r w:rsidRPr="00970B36">
              <w:rPr>
                <w:sz w:val="18"/>
                <w:szCs w:val="18"/>
              </w:rPr>
              <w:t>(IIIM 2.6)</w:t>
            </w:r>
          </w:p>
        </w:tc>
        <w:tc>
          <w:tcPr>
            <w:tcW w:w="550" w:type="pct"/>
            <w:tcBorders>
              <w:top w:val="single" w:sz="2" w:space="0" w:color="auto"/>
              <w:left w:val="single" w:sz="2" w:space="0" w:color="auto"/>
              <w:bottom w:val="single" w:sz="2" w:space="0" w:color="auto"/>
              <w:right w:val="single" w:sz="2" w:space="0" w:color="auto"/>
            </w:tcBorders>
          </w:tcPr>
          <w:p w14:paraId="38AB1E35" w14:textId="77777777" w:rsidR="000D565B" w:rsidRPr="00970B36" w:rsidRDefault="000D565B" w:rsidP="000D565B">
            <w:pPr>
              <w:pStyle w:val="NormalDossier"/>
              <w:spacing w:before="0" w:after="0"/>
              <w:rPr>
                <w:sz w:val="18"/>
                <w:szCs w:val="18"/>
                <w:lang w:eastAsia="it-IT"/>
              </w:rPr>
            </w:pPr>
            <w:r w:rsidRPr="00970B36">
              <w:rPr>
                <w:sz w:val="18"/>
                <w:szCs w:val="18"/>
                <w:lang w:eastAsia="it-IT"/>
              </w:rPr>
              <w:t>EEC Method A5</w:t>
            </w:r>
          </w:p>
          <w:p w14:paraId="056A80E7" w14:textId="17B2B464" w:rsidR="000D565B" w:rsidRPr="00970B36" w:rsidRDefault="000D565B" w:rsidP="000D565B">
            <w:pPr>
              <w:spacing w:after="0"/>
              <w:rPr>
                <w:sz w:val="18"/>
                <w:szCs w:val="18"/>
              </w:rPr>
            </w:pPr>
            <w:r w:rsidRPr="00970B36">
              <w:rPr>
                <w:sz w:val="18"/>
                <w:szCs w:val="18"/>
                <w:lang w:eastAsia="it-IT"/>
              </w:rPr>
              <w:t>OECD Method 115</w:t>
            </w:r>
          </w:p>
        </w:tc>
        <w:tc>
          <w:tcPr>
            <w:tcW w:w="456" w:type="pct"/>
            <w:tcBorders>
              <w:top w:val="single" w:sz="2" w:space="0" w:color="auto"/>
              <w:left w:val="single" w:sz="2" w:space="0" w:color="auto"/>
              <w:bottom w:val="single" w:sz="2" w:space="0" w:color="auto"/>
              <w:right w:val="single" w:sz="2" w:space="0" w:color="auto"/>
            </w:tcBorders>
          </w:tcPr>
          <w:p w14:paraId="3DBF31B3" w14:textId="77777777" w:rsidR="000D565B" w:rsidRPr="00970B36" w:rsidRDefault="000D565B" w:rsidP="000D565B">
            <w:pPr>
              <w:pStyle w:val="NormalDossier"/>
              <w:spacing w:before="0" w:after="0"/>
              <w:rPr>
                <w:sz w:val="18"/>
                <w:szCs w:val="18"/>
                <w:lang w:eastAsia="it-IT"/>
              </w:rPr>
            </w:pPr>
            <w:r w:rsidRPr="00970B36">
              <w:rPr>
                <w:sz w:val="18"/>
                <w:szCs w:val="18"/>
                <w:lang w:eastAsia="it-IT"/>
              </w:rPr>
              <w:t xml:space="preserve">ABG-6431 </w:t>
            </w:r>
          </w:p>
          <w:p w14:paraId="61DFE313" w14:textId="286514FB" w:rsidR="000D565B" w:rsidRPr="00970B36" w:rsidRDefault="000D565B" w:rsidP="000D565B">
            <w:pPr>
              <w:spacing w:after="0"/>
              <w:rPr>
                <w:sz w:val="18"/>
                <w:szCs w:val="18"/>
              </w:rPr>
            </w:pPr>
            <w:r w:rsidRPr="00970B36">
              <w:rPr>
                <w:sz w:val="18"/>
                <w:szCs w:val="18"/>
                <w:lang w:eastAsia="it-IT"/>
              </w:rPr>
              <w:t xml:space="preserve">Lot </w:t>
            </w:r>
            <w:r w:rsidR="00EC1D86" w:rsidRPr="00970B36">
              <w:rPr>
                <w:sz w:val="18"/>
                <w:szCs w:val="18"/>
                <w:lang w:eastAsia="it-IT"/>
              </w:rPr>
              <w:t xml:space="preserve">No.: </w:t>
            </w:r>
            <w:r w:rsidRPr="00970B36">
              <w:rPr>
                <w:sz w:val="18"/>
                <w:szCs w:val="18"/>
                <w:lang w:eastAsia="it-IT"/>
              </w:rPr>
              <w:t>185-086-BJ</w:t>
            </w:r>
          </w:p>
        </w:tc>
        <w:tc>
          <w:tcPr>
            <w:tcW w:w="1925" w:type="pct"/>
            <w:tcBorders>
              <w:top w:val="single" w:sz="2" w:space="0" w:color="auto"/>
              <w:left w:val="single" w:sz="2" w:space="0" w:color="auto"/>
              <w:bottom w:val="single" w:sz="2" w:space="0" w:color="auto"/>
              <w:right w:val="single" w:sz="2" w:space="0" w:color="auto"/>
            </w:tcBorders>
          </w:tcPr>
          <w:p w14:paraId="0EEB39FE" w14:textId="1CFC3560" w:rsidR="000D565B" w:rsidRPr="00970B36" w:rsidRDefault="000D565B" w:rsidP="000D565B">
            <w:pPr>
              <w:pStyle w:val="NormalDossier"/>
              <w:spacing w:before="0" w:after="0"/>
              <w:rPr>
                <w:sz w:val="18"/>
                <w:szCs w:val="18"/>
                <w:lang w:eastAsia="it-IT"/>
              </w:rPr>
            </w:pPr>
            <w:r w:rsidRPr="00970B36">
              <w:rPr>
                <w:sz w:val="18"/>
                <w:szCs w:val="18"/>
                <w:lang w:eastAsia="it-IT"/>
              </w:rPr>
              <w:t xml:space="preserve">0.031% </w:t>
            </w:r>
            <w:r w:rsidR="00307A25" w:rsidRPr="00970B36">
              <w:rPr>
                <w:sz w:val="18"/>
                <w:szCs w:val="18"/>
                <w:lang w:eastAsia="it-IT"/>
              </w:rPr>
              <w:t>(</w:t>
            </w:r>
            <w:r w:rsidRPr="00970B36">
              <w:rPr>
                <w:sz w:val="18"/>
                <w:szCs w:val="18"/>
                <w:lang w:eastAsia="it-IT"/>
              </w:rPr>
              <w:t>v/v</w:t>
            </w:r>
            <w:r w:rsidR="00307A25" w:rsidRPr="00970B36">
              <w:rPr>
                <w:sz w:val="18"/>
                <w:szCs w:val="18"/>
                <w:lang w:eastAsia="it-IT"/>
              </w:rPr>
              <w:t>)</w:t>
            </w:r>
            <w:r w:rsidRPr="00970B36">
              <w:rPr>
                <w:sz w:val="18"/>
                <w:szCs w:val="18"/>
                <w:lang w:eastAsia="it-IT"/>
              </w:rPr>
              <w:t xml:space="preserve"> dilution at 20°C: 54.5 </w:t>
            </w:r>
            <w:proofErr w:type="spellStart"/>
            <w:r w:rsidRPr="00970B36">
              <w:rPr>
                <w:sz w:val="18"/>
                <w:szCs w:val="18"/>
                <w:lang w:eastAsia="it-IT"/>
              </w:rPr>
              <w:t>mN</w:t>
            </w:r>
            <w:proofErr w:type="spellEnd"/>
            <w:r w:rsidRPr="00970B36">
              <w:rPr>
                <w:sz w:val="18"/>
                <w:szCs w:val="18"/>
                <w:lang w:eastAsia="it-IT"/>
              </w:rPr>
              <w:t>/m</w:t>
            </w:r>
          </w:p>
          <w:p w14:paraId="09B8DA48" w14:textId="33880806" w:rsidR="000D565B" w:rsidRPr="00970B36" w:rsidRDefault="000D565B" w:rsidP="000D565B">
            <w:pPr>
              <w:pStyle w:val="NormalDossier"/>
              <w:spacing w:before="0" w:after="0"/>
              <w:rPr>
                <w:sz w:val="18"/>
                <w:szCs w:val="18"/>
                <w:lang w:eastAsia="it-IT"/>
              </w:rPr>
            </w:pPr>
            <w:r w:rsidRPr="00970B36">
              <w:rPr>
                <w:sz w:val="18"/>
                <w:szCs w:val="18"/>
                <w:lang w:eastAsia="it-IT"/>
              </w:rPr>
              <w:t xml:space="preserve">26.35% </w:t>
            </w:r>
            <w:r w:rsidR="00307A25" w:rsidRPr="00970B36">
              <w:rPr>
                <w:sz w:val="18"/>
                <w:szCs w:val="18"/>
                <w:lang w:eastAsia="it-IT"/>
              </w:rPr>
              <w:t>(</w:t>
            </w:r>
            <w:r w:rsidRPr="00970B36">
              <w:rPr>
                <w:sz w:val="18"/>
                <w:szCs w:val="18"/>
                <w:lang w:eastAsia="it-IT"/>
              </w:rPr>
              <w:t>v/v</w:t>
            </w:r>
            <w:r w:rsidR="00307A25" w:rsidRPr="00970B36">
              <w:rPr>
                <w:sz w:val="18"/>
                <w:szCs w:val="18"/>
                <w:lang w:eastAsia="it-IT"/>
              </w:rPr>
              <w:t>)</w:t>
            </w:r>
            <w:r w:rsidRPr="00970B36">
              <w:rPr>
                <w:sz w:val="18"/>
                <w:szCs w:val="18"/>
                <w:lang w:eastAsia="it-IT"/>
              </w:rPr>
              <w:t xml:space="preserve"> dilution at 20°C: 39.0 </w:t>
            </w:r>
            <w:proofErr w:type="spellStart"/>
            <w:r w:rsidRPr="00970B36">
              <w:rPr>
                <w:sz w:val="18"/>
                <w:szCs w:val="18"/>
                <w:lang w:eastAsia="it-IT"/>
              </w:rPr>
              <w:t>nN</w:t>
            </w:r>
            <w:proofErr w:type="spellEnd"/>
            <w:r w:rsidRPr="00970B36">
              <w:rPr>
                <w:sz w:val="18"/>
                <w:szCs w:val="18"/>
                <w:lang w:eastAsia="it-IT"/>
              </w:rPr>
              <w:t>/m</w:t>
            </w:r>
          </w:p>
          <w:p w14:paraId="651742D7" w14:textId="71CBAD43" w:rsidR="000D565B" w:rsidRPr="00970B36" w:rsidRDefault="000D565B" w:rsidP="000D565B">
            <w:pPr>
              <w:pStyle w:val="NormalDossier"/>
              <w:spacing w:before="0" w:after="0"/>
              <w:rPr>
                <w:sz w:val="18"/>
                <w:szCs w:val="18"/>
              </w:rPr>
            </w:pPr>
            <w:r w:rsidRPr="00970B36">
              <w:rPr>
                <w:sz w:val="18"/>
                <w:szCs w:val="18"/>
                <w:lang w:eastAsia="it-IT"/>
              </w:rPr>
              <w:t>The test item is surface active.</w:t>
            </w:r>
          </w:p>
        </w:tc>
        <w:tc>
          <w:tcPr>
            <w:tcW w:w="254" w:type="pct"/>
            <w:tcBorders>
              <w:top w:val="single" w:sz="2" w:space="0" w:color="auto"/>
              <w:left w:val="single" w:sz="2" w:space="0" w:color="auto"/>
              <w:bottom w:val="single" w:sz="2" w:space="0" w:color="auto"/>
              <w:right w:val="single" w:sz="2" w:space="0" w:color="auto"/>
            </w:tcBorders>
          </w:tcPr>
          <w:p w14:paraId="486C245F" w14:textId="6FBB081B" w:rsidR="000D565B" w:rsidRPr="00970B36" w:rsidRDefault="000D565B" w:rsidP="000D565B">
            <w:pPr>
              <w:spacing w:after="0"/>
              <w:jc w:val="center"/>
              <w:rPr>
                <w:sz w:val="18"/>
                <w:szCs w:val="18"/>
                <w:lang w:val="fr-FR"/>
              </w:rPr>
            </w:pPr>
            <w:r w:rsidRPr="00970B36">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19DDF457" w14:textId="77777777" w:rsidR="000D565B" w:rsidRPr="00970B36" w:rsidRDefault="000D565B" w:rsidP="000D565B">
            <w:pPr>
              <w:pStyle w:val="NormalDossier"/>
              <w:spacing w:before="0" w:after="0"/>
              <w:rPr>
                <w:sz w:val="18"/>
                <w:szCs w:val="18"/>
                <w:lang w:eastAsia="it-IT"/>
              </w:rPr>
            </w:pPr>
            <w:r w:rsidRPr="00970B36">
              <w:rPr>
                <w:sz w:val="18"/>
                <w:szCs w:val="18"/>
                <w:lang w:eastAsia="it-IT"/>
              </w:rPr>
              <w:t>Comb, A.L. (2010)</w:t>
            </w:r>
          </w:p>
          <w:p w14:paraId="77BC2A6C" w14:textId="48E2A66B" w:rsidR="000D565B" w:rsidRPr="00970B36" w:rsidRDefault="000D565B" w:rsidP="000D565B">
            <w:pPr>
              <w:spacing w:after="0"/>
              <w:rPr>
                <w:sz w:val="18"/>
                <w:szCs w:val="18"/>
                <w:lang w:val="en-US"/>
              </w:rPr>
            </w:pPr>
            <w:r w:rsidRPr="00970B36">
              <w:rPr>
                <w:sz w:val="18"/>
                <w:szCs w:val="18"/>
                <w:lang w:eastAsia="it-IT"/>
              </w:rPr>
              <w:t>ZAB0121</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8B4703E" w14:textId="72A3E630" w:rsidR="000D565B" w:rsidRPr="006D171B" w:rsidRDefault="00AC2C46" w:rsidP="000D565B">
            <w:pPr>
              <w:rPr>
                <w:sz w:val="18"/>
                <w:szCs w:val="18"/>
              </w:rPr>
            </w:pPr>
            <w:r w:rsidRPr="006D171B">
              <w:rPr>
                <w:sz w:val="18"/>
                <w:szCs w:val="18"/>
              </w:rPr>
              <w:t>Accepted</w:t>
            </w:r>
          </w:p>
        </w:tc>
      </w:tr>
      <w:tr w:rsidR="004E45CB" w:rsidRPr="00FC1FFF" w14:paraId="5811FEA1" w14:textId="77777777" w:rsidTr="003D6C21">
        <w:trPr>
          <w:trHeight w:val="1031"/>
        </w:trPr>
        <w:tc>
          <w:tcPr>
            <w:tcW w:w="715" w:type="pct"/>
            <w:tcBorders>
              <w:top w:val="single" w:sz="2" w:space="0" w:color="auto"/>
              <w:left w:val="single" w:sz="2" w:space="0" w:color="auto"/>
              <w:bottom w:val="single" w:sz="2" w:space="0" w:color="auto"/>
              <w:right w:val="single" w:sz="2" w:space="0" w:color="auto"/>
            </w:tcBorders>
          </w:tcPr>
          <w:p w14:paraId="516D8F6E" w14:textId="77777777" w:rsidR="004E45CB" w:rsidRPr="00FC1FFF" w:rsidRDefault="004E45CB" w:rsidP="004E45CB">
            <w:pPr>
              <w:ind w:left="-57" w:rightChars="-57" w:right="-137"/>
              <w:rPr>
                <w:sz w:val="18"/>
                <w:szCs w:val="18"/>
              </w:rPr>
            </w:pPr>
            <w:r w:rsidRPr="00FC1FFF">
              <w:rPr>
                <w:sz w:val="18"/>
                <w:szCs w:val="18"/>
              </w:rPr>
              <w:t>Relative density</w:t>
            </w:r>
          </w:p>
          <w:p w14:paraId="7324596E" w14:textId="77777777" w:rsidR="004E45CB" w:rsidRPr="00FC1FFF" w:rsidRDefault="004E45CB" w:rsidP="004E45CB">
            <w:pPr>
              <w:ind w:left="-57" w:rightChars="-57" w:right="-137"/>
              <w:rPr>
                <w:sz w:val="18"/>
                <w:szCs w:val="18"/>
              </w:rPr>
            </w:pPr>
            <w:r w:rsidRPr="00FC1FFF">
              <w:rPr>
                <w:sz w:val="18"/>
                <w:szCs w:val="18"/>
              </w:rPr>
              <w:t>(IIIM 2.6)</w:t>
            </w:r>
          </w:p>
        </w:tc>
        <w:tc>
          <w:tcPr>
            <w:tcW w:w="550" w:type="pct"/>
            <w:tcBorders>
              <w:top w:val="single" w:sz="2" w:space="0" w:color="auto"/>
              <w:left w:val="single" w:sz="2" w:space="0" w:color="auto"/>
              <w:bottom w:val="single" w:sz="2" w:space="0" w:color="auto"/>
              <w:right w:val="single" w:sz="2" w:space="0" w:color="auto"/>
            </w:tcBorders>
          </w:tcPr>
          <w:p w14:paraId="312D523F" w14:textId="77777777" w:rsidR="004E45CB" w:rsidRPr="00FC1FFF" w:rsidRDefault="004E45CB" w:rsidP="004E45CB">
            <w:pPr>
              <w:pStyle w:val="NormalDossier"/>
              <w:spacing w:before="0" w:after="0"/>
              <w:rPr>
                <w:sz w:val="18"/>
                <w:szCs w:val="18"/>
                <w:lang w:eastAsia="it-IT"/>
              </w:rPr>
            </w:pPr>
            <w:r w:rsidRPr="00FC1FFF">
              <w:rPr>
                <w:sz w:val="18"/>
                <w:szCs w:val="18"/>
                <w:lang w:eastAsia="it-IT"/>
              </w:rPr>
              <w:t>EEC Method A3</w:t>
            </w:r>
          </w:p>
          <w:p w14:paraId="5487D56F" w14:textId="32B900A5" w:rsidR="004E45CB" w:rsidRPr="000D3541" w:rsidRDefault="004E45CB" w:rsidP="004E45CB">
            <w:pPr>
              <w:pStyle w:val="NormalDossier"/>
              <w:spacing w:before="0" w:after="0"/>
              <w:rPr>
                <w:sz w:val="18"/>
                <w:szCs w:val="18"/>
                <w:highlight w:val="cyan"/>
                <w:lang w:eastAsia="it-IT"/>
              </w:rPr>
            </w:pPr>
            <w:r w:rsidRPr="00FC1FFF">
              <w:rPr>
                <w:sz w:val="18"/>
                <w:szCs w:val="18"/>
                <w:lang w:eastAsia="it-IT"/>
              </w:rPr>
              <w:t>OECD Method 109</w:t>
            </w:r>
          </w:p>
        </w:tc>
        <w:tc>
          <w:tcPr>
            <w:tcW w:w="456" w:type="pct"/>
            <w:tcBorders>
              <w:top w:val="single" w:sz="2" w:space="0" w:color="auto"/>
              <w:left w:val="single" w:sz="2" w:space="0" w:color="auto"/>
              <w:bottom w:val="single" w:sz="2" w:space="0" w:color="auto"/>
              <w:right w:val="single" w:sz="2" w:space="0" w:color="auto"/>
            </w:tcBorders>
          </w:tcPr>
          <w:p w14:paraId="74824A36" w14:textId="77777777" w:rsidR="004E45CB" w:rsidRPr="00FC1FFF" w:rsidRDefault="004E45CB" w:rsidP="004E45CB">
            <w:pPr>
              <w:pStyle w:val="NormalDossier"/>
              <w:spacing w:before="0" w:after="0"/>
              <w:rPr>
                <w:sz w:val="18"/>
                <w:szCs w:val="18"/>
                <w:lang w:eastAsia="it-IT"/>
              </w:rPr>
            </w:pPr>
            <w:r w:rsidRPr="00FC1FFF">
              <w:rPr>
                <w:sz w:val="18"/>
                <w:szCs w:val="18"/>
                <w:lang w:eastAsia="it-IT"/>
              </w:rPr>
              <w:t xml:space="preserve">ABG-6431 </w:t>
            </w:r>
          </w:p>
          <w:p w14:paraId="7A13E28E" w14:textId="3A172A6B" w:rsidR="004E45CB" w:rsidRPr="00FC1FFF" w:rsidRDefault="004E45CB" w:rsidP="004E45CB">
            <w:pPr>
              <w:spacing w:after="0"/>
              <w:rPr>
                <w:sz w:val="18"/>
                <w:szCs w:val="18"/>
              </w:rPr>
            </w:pPr>
            <w:r w:rsidRPr="00FC1FFF">
              <w:rPr>
                <w:sz w:val="18"/>
                <w:szCs w:val="18"/>
                <w:lang w:eastAsia="it-IT"/>
              </w:rPr>
              <w:t xml:space="preserve">Lot </w:t>
            </w:r>
            <w:r w:rsidR="00803048">
              <w:rPr>
                <w:sz w:val="18"/>
                <w:szCs w:val="18"/>
                <w:lang w:eastAsia="it-IT"/>
              </w:rPr>
              <w:t>No.:</w:t>
            </w:r>
            <w:r w:rsidR="00803048" w:rsidRPr="00FC1FFF">
              <w:rPr>
                <w:sz w:val="18"/>
                <w:szCs w:val="18"/>
                <w:lang w:eastAsia="it-IT"/>
              </w:rPr>
              <w:t xml:space="preserve"> </w:t>
            </w:r>
            <w:r w:rsidRPr="00FC1FFF">
              <w:rPr>
                <w:sz w:val="18"/>
                <w:szCs w:val="18"/>
                <w:lang w:eastAsia="it-IT"/>
              </w:rPr>
              <w:t>185-086-BJ</w:t>
            </w:r>
          </w:p>
        </w:tc>
        <w:tc>
          <w:tcPr>
            <w:tcW w:w="1925" w:type="pct"/>
            <w:tcBorders>
              <w:top w:val="single" w:sz="2" w:space="0" w:color="auto"/>
              <w:left w:val="single" w:sz="2" w:space="0" w:color="auto"/>
              <w:bottom w:val="single" w:sz="2" w:space="0" w:color="auto"/>
              <w:right w:val="single" w:sz="2" w:space="0" w:color="auto"/>
            </w:tcBorders>
          </w:tcPr>
          <w:p w14:paraId="67E75C9E" w14:textId="172C9A22" w:rsidR="004E45CB" w:rsidRPr="00970B36" w:rsidRDefault="004E45CB" w:rsidP="004E45CB">
            <w:pPr>
              <w:pStyle w:val="NormalDossier"/>
              <w:spacing w:before="0" w:after="0"/>
              <w:rPr>
                <w:sz w:val="18"/>
                <w:szCs w:val="18"/>
              </w:rPr>
            </w:pPr>
            <w:r w:rsidRPr="00970B36">
              <w:rPr>
                <w:sz w:val="18"/>
                <w:szCs w:val="18"/>
              </w:rPr>
              <w:t>D</w:t>
            </w:r>
            <w:r w:rsidRPr="00970B36">
              <w:rPr>
                <w:sz w:val="18"/>
                <w:szCs w:val="18"/>
                <w:vertAlign w:val="subscript"/>
              </w:rPr>
              <w:t>4</w:t>
            </w:r>
            <w:r w:rsidRPr="00970B36">
              <w:rPr>
                <w:sz w:val="18"/>
                <w:szCs w:val="18"/>
                <w:vertAlign w:val="superscript"/>
              </w:rPr>
              <w:t>20</w:t>
            </w:r>
            <w:r w:rsidRPr="00970B36">
              <w:rPr>
                <w:sz w:val="18"/>
                <w:szCs w:val="18"/>
              </w:rPr>
              <w:t>= 1.12</w:t>
            </w:r>
            <w:r w:rsidR="003A374A" w:rsidRPr="00970B36">
              <w:rPr>
                <w:sz w:val="18"/>
                <w:szCs w:val="18"/>
              </w:rPr>
              <w:t xml:space="preserve"> at </w:t>
            </w:r>
            <w:r w:rsidR="003A374A" w:rsidRPr="00970B36">
              <w:rPr>
                <w:sz w:val="18"/>
                <w:szCs w:val="18"/>
                <w:lang w:eastAsia="it-IT"/>
              </w:rPr>
              <w:t>20°C</w:t>
            </w:r>
          </w:p>
        </w:tc>
        <w:tc>
          <w:tcPr>
            <w:tcW w:w="254" w:type="pct"/>
            <w:tcBorders>
              <w:top w:val="single" w:sz="2" w:space="0" w:color="auto"/>
              <w:left w:val="single" w:sz="2" w:space="0" w:color="auto"/>
              <w:bottom w:val="single" w:sz="2" w:space="0" w:color="auto"/>
              <w:right w:val="single" w:sz="2" w:space="0" w:color="auto"/>
            </w:tcBorders>
          </w:tcPr>
          <w:p w14:paraId="31D8FD21" w14:textId="2433161B" w:rsidR="004E45CB" w:rsidRPr="00FC1FFF" w:rsidRDefault="004E45CB" w:rsidP="004E45CB">
            <w:pPr>
              <w:spacing w:after="0"/>
              <w:jc w:val="center"/>
              <w:rPr>
                <w:sz w:val="18"/>
                <w:szCs w:val="18"/>
                <w:lang w:val="fr-FR"/>
              </w:rPr>
            </w:pPr>
            <w:r w:rsidRPr="00FC1FFF">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7AD5C032" w14:textId="77777777" w:rsidR="004E45CB" w:rsidRPr="00FC1FFF" w:rsidRDefault="004E45CB" w:rsidP="004E45CB">
            <w:pPr>
              <w:pStyle w:val="NormalDossier"/>
              <w:spacing w:before="0" w:after="0"/>
              <w:rPr>
                <w:sz w:val="18"/>
                <w:szCs w:val="18"/>
                <w:lang w:eastAsia="it-IT"/>
              </w:rPr>
            </w:pPr>
            <w:r w:rsidRPr="00FC1FFF">
              <w:rPr>
                <w:sz w:val="18"/>
                <w:szCs w:val="18"/>
                <w:lang w:eastAsia="it-IT"/>
              </w:rPr>
              <w:t xml:space="preserve">Comb, </w:t>
            </w:r>
            <w:r>
              <w:rPr>
                <w:sz w:val="18"/>
                <w:szCs w:val="18"/>
                <w:lang w:eastAsia="it-IT"/>
              </w:rPr>
              <w:t>A.L.</w:t>
            </w:r>
            <w:r w:rsidRPr="00FC1FFF">
              <w:rPr>
                <w:sz w:val="18"/>
                <w:szCs w:val="18"/>
                <w:lang w:eastAsia="it-IT"/>
              </w:rPr>
              <w:t xml:space="preserve"> (2010)</w:t>
            </w:r>
          </w:p>
          <w:p w14:paraId="6C73ABC2" w14:textId="25C312A8" w:rsidR="004E45CB" w:rsidRPr="00F0258B" w:rsidRDefault="004E45CB" w:rsidP="004E45CB">
            <w:pPr>
              <w:spacing w:after="0"/>
              <w:rPr>
                <w:sz w:val="18"/>
                <w:szCs w:val="18"/>
                <w:lang w:val="en-US"/>
              </w:rPr>
            </w:pPr>
            <w:r w:rsidRPr="00FC1FFF">
              <w:rPr>
                <w:sz w:val="18"/>
                <w:szCs w:val="18"/>
                <w:lang w:eastAsia="it-IT"/>
              </w:rPr>
              <w:t>ZAB0121</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912A56" w14:textId="0BF820C8" w:rsidR="004E45CB" w:rsidRPr="006D171B" w:rsidRDefault="00AC2C46" w:rsidP="004E45CB">
            <w:pPr>
              <w:rPr>
                <w:sz w:val="18"/>
                <w:szCs w:val="18"/>
              </w:rPr>
            </w:pPr>
            <w:r w:rsidRPr="006D171B">
              <w:rPr>
                <w:sz w:val="18"/>
                <w:szCs w:val="18"/>
              </w:rPr>
              <w:t>Accepted</w:t>
            </w:r>
          </w:p>
        </w:tc>
      </w:tr>
      <w:tr w:rsidR="00FC1FFF" w:rsidRPr="00FC1FFF" w14:paraId="384D8B83" w14:textId="77777777" w:rsidTr="003D6C21">
        <w:tc>
          <w:tcPr>
            <w:tcW w:w="715" w:type="pct"/>
            <w:tcBorders>
              <w:top w:val="single" w:sz="2" w:space="0" w:color="auto"/>
              <w:left w:val="single" w:sz="2" w:space="0" w:color="auto"/>
              <w:bottom w:val="single" w:sz="2" w:space="0" w:color="auto"/>
              <w:right w:val="single" w:sz="2" w:space="0" w:color="auto"/>
            </w:tcBorders>
          </w:tcPr>
          <w:p w14:paraId="45625B14" w14:textId="77777777" w:rsidR="00FC1FFF" w:rsidRPr="00FC1FFF" w:rsidRDefault="00FC1FFF" w:rsidP="00FC1FFF">
            <w:pPr>
              <w:ind w:left="-57" w:rightChars="-57" w:right="-137"/>
              <w:rPr>
                <w:sz w:val="18"/>
                <w:szCs w:val="18"/>
              </w:rPr>
            </w:pPr>
            <w:r w:rsidRPr="00FC1FFF">
              <w:rPr>
                <w:sz w:val="18"/>
                <w:szCs w:val="18"/>
              </w:rPr>
              <w:t>Bulk or tap density</w:t>
            </w:r>
          </w:p>
          <w:p w14:paraId="694CDA04" w14:textId="77777777" w:rsidR="00FC1FFF" w:rsidRPr="00FC1FFF" w:rsidRDefault="00FC1FFF" w:rsidP="00FC1FFF">
            <w:pPr>
              <w:ind w:left="-63" w:right="-51"/>
              <w:rPr>
                <w:sz w:val="18"/>
                <w:szCs w:val="18"/>
              </w:rPr>
            </w:pPr>
            <w:r w:rsidRPr="00FC1FFF">
              <w:rPr>
                <w:sz w:val="18"/>
                <w:szCs w:val="18"/>
              </w:rPr>
              <w:t>(IIIM 2.6)</w:t>
            </w:r>
          </w:p>
        </w:tc>
        <w:tc>
          <w:tcPr>
            <w:tcW w:w="3692" w:type="pct"/>
            <w:gridSpan w:val="5"/>
            <w:tcBorders>
              <w:top w:val="single" w:sz="2" w:space="0" w:color="auto"/>
              <w:left w:val="single" w:sz="2" w:space="0" w:color="auto"/>
              <w:bottom w:val="single" w:sz="2" w:space="0" w:color="auto"/>
              <w:right w:val="single" w:sz="2" w:space="0" w:color="auto"/>
            </w:tcBorders>
          </w:tcPr>
          <w:p w14:paraId="46439E98" w14:textId="407EFABE" w:rsidR="00FC1FFF" w:rsidRPr="00FC1FFF" w:rsidRDefault="00FC1FFF" w:rsidP="00FC1FFF">
            <w:pPr>
              <w:spacing w:after="0"/>
              <w:rPr>
                <w:sz w:val="18"/>
                <w:szCs w:val="18"/>
                <w:lang w:val="en-US"/>
              </w:rPr>
            </w:pPr>
            <w:r w:rsidRPr="00FC1FFF">
              <w:rPr>
                <w:bCs/>
                <w:iCs/>
                <w:sz w:val="18"/>
                <w:szCs w:val="18"/>
              </w:rPr>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B27FE25" w14:textId="77777777" w:rsidR="00FC1FFF" w:rsidRPr="00FC1FFF" w:rsidRDefault="00FC1FFF" w:rsidP="00FC1FFF">
            <w:pPr>
              <w:rPr>
                <w:sz w:val="18"/>
                <w:szCs w:val="18"/>
                <w:highlight w:val="cyan"/>
              </w:rPr>
            </w:pPr>
          </w:p>
        </w:tc>
      </w:tr>
      <w:tr w:rsidR="00FC1FFF" w:rsidRPr="00FC1FFF" w14:paraId="3FCB0D42" w14:textId="77777777" w:rsidTr="003D6C21">
        <w:tc>
          <w:tcPr>
            <w:tcW w:w="715" w:type="pct"/>
            <w:vMerge w:val="restart"/>
            <w:tcBorders>
              <w:top w:val="single" w:sz="2" w:space="0" w:color="auto"/>
              <w:left w:val="single" w:sz="2" w:space="0" w:color="auto"/>
              <w:bottom w:val="single" w:sz="2" w:space="0" w:color="auto"/>
              <w:right w:val="single" w:sz="2" w:space="0" w:color="auto"/>
            </w:tcBorders>
          </w:tcPr>
          <w:p w14:paraId="11EDF1AA" w14:textId="77777777" w:rsidR="00FC1FFF" w:rsidRPr="00FC1FFF" w:rsidRDefault="00FC1FFF" w:rsidP="00FC1FFF">
            <w:pPr>
              <w:ind w:left="-57" w:rightChars="-57" w:right="-137"/>
              <w:rPr>
                <w:sz w:val="18"/>
                <w:szCs w:val="18"/>
              </w:rPr>
            </w:pPr>
            <w:r w:rsidRPr="00FC1FFF">
              <w:rPr>
                <w:sz w:val="18"/>
                <w:szCs w:val="18"/>
              </w:rPr>
              <w:t>Wettability</w:t>
            </w:r>
          </w:p>
          <w:p w14:paraId="705CCEC3" w14:textId="77777777" w:rsidR="00FC1FFF" w:rsidRPr="00FC1FFF" w:rsidRDefault="00FC1FFF" w:rsidP="00FC1FFF">
            <w:pPr>
              <w:ind w:left="-63" w:right="-51"/>
              <w:rPr>
                <w:sz w:val="18"/>
                <w:szCs w:val="18"/>
              </w:rPr>
            </w:pPr>
            <w:r w:rsidRPr="00FC1FFF">
              <w:rPr>
                <w:sz w:val="18"/>
                <w:szCs w:val="18"/>
              </w:rPr>
              <w:t>(IIIM 2.7.1)</w:t>
            </w:r>
          </w:p>
        </w:tc>
        <w:tc>
          <w:tcPr>
            <w:tcW w:w="3692" w:type="pct"/>
            <w:gridSpan w:val="5"/>
            <w:vMerge w:val="restart"/>
            <w:tcBorders>
              <w:top w:val="single" w:sz="2" w:space="0" w:color="auto"/>
              <w:left w:val="single" w:sz="2" w:space="0" w:color="auto"/>
              <w:bottom w:val="single" w:sz="2" w:space="0" w:color="auto"/>
              <w:right w:val="single" w:sz="2" w:space="0" w:color="auto"/>
            </w:tcBorders>
          </w:tcPr>
          <w:p w14:paraId="4A340AEA" w14:textId="6DFB065F" w:rsidR="00FC1FFF" w:rsidRPr="00FC1FFF" w:rsidRDefault="00FC1FFF" w:rsidP="00FC1FFF">
            <w:pPr>
              <w:spacing w:after="0"/>
              <w:rPr>
                <w:b/>
                <w:bCs/>
                <w:i/>
                <w:iCs/>
                <w:sz w:val="18"/>
                <w:szCs w:val="18"/>
              </w:rPr>
            </w:pPr>
            <w:r w:rsidRPr="00FC1FFF">
              <w:rPr>
                <w:bCs/>
                <w:iCs/>
                <w:sz w:val="18"/>
                <w:szCs w:val="18"/>
              </w:rPr>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993A26D" w14:textId="77777777" w:rsidR="00FC1FFF" w:rsidRPr="00FC1FFF" w:rsidRDefault="00FC1FFF" w:rsidP="00FC1FFF">
            <w:pPr>
              <w:rPr>
                <w:b/>
                <w:bCs/>
                <w:iCs/>
                <w:sz w:val="18"/>
                <w:szCs w:val="18"/>
                <w:highlight w:val="cyan"/>
              </w:rPr>
            </w:pPr>
          </w:p>
        </w:tc>
      </w:tr>
      <w:tr w:rsidR="00FC1FFF" w:rsidRPr="00FC1FFF" w14:paraId="0F23FB8E" w14:textId="77777777" w:rsidTr="003D6C21">
        <w:tc>
          <w:tcPr>
            <w:tcW w:w="715" w:type="pct"/>
            <w:vMerge/>
            <w:tcBorders>
              <w:top w:val="single" w:sz="2" w:space="0" w:color="auto"/>
              <w:left w:val="single" w:sz="2" w:space="0" w:color="auto"/>
              <w:bottom w:val="single" w:sz="2" w:space="0" w:color="auto"/>
              <w:right w:val="single" w:sz="2" w:space="0" w:color="auto"/>
            </w:tcBorders>
          </w:tcPr>
          <w:p w14:paraId="6BC878C3" w14:textId="77777777" w:rsidR="00FC1FFF" w:rsidRPr="00FC1FFF" w:rsidRDefault="00FC1FFF" w:rsidP="00FC1FFF">
            <w:pPr>
              <w:ind w:left="-57" w:rightChars="-57" w:right="-137"/>
              <w:rPr>
                <w:sz w:val="18"/>
                <w:szCs w:val="18"/>
              </w:rPr>
            </w:pPr>
          </w:p>
        </w:tc>
        <w:tc>
          <w:tcPr>
            <w:tcW w:w="3692" w:type="pct"/>
            <w:gridSpan w:val="5"/>
            <w:vMerge/>
            <w:tcBorders>
              <w:top w:val="single" w:sz="2" w:space="0" w:color="auto"/>
              <w:left w:val="single" w:sz="2" w:space="0" w:color="auto"/>
              <w:bottom w:val="single" w:sz="2" w:space="0" w:color="auto"/>
              <w:right w:val="single" w:sz="2" w:space="0" w:color="auto"/>
            </w:tcBorders>
          </w:tcPr>
          <w:p w14:paraId="0AA43C10" w14:textId="77777777" w:rsidR="00FC1FFF" w:rsidRPr="00FC1FFF" w:rsidRDefault="00FC1FFF" w:rsidP="00FC1FFF">
            <w:pPr>
              <w:spacing w:after="0"/>
              <w:jc w:val="center"/>
              <w:rPr>
                <w:b/>
                <w:bCs/>
                <w:i/>
                <w:iCs/>
                <w:sz w:val="18"/>
                <w:szCs w:val="18"/>
              </w:rPr>
            </w:pP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9A0F6AC" w14:textId="77777777" w:rsidR="00FC1FFF" w:rsidRPr="00FC1FFF" w:rsidRDefault="00FC1FFF" w:rsidP="00FC1FFF">
            <w:pPr>
              <w:rPr>
                <w:b/>
                <w:bCs/>
                <w:iCs/>
                <w:sz w:val="18"/>
                <w:szCs w:val="18"/>
                <w:highlight w:val="cyan"/>
              </w:rPr>
            </w:pPr>
          </w:p>
        </w:tc>
      </w:tr>
      <w:tr w:rsidR="00C52471" w:rsidRPr="00FC1FFF" w14:paraId="69BF3D9C" w14:textId="77777777" w:rsidTr="003D6C21">
        <w:tc>
          <w:tcPr>
            <w:tcW w:w="715" w:type="pct"/>
            <w:tcBorders>
              <w:top w:val="single" w:sz="2" w:space="0" w:color="auto"/>
              <w:left w:val="single" w:sz="2" w:space="0" w:color="auto"/>
              <w:bottom w:val="single" w:sz="2" w:space="0" w:color="auto"/>
              <w:right w:val="single" w:sz="2" w:space="0" w:color="auto"/>
            </w:tcBorders>
          </w:tcPr>
          <w:p w14:paraId="72762C9B" w14:textId="77777777" w:rsidR="00C52471" w:rsidRPr="00FC1FFF" w:rsidRDefault="00C52471" w:rsidP="00C52471">
            <w:pPr>
              <w:ind w:left="-57" w:rightChars="-57" w:right="-137"/>
              <w:rPr>
                <w:sz w:val="18"/>
                <w:szCs w:val="18"/>
              </w:rPr>
            </w:pPr>
            <w:r w:rsidRPr="00FC1FFF">
              <w:rPr>
                <w:sz w:val="18"/>
                <w:szCs w:val="18"/>
              </w:rPr>
              <w:t>Persistence of foaming</w:t>
            </w:r>
          </w:p>
          <w:p w14:paraId="3A9A3517" w14:textId="77777777" w:rsidR="00C52471" w:rsidRPr="00FC1FFF" w:rsidRDefault="00C52471" w:rsidP="00C52471">
            <w:pPr>
              <w:ind w:left="-63" w:right="-51"/>
              <w:rPr>
                <w:sz w:val="18"/>
                <w:szCs w:val="18"/>
              </w:rPr>
            </w:pPr>
            <w:r w:rsidRPr="00FC1FFF">
              <w:rPr>
                <w:sz w:val="18"/>
                <w:szCs w:val="18"/>
              </w:rPr>
              <w:t>(IIIM 2.7.2)</w:t>
            </w:r>
          </w:p>
        </w:tc>
        <w:tc>
          <w:tcPr>
            <w:tcW w:w="550" w:type="pct"/>
            <w:tcBorders>
              <w:top w:val="single" w:sz="2" w:space="0" w:color="auto"/>
              <w:left w:val="single" w:sz="2" w:space="0" w:color="auto"/>
              <w:bottom w:val="single" w:sz="2" w:space="0" w:color="auto"/>
              <w:right w:val="single" w:sz="2" w:space="0" w:color="auto"/>
            </w:tcBorders>
          </w:tcPr>
          <w:p w14:paraId="48F373B8" w14:textId="4E9F0635" w:rsidR="00C52471" w:rsidRPr="005527BC" w:rsidRDefault="00C52471" w:rsidP="00C52471">
            <w:pPr>
              <w:spacing w:after="0"/>
              <w:rPr>
                <w:sz w:val="18"/>
                <w:szCs w:val="18"/>
              </w:rPr>
            </w:pPr>
            <w:r w:rsidRPr="005527BC">
              <w:rPr>
                <w:sz w:val="18"/>
                <w:szCs w:val="18"/>
                <w:lang w:eastAsia="it-IT"/>
              </w:rPr>
              <w:t>CIPAC MT 47.2</w:t>
            </w:r>
          </w:p>
        </w:tc>
        <w:tc>
          <w:tcPr>
            <w:tcW w:w="456" w:type="pct"/>
            <w:tcBorders>
              <w:top w:val="single" w:sz="2" w:space="0" w:color="auto"/>
              <w:left w:val="single" w:sz="2" w:space="0" w:color="auto"/>
              <w:bottom w:val="single" w:sz="2" w:space="0" w:color="auto"/>
              <w:right w:val="single" w:sz="2" w:space="0" w:color="auto"/>
            </w:tcBorders>
          </w:tcPr>
          <w:p w14:paraId="3EAB34CF" w14:textId="1CFA5EC2" w:rsidR="00C52471" w:rsidRPr="005527BC" w:rsidRDefault="00C52471" w:rsidP="00C52471">
            <w:pPr>
              <w:spacing w:after="0"/>
              <w:rPr>
                <w:sz w:val="18"/>
                <w:szCs w:val="18"/>
                <w:lang w:val="pt-BR"/>
              </w:rPr>
            </w:pPr>
            <w:r w:rsidRPr="005527BC">
              <w:rPr>
                <w:sz w:val="18"/>
                <w:szCs w:val="18"/>
                <w:lang w:eastAsia="it-IT"/>
              </w:rPr>
              <w:t xml:space="preserve">ABG-6431, </w:t>
            </w:r>
            <w:r w:rsidR="00E66559" w:rsidRPr="005527BC">
              <w:rPr>
                <w:sz w:val="18"/>
                <w:szCs w:val="18"/>
                <w:lang w:eastAsia="it-IT"/>
              </w:rPr>
              <w:t>Batch N</w:t>
            </w:r>
            <w:r w:rsidR="00803048" w:rsidRPr="005527BC">
              <w:rPr>
                <w:sz w:val="18"/>
                <w:szCs w:val="18"/>
                <w:lang w:eastAsia="it-IT"/>
              </w:rPr>
              <w:t xml:space="preserve">o.: </w:t>
            </w:r>
            <w:r w:rsidRPr="005527BC">
              <w:rPr>
                <w:sz w:val="18"/>
                <w:szCs w:val="18"/>
                <w:lang w:eastAsia="it-IT"/>
              </w:rPr>
              <w:t>201-933-CF (201-933-CF00)</w:t>
            </w:r>
          </w:p>
        </w:tc>
        <w:tc>
          <w:tcPr>
            <w:tcW w:w="1925" w:type="pct"/>
            <w:tcBorders>
              <w:top w:val="single" w:sz="2" w:space="0" w:color="auto"/>
              <w:left w:val="single" w:sz="2" w:space="0" w:color="auto"/>
              <w:bottom w:val="single" w:sz="2" w:space="0" w:color="auto"/>
              <w:right w:val="single" w:sz="2" w:space="0" w:color="auto"/>
            </w:tcBorders>
          </w:tcPr>
          <w:p w14:paraId="0C3B151C" w14:textId="1BE8294F" w:rsidR="00F45CCB" w:rsidRPr="00F45CCB" w:rsidRDefault="00F45CCB" w:rsidP="003D6C21">
            <w:pPr>
              <w:pStyle w:val="NormalDossier"/>
              <w:shd w:val="clear" w:color="auto" w:fill="95B3D7" w:themeFill="accent1" w:themeFillTint="99"/>
              <w:spacing w:before="0" w:after="0"/>
              <w:rPr>
                <w:sz w:val="12"/>
                <w:szCs w:val="12"/>
              </w:rPr>
            </w:pPr>
            <w:r w:rsidRPr="003D6C21">
              <w:rPr>
                <w:sz w:val="18"/>
                <w:szCs w:val="18"/>
                <w:lang w:eastAsia="el-GR"/>
              </w:rPr>
              <w:t>26.35% v/v</w:t>
            </w:r>
          </w:p>
          <w:p w14:paraId="56C698FE" w14:textId="77777777" w:rsidR="00F45CCB" w:rsidRPr="00F45CCB" w:rsidRDefault="00F45CCB" w:rsidP="00C52471">
            <w:pPr>
              <w:pStyle w:val="NormalDossier"/>
              <w:spacing w:before="0" w:after="0"/>
              <w:rPr>
                <w:sz w:val="18"/>
                <w:szCs w:val="18"/>
              </w:rPr>
            </w:pPr>
          </w:p>
          <w:p w14:paraId="56398D3B" w14:textId="51A58AB1" w:rsidR="00C52471" w:rsidRPr="00F45CCB" w:rsidRDefault="00C52471" w:rsidP="00C52471">
            <w:pPr>
              <w:pStyle w:val="NormalDossier"/>
              <w:spacing w:before="0" w:after="0"/>
              <w:rPr>
                <w:sz w:val="18"/>
                <w:szCs w:val="18"/>
              </w:rPr>
            </w:pPr>
            <w:r w:rsidRPr="00F45CCB">
              <w:rPr>
                <w:sz w:val="18"/>
                <w:szCs w:val="18"/>
              </w:rPr>
              <w:t>0 mL after 1 minute</w:t>
            </w:r>
          </w:p>
          <w:p w14:paraId="4915B04E" w14:textId="640C687C" w:rsidR="00C52471" w:rsidRPr="005527BC" w:rsidRDefault="00C52471" w:rsidP="00C52471">
            <w:pPr>
              <w:pStyle w:val="NormalDossier"/>
              <w:spacing w:before="0" w:after="0"/>
              <w:rPr>
                <w:rFonts w:eastAsia="Calibri"/>
                <w:sz w:val="18"/>
                <w:szCs w:val="18"/>
                <w:lang w:val="en-US" w:eastAsia="el-GR"/>
              </w:rPr>
            </w:pPr>
            <w:r w:rsidRPr="00F45CCB">
              <w:rPr>
                <w:sz w:val="18"/>
                <w:szCs w:val="18"/>
              </w:rPr>
              <w:t>0 mL after 12 minutes</w:t>
            </w:r>
          </w:p>
        </w:tc>
        <w:tc>
          <w:tcPr>
            <w:tcW w:w="254" w:type="pct"/>
            <w:tcBorders>
              <w:top w:val="single" w:sz="2" w:space="0" w:color="auto"/>
              <w:left w:val="single" w:sz="2" w:space="0" w:color="auto"/>
              <w:bottom w:val="single" w:sz="2" w:space="0" w:color="auto"/>
              <w:right w:val="single" w:sz="2" w:space="0" w:color="auto"/>
            </w:tcBorders>
          </w:tcPr>
          <w:p w14:paraId="601988A2" w14:textId="6D05C16D" w:rsidR="00C52471" w:rsidRPr="005527BC" w:rsidRDefault="00C52471" w:rsidP="00C52471">
            <w:pPr>
              <w:spacing w:after="0"/>
              <w:jc w:val="center"/>
              <w:rPr>
                <w:sz w:val="18"/>
                <w:szCs w:val="18"/>
              </w:rPr>
            </w:pPr>
            <w:r w:rsidRPr="005527BC">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26258339" w14:textId="7035B43E" w:rsidR="00C52471" w:rsidRPr="005527BC" w:rsidRDefault="00C52471" w:rsidP="00C52471">
            <w:pPr>
              <w:pStyle w:val="NormalDossier"/>
              <w:spacing w:before="0" w:after="0"/>
              <w:rPr>
                <w:sz w:val="18"/>
                <w:szCs w:val="18"/>
              </w:rPr>
            </w:pPr>
            <w:r w:rsidRPr="005527BC">
              <w:rPr>
                <w:sz w:val="18"/>
                <w:szCs w:val="18"/>
              </w:rPr>
              <w:t>Comb</w:t>
            </w:r>
            <w:r w:rsidR="00AE3D2F" w:rsidRPr="005527BC">
              <w:rPr>
                <w:sz w:val="18"/>
                <w:szCs w:val="18"/>
              </w:rPr>
              <w:t>,</w:t>
            </w:r>
            <w:r w:rsidRPr="005527BC">
              <w:rPr>
                <w:sz w:val="18"/>
                <w:szCs w:val="18"/>
              </w:rPr>
              <w:t xml:space="preserve"> A.L. (2012)</w:t>
            </w:r>
          </w:p>
          <w:p w14:paraId="4E9BA90F" w14:textId="66C69F1D" w:rsidR="00C52471" w:rsidRPr="005527BC" w:rsidRDefault="00C52471" w:rsidP="00C52471">
            <w:pPr>
              <w:spacing w:after="0"/>
              <w:rPr>
                <w:b/>
                <w:bCs/>
                <w:i/>
                <w:iCs/>
                <w:sz w:val="18"/>
                <w:szCs w:val="18"/>
              </w:rPr>
            </w:pPr>
            <w:r w:rsidRPr="005527BC">
              <w:rPr>
                <w:sz w:val="18"/>
                <w:szCs w:val="18"/>
                <w:lang w:val="en-US"/>
              </w:rPr>
              <w:t>ZAB0150</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4B1881B" w14:textId="2C309C40" w:rsidR="00C52471" w:rsidRPr="006D171B" w:rsidRDefault="00AC2C46" w:rsidP="00C52471">
            <w:pPr>
              <w:rPr>
                <w:iCs/>
                <w:sz w:val="18"/>
                <w:szCs w:val="18"/>
              </w:rPr>
            </w:pPr>
            <w:r w:rsidRPr="006D171B">
              <w:rPr>
                <w:iCs/>
                <w:sz w:val="18"/>
                <w:szCs w:val="18"/>
              </w:rPr>
              <w:t>Accepted</w:t>
            </w:r>
          </w:p>
        </w:tc>
      </w:tr>
      <w:tr w:rsidR="004E45CB" w:rsidRPr="00FC1FFF" w14:paraId="28707C54" w14:textId="77777777" w:rsidTr="003D6C21">
        <w:tc>
          <w:tcPr>
            <w:tcW w:w="715" w:type="pct"/>
            <w:tcBorders>
              <w:top w:val="single" w:sz="2" w:space="0" w:color="auto"/>
              <w:left w:val="single" w:sz="2" w:space="0" w:color="auto"/>
              <w:bottom w:val="single" w:sz="2" w:space="0" w:color="auto"/>
              <w:right w:val="single" w:sz="2" w:space="0" w:color="auto"/>
            </w:tcBorders>
          </w:tcPr>
          <w:p w14:paraId="7586E0FD" w14:textId="77777777" w:rsidR="004E45CB" w:rsidRPr="00FF4B90" w:rsidRDefault="004E45CB" w:rsidP="004E45CB">
            <w:pPr>
              <w:ind w:left="-57" w:rightChars="-57" w:right="-137"/>
              <w:rPr>
                <w:sz w:val="18"/>
                <w:szCs w:val="18"/>
              </w:rPr>
            </w:pPr>
            <w:r w:rsidRPr="00FF4B90">
              <w:rPr>
                <w:sz w:val="18"/>
                <w:szCs w:val="18"/>
              </w:rPr>
              <w:t>Suspensibility</w:t>
            </w:r>
          </w:p>
          <w:p w14:paraId="52724E9B" w14:textId="77777777" w:rsidR="004E45CB" w:rsidRPr="00FF4B90" w:rsidRDefault="004E45CB" w:rsidP="004E45CB">
            <w:pPr>
              <w:ind w:left="-63" w:right="-51"/>
              <w:rPr>
                <w:sz w:val="18"/>
                <w:szCs w:val="18"/>
              </w:rPr>
            </w:pPr>
            <w:r w:rsidRPr="00FF4B90">
              <w:rPr>
                <w:sz w:val="18"/>
                <w:szCs w:val="18"/>
              </w:rPr>
              <w:t>(IIIM 2.7.3)</w:t>
            </w:r>
          </w:p>
        </w:tc>
        <w:tc>
          <w:tcPr>
            <w:tcW w:w="550" w:type="pct"/>
            <w:tcBorders>
              <w:top w:val="single" w:sz="2" w:space="0" w:color="auto"/>
              <w:left w:val="single" w:sz="2" w:space="0" w:color="auto"/>
              <w:bottom w:val="single" w:sz="2" w:space="0" w:color="auto"/>
              <w:right w:val="single" w:sz="2" w:space="0" w:color="auto"/>
            </w:tcBorders>
          </w:tcPr>
          <w:p w14:paraId="063E8487" w14:textId="1E35C527" w:rsidR="004E45CB" w:rsidRPr="00FF4B90" w:rsidRDefault="004E45CB" w:rsidP="004E45CB">
            <w:pPr>
              <w:spacing w:after="0"/>
              <w:rPr>
                <w:sz w:val="18"/>
                <w:szCs w:val="18"/>
              </w:rPr>
            </w:pPr>
            <w:r w:rsidRPr="00FF4B90">
              <w:rPr>
                <w:sz w:val="18"/>
                <w:szCs w:val="18"/>
                <w:lang w:eastAsia="it-IT"/>
              </w:rPr>
              <w:t>CIPAC MT 161</w:t>
            </w:r>
          </w:p>
        </w:tc>
        <w:tc>
          <w:tcPr>
            <w:tcW w:w="456" w:type="pct"/>
            <w:tcBorders>
              <w:top w:val="single" w:sz="2" w:space="0" w:color="auto"/>
              <w:left w:val="single" w:sz="2" w:space="0" w:color="auto"/>
              <w:bottom w:val="single" w:sz="2" w:space="0" w:color="auto"/>
              <w:right w:val="single" w:sz="2" w:space="0" w:color="auto"/>
            </w:tcBorders>
          </w:tcPr>
          <w:p w14:paraId="276ED7F5" w14:textId="750ACACF" w:rsidR="004E45CB" w:rsidRPr="00FF4B90" w:rsidRDefault="004E45CB" w:rsidP="004E45CB">
            <w:pPr>
              <w:spacing w:after="0"/>
              <w:rPr>
                <w:sz w:val="18"/>
                <w:szCs w:val="18"/>
                <w:lang w:val="pt-BR"/>
              </w:rPr>
            </w:pPr>
            <w:r w:rsidRPr="00FF4B90">
              <w:rPr>
                <w:sz w:val="18"/>
                <w:szCs w:val="18"/>
                <w:lang w:eastAsia="it-IT"/>
              </w:rPr>
              <w:t xml:space="preserve">ABG-6431, </w:t>
            </w:r>
            <w:r w:rsidR="00E66559" w:rsidRPr="00FF4B90">
              <w:rPr>
                <w:sz w:val="18"/>
                <w:szCs w:val="18"/>
                <w:lang w:eastAsia="it-IT"/>
              </w:rPr>
              <w:t>Batch N</w:t>
            </w:r>
            <w:r w:rsidR="00803048" w:rsidRPr="00FF4B90">
              <w:rPr>
                <w:sz w:val="18"/>
                <w:szCs w:val="18"/>
                <w:lang w:eastAsia="it-IT"/>
              </w:rPr>
              <w:t xml:space="preserve">o.: </w:t>
            </w:r>
            <w:r w:rsidRPr="00FF4B90">
              <w:rPr>
                <w:sz w:val="18"/>
                <w:szCs w:val="18"/>
                <w:lang w:eastAsia="it-IT"/>
              </w:rPr>
              <w:t>201-933-CF (201-933-CF00)</w:t>
            </w:r>
          </w:p>
        </w:tc>
        <w:tc>
          <w:tcPr>
            <w:tcW w:w="1925" w:type="pct"/>
            <w:tcBorders>
              <w:top w:val="single" w:sz="2" w:space="0" w:color="auto"/>
              <w:left w:val="single" w:sz="2" w:space="0" w:color="auto"/>
              <w:bottom w:val="single" w:sz="2" w:space="0" w:color="auto"/>
              <w:right w:val="single" w:sz="2" w:space="0" w:color="auto"/>
            </w:tcBorders>
          </w:tcPr>
          <w:p w14:paraId="3A19BC8E" w14:textId="3387DA2F" w:rsidR="004E45CB" w:rsidRPr="00FF4B90" w:rsidRDefault="004E45CB" w:rsidP="004E45CB">
            <w:pPr>
              <w:spacing w:after="0"/>
              <w:rPr>
                <w:rFonts w:eastAsiaTheme="minorHAnsi"/>
                <w:sz w:val="18"/>
                <w:szCs w:val="18"/>
                <w:lang w:val="en-US"/>
              </w:rPr>
            </w:pPr>
            <w:r w:rsidRPr="00FF4B90">
              <w:rPr>
                <w:rFonts w:eastAsiaTheme="minorHAnsi"/>
                <w:sz w:val="18"/>
                <w:szCs w:val="18"/>
                <w:lang w:val="en-US"/>
              </w:rPr>
              <w:t xml:space="preserve">105% at 0.031% </w:t>
            </w:r>
            <w:r w:rsidR="006C104E" w:rsidRPr="00FF4B90">
              <w:rPr>
                <w:rFonts w:eastAsiaTheme="minorHAnsi"/>
                <w:sz w:val="18"/>
                <w:szCs w:val="18"/>
                <w:lang w:val="en-US"/>
              </w:rPr>
              <w:t>(</w:t>
            </w:r>
            <w:r w:rsidRPr="00FF4B90">
              <w:rPr>
                <w:rFonts w:eastAsiaTheme="minorHAnsi"/>
                <w:sz w:val="18"/>
                <w:szCs w:val="18"/>
                <w:lang w:val="en-US"/>
              </w:rPr>
              <w:t>v/v</w:t>
            </w:r>
            <w:r w:rsidR="006C104E" w:rsidRPr="00FF4B90">
              <w:rPr>
                <w:rFonts w:eastAsiaTheme="minorHAnsi"/>
                <w:sz w:val="18"/>
                <w:szCs w:val="18"/>
                <w:lang w:val="en-US"/>
              </w:rPr>
              <w:t>)</w:t>
            </w:r>
          </w:p>
          <w:p w14:paraId="625F8C39" w14:textId="082DA7B9" w:rsidR="004E45CB" w:rsidRPr="00FF4B90" w:rsidRDefault="004E45CB" w:rsidP="004E45CB">
            <w:pPr>
              <w:spacing w:after="0"/>
              <w:rPr>
                <w:rFonts w:eastAsia="MS Mincho"/>
                <w:sz w:val="18"/>
                <w:szCs w:val="18"/>
                <w:lang w:val="en-US" w:eastAsia="ja-JP"/>
              </w:rPr>
            </w:pPr>
            <w:r w:rsidRPr="00FF4B90">
              <w:rPr>
                <w:rFonts w:eastAsiaTheme="minorHAnsi"/>
                <w:sz w:val="18"/>
                <w:szCs w:val="18"/>
                <w:lang w:val="en-US"/>
              </w:rPr>
              <w:t xml:space="preserve">100% at 26.35% </w:t>
            </w:r>
            <w:r w:rsidR="006C104E" w:rsidRPr="00FF4B90">
              <w:rPr>
                <w:rFonts w:eastAsiaTheme="minorHAnsi"/>
                <w:sz w:val="18"/>
                <w:szCs w:val="18"/>
                <w:lang w:val="en-US"/>
              </w:rPr>
              <w:t>(</w:t>
            </w:r>
            <w:r w:rsidRPr="00FF4B90">
              <w:rPr>
                <w:rFonts w:eastAsiaTheme="minorHAnsi"/>
                <w:sz w:val="18"/>
                <w:szCs w:val="18"/>
                <w:lang w:val="en-US"/>
              </w:rPr>
              <w:t>v/v</w:t>
            </w:r>
            <w:r w:rsidR="006C104E" w:rsidRPr="00FF4B90">
              <w:rPr>
                <w:rFonts w:eastAsiaTheme="minorHAnsi"/>
                <w:sz w:val="18"/>
                <w:szCs w:val="18"/>
                <w:lang w:val="en-US"/>
              </w:rPr>
              <w:t>)</w:t>
            </w:r>
          </w:p>
        </w:tc>
        <w:tc>
          <w:tcPr>
            <w:tcW w:w="254" w:type="pct"/>
            <w:tcBorders>
              <w:top w:val="single" w:sz="2" w:space="0" w:color="auto"/>
              <w:left w:val="single" w:sz="2" w:space="0" w:color="auto"/>
              <w:bottom w:val="single" w:sz="2" w:space="0" w:color="auto"/>
              <w:right w:val="single" w:sz="2" w:space="0" w:color="auto"/>
            </w:tcBorders>
          </w:tcPr>
          <w:p w14:paraId="069345B8" w14:textId="10E9EBC7" w:rsidR="004E45CB" w:rsidRPr="00FF4B90" w:rsidRDefault="004E45CB" w:rsidP="004E45CB">
            <w:pPr>
              <w:spacing w:after="0"/>
              <w:jc w:val="center"/>
              <w:rPr>
                <w:sz w:val="18"/>
                <w:szCs w:val="18"/>
              </w:rPr>
            </w:pPr>
            <w:r w:rsidRPr="00FF4B90">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1789167E" w14:textId="210F32CB" w:rsidR="004E45CB" w:rsidRPr="00FF4B90" w:rsidRDefault="004E45CB" w:rsidP="004E45CB">
            <w:pPr>
              <w:pStyle w:val="NormalDossier"/>
              <w:spacing w:before="0" w:after="0"/>
              <w:rPr>
                <w:sz w:val="18"/>
                <w:szCs w:val="18"/>
              </w:rPr>
            </w:pPr>
            <w:r w:rsidRPr="00FF4B90">
              <w:rPr>
                <w:sz w:val="18"/>
                <w:szCs w:val="18"/>
              </w:rPr>
              <w:t>Comb</w:t>
            </w:r>
            <w:r w:rsidR="00AE3D2F" w:rsidRPr="00FF4B90">
              <w:rPr>
                <w:sz w:val="18"/>
                <w:szCs w:val="18"/>
              </w:rPr>
              <w:t>,</w:t>
            </w:r>
            <w:r w:rsidRPr="00FF4B90">
              <w:rPr>
                <w:sz w:val="18"/>
                <w:szCs w:val="18"/>
              </w:rPr>
              <w:t xml:space="preserve"> A.L. (2012)</w:t>
            </w:r>
          </w:p>
          <w:p w14:paraId="5AE6639B" w14:textId="15DFE741" w:rsidR="004E45CB" w:rsidRPr="00FF4B90" w:rsidRDefault="004E45CB" w:rsidP="004E45CB">
            <w:pPr>
              <w:spacing w:after="0"/>
              <w:rPr>
                <w:b/>
                <w:bCs/>
                <w:i/>
                <w:iCs/>
                <w:sz w:val="18"/>
                <w:szCs w:val="18"/>
              </w:rPr>
            </w:pPr>
            <w:r w:rsidRPr="00FF4B90">
              <w:rPr>
                <w:sz w:val="18"/>
                <w:szCs w:val="18"/>
                <w:lang w:val="en-US"/>
              </w:rPr>
              <w:t>ZAB0150</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882140" w14:textId="7BE1780C" w:rsidR="004E45CB" w:rsidRPr="006D171B" w:rsidRDefault="00AC2C46" w:rsidP="004E45CB">
            <w:pPr>
              <w:rPr>
                <w:iCs/>
                <w:sz w:val="18"/>
                <w:szCs w:val="18"/>
              </w:rPr>
            </w:pPr>
            <w:r w:rsidRPr="006D171B">
              <w:rPr>
                <w:iCs/>
                <w:sz w:val="18"/>
                <w:szCs w:val="18"/>
              </w:rPr>
              <w:t>Accepted</w:t>
            </w:r>
          </w:p>
        </w:tc>
      </w:tr>
      <w:tr w:rsidR="004E45CB" w:rsidRPr="00FC1FFF" w14:paraId="77A40181" w14:textId="77777777" w:rsidTr="003D6C21">
        <w:tc>
          <w:tcPr>
            <w:tcW w:w="715" w:type="pct"/>
            <w:tcBorders>
              <w:top w:val="single" w:sz="2" w:space="0" w:color="auto"/>
              <w:left w:val="single" w:sz="2" w:space="0" w:color="auto"/>
              <w:bottom w:val="single" w:sz="2" w:space="0" w:color="auto"/>
              <w:right w:val="single" w:sz="2" w:space="0" w:color="auto"/>
            </w:tcBorders>
          </w:tcPr>
          <w:p w14:paraId="31D54064" w14:textId="77777777" w:rsidR="004E45CB" w:rsidRPr="004E00FC" w:rsidRDefault="004E45CB" w:rsidP="004E45CB">
            <w:pPr>
              <w:ind w:left="-57" w:rightChars="-57" w:right="-137"/>
              <w:rPr>
                <w:sz w:val="18"/>
                <w:szCs w:val="18"/>
              </w:rPr>
            </w:pPr>
            <w:r w:rsidRPr="004E00FC">
              <w:rPr>
                <w:sz w:val="18"/>
                <w:szCs w:val="18"/>
              </w:rPr>
              <w:t>Spontaneity of dispersion</w:t>
            </w:r>
          </w:p>
          <w:p w14:paraId="5D14035C" w14:textId="77777777" w:rsidR="004E45CB" w:rsidRPr="004E00FC" w:rsidRDefault="004E45CB" w:rsidP="004E45CB">
            <w:pPr>
              <w:ind w:left="-57" w:rightChars="-57" w:right="-137"/>
              <w:rPr>
                <w:sz w:val="18"/>
                <w:szCs w:val="18"/>
              </w:rPr>
            </w:pPr>
            <w:r w:rsidRPr="004E00FC">
              <w:rPr>
                <w:sz w:val="18"/>
                <w:szCs w:val="18"/>
              </w:rPr>
              <w:lastRenderedPageBreak/>
              <w:t>(IIIM 2.7.3)</w:t>
            </w:r>
          </w:p>
        </w:tc>
        <w:tc>
          <w:tcPr>
            <w:tcW w:w="550" w:type="pct"/>
            <w:tcBorders>
              <w:top w:val="single" w:sz="2" w:space="0" w:color="auto"/>
              <w:left w:val="single" w:sz="2" w:space="0" w:color="auto"/>
              <w:bottom w:val="single" w:sz="2" w:space="0" w:color="auto"/>
              <w:right w:val="single" w:sz="2" w:space="0" w:color="auto"/>
            </w:tcBorders>
          </w:tcPr>
          <w:p w14:paraId="63D1C1C0" w14:textId="70E1EDE0" w:rsidR="004E45CB" w:rsidRPr="004E00FC" w:rsidRDefault="004E45CB" w:rsidP="004E45CB">
            <w:pPr>
              <w:spacing w:after="0"/>
              <w:rPr>
                <w:sz w:val="18"/>
                <w:szCs w:val="18"/>
              </w:rPr>
            </w:pPr>
            <w:r w:rsidRPr="004E00FC">
              <w:rPr>
                <w:sz w:val="18"/>
                <w:szCs w:val="18"/>
                <w:lang w:eastAsia="it-IT"/>
              </w:rPr>
              <w:lastRenderedPageBreak/>
              <w:t>CIPAC MT 160</w:t>
            </w:r>
          </w:p>
        </w:tc>
        <w:tc>
          <w:tcPr>
            <w:tcW w:w="456" w:type="pct"/>
            <w:tcBorders>
              <w:top w:val="single" w:sz="2" w:space="0" w:color="auto"/>
              <w:left w:val="single" w:sz="2" w:space="0" w:color="auto"/>
              <w:bottom w:val="single" w:sz="2" w:space="0" w:color="auto"/>
              <w:right w:val="single" w:sz="2" w:space="0" w:color="auto"/>
            </w:tcBorders>
          </w:tcPr>
          <w:p w14:paraId="0102E115" w14:textId="1AD60A36" w:rsidR="004E45CB" w:rsidRPr="004E00FC" w:rsidRDefault="004E45CB" w:rsidP="004E45CB">
            <w:pPr>
              <w:spacing w:after="0"/>
              <w:rPr>
                <w:sz w:val="18"/>
                <w:szCs w:val="18"/>
              </w:rPr>
            </w:pPr>
            <w:r w:rsidRPr="004E00FC">
              <w:rPr>
                <w:sz w:val="18"/>
                <w:szCs w:val="18"/>
                <w:lang w:eastAsia="it-IT"/>
              </w:rPr>
              <w:t xml:space="preserve">ABG-6431, </w:t>
            </w:r>
            <w:r w:rsidR="00E66559" w:rsidRPr="004E00FC">
              <w:rPr>
                <w:sz w:val="18"/>
                <w:szCs w:val="18"/>
                <w:lang w:eastAsia="it-IT"/>
              </w:rPr>
              <w:t>Batch N</w:t>
            </w:r>
            <w:r w:rsidR="00803048" w:rsidRPr="004E00FC">
              <w:rPr>
                <w:sz w:val="18"/>
                <w:szCs w:val="18"/>
                <w:lang w:eastAsia="it-IT"/>
              </w:rPr>
              <w:t xml:space="preserve">o.: </w:t>
            </w:r>
            <w:r w:rsidRPr="004E00FC">
              <w:rPr>
                <w:sz w:val="18"/>
                <w:szCs w:val="18"/>
                <w:lang w:eastAsia="it-IT"/>
              </w:rPr>
              <w:t xml:space="preserve">201-933-CF </w:t>
            </w:r>
            <w:r w:rsidRPr="004E00FC">
              <w:rPr>
                <w:sz w:val="18"/>
                <w:szCs w:val="18"/>
                <w:lang w:eastAsia="it-IT"/>
              </w:rPr>
              <w:lastRenderedPageBreak/>
              <w:t>(201-933-CF00)</w:t>
            </w:r>
          </w:p>
        </w:tc>
        <w:tc>
          <w:tcPr>
            <w:tcW w:w="1925" w:type="pct"/>
            <w:tcBorders>
              <w:top w:val="single" w:sz="2" w:space="0" w:color="auto"/>
              <w:left w:val="single" w:sz="2" w:space="0" w:color="auto"/>
              <w:bottom w:val="single" w:sz="2" w:space="0" w:color="auto"/>
              <w:right w:val="single" w:sz="2" w:space="0" w:color="auto"/>
            </w:tcBorders>
          </w:tcPr>
          <w:p w14:paraId="66819F8B" w14:textId="3A33E4A9" w:rsidR="004E45CB" w:rsidRPr="004E00FC" w:rsidRDefault="004E45CB" w:rsidP="004E45CB">
            <w:pPr>
              <w:tabs>
                <w:tab w:val="clear" w:pos="720"/>
              </w:tabs>
              <w:autoSpaceDE w:val="0"/>
              <w:autoSpaceDN w:val="0"/>
              <w:adjustRightInd w:val="0"/>
              <w:spacing w:after="0"/>
              <w:rPr>
                <w:rFonts w:eastAsia="Calibri"/>
                <w:sz w:val="18"/>
                <w:szCs w:val="18"/>
                <w:lang w:val="en-US" w:eastAsia="el-GR"/>
              </w:rPr>
            </w:pPr>
            <w:r w:rsidRPr="004E00FC">
              <w:rPr>
                <w:sz w:val="18"/>
                <w:szCs w:val="18"/>
              </w:rPr>
              <w:lastRenderedPageBreak/>
              <w:t>100%</w:t>
            </w:r>
          </w:p>
        </w:tc>
        <w:tc>
          <w:tcPr>
            <w:tcW w:w="254" w:type="pct"/>
            <w:tcBorders>
              <w:top w:val="single" w:sz="2" w:space="0" w:color="auto"/>
              <w:left w:val="single" w:sz="2" w:space="0" w:color="auto"/>
              <w:bottom w:val="single" w:sz="2" w:space="0" w:color="auto"/>
              <w:right w:val="single" w:sz="2" w:space="0" w:color="auto"/>
            </w:tcBorders>
          </w:tcPr>
          <w:p w14:paraId="15D28B30" w14:textId="3F1BFED5" w:rsidR="004E45CB" w:rsidRPr="004E00FC" w:rsidRDefault="004E45CB" w:rsidP="004E45CB">
            <w:pPr>
              <w:spacing w:after="0"/>
              <w:jc w:val="center"/>
              <w:rPr>
                <w:sz w:val="18"/>
                <w:szCs w:val="18"/>
              </w:rPr>
            </w:pPr>
            <w:r w:rsidRPr="004E00FC">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5A7BA4FA" w14:textId="1EC47E6F" w:rsidR="004E45CB" w:rsidRPr="004E00FC" w:rsidRDefault="004E45CB" w:rsidP="004E45CB">
            <w:pPr>
              <w:pStyle w:val="NormalDossier"/>
              <w:spacing w:before="0" w:after="0"/>
              <w:rPr>
                <w:sz w:val="18"/>
                <w:szCs w:val="18"/>
              </w:rPr>
            </w:pPr>
            <w:r w:rsidRPr="004E00FC">
              <w:rPr>
                <w:sz w:val="18"/>
                <w:szCs w:val="18"/>
              </w:rPr>
              <w:t>Comb</w:t>
            </w:r>
            <w:r w:rsidR="00AE3D2F" w:rsidRPr="004E00FC">
              <w:rPr>
                <w:sz w:val="18"/>
                <w:szCs w:val="18"/>
              </w:rPr>
              <w:t>,</w:t>
            </w:r>
            <w:r w:rsidRPr="004E00FC">
              <w:rPr>
                <w:sz w:val="18"/>
                <w:szCs w:val="18"/>
              </w:rPr>
              <w:t xml:space="preserve"> A.L. (2012)</w:t>
            </w:r>
          </w:p>
          <w:p w14:paraId="493280C3" w14:textId="1613192D" w:rsidR="004E45CB" w:rsidRPr="004E00FC" w:rsidRDefault="004E45CB" w:rsidP="004E45CB">
            <w:pPr>
              <w:spacing w:after="0"/>
              <w:rPr>
                <w:rStyle w:val="Nagwek1Znak"/>
                <w:rFonts w:cs="Times New Roman"/>
                <w:b w:val="0"/>
                <w:sz w:val="18"/>
                <w:szCs w:val="18"/>
              </w:rPr>
            </w:pPr>
            <w:r w:rsidRPr="004E00FC">
              <w:rPr>
                <w:sz w:val="18"/>
                <w:szCs w:val="18"/>
                <w:lang w:val="en-US"/>
              </w:rPr>
              <w:t>ZAB0150</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8287E4" w14:textId="3FD67111" w:rsidR="004E45CB" w:rsidRPr="006D171B" w:rsidRDefault="00AC2C46" w:rsidP="004E45CB">
            <w:pPr>
              <w:rPr>
                <w:iCs/>
                <w:sz w:val="18"/>
                <w:szCs w:val="18"/>
              </w:rPr>
            </w:pPr>
            <w:r w:rsidRPr="006D171B">
              <w:rPr>
                <w:iCs/>
                <w:sz w:val="18"/>
                <w:szCs w:val="18"/>
              </w:rPr>
              <w:t>Accepted</w:t>
            </w:r>
          </w:p>
        </w:tc>
      </w:tr>
      <w:tr w:rsidR="00FC1FFF" w:rsidRPr="00FC1FFF" w14:paraId="46CC8086" w14:textId="77777777" w:rsidTr="003D6C21">
        <w:tc>
          <w:tcPr>
            <w:tcW w:w="715" w:type="pct"/>
            <w:tcBorders>
              <w:top w:val="single" w:sz="2" w:space="0" w:color="auto"/>
              <w:left w:val="single" w:sz="2" w:space="0" w:color="auto"/>
              <w:bottom w:val="single" w:sz="2" w:space="0" w:color="auto"/>
              <w:right w:val="single" w:sz="2" w:space="0" w:color="auto"/>
            </w:tcBorders>
          </w:tcPr>
          <w:p w14:paraId="69DA9D3C" w14:textId="77777777" w:rsidR="00FC1FFF" w:rsidRPr="00FC1FFF" w:rsidRDefault="00FC1FFF" w:rsidP="00FC1FFF">
            <w:pPr>
              <w:ind w:left="-57" w:rightChars="-57" w:right="-137"/>
              <w:rPr>
                <w:sz w:val="18"/>
                <w:szCs w:val="18"/>
              </w:rPr>
            </w:pPr>
            <w:r w:rsidRPr="00FC1FFF">
              <w:rPr>
                <w:sz w:val="18"/>
                <w:szCs w:val="18"/>
              </w:rPr>
              <w:t>Dry sieve test</w:t>
            </w:r>
          </w:p>
          <w:p w14:paraId="02CEEBE1" w14:textId="77777777" w:rsidR="00FC1FFF" w:rsidRPr="00FC1FFF" w:rsidRDefault="00FC1FFF" w:rsidP="00FC1FFF">
            <w:pPr>
              <w:ind w:left="-57" w:rightChars="-57" w:right="-137"/>
              <w:rPr>
                <w:sz w:val="18"/>
                <w:szCs w:val="18"/>
              </w:rPr>
            </w:pPr>
            <w:r w:rsidRPr="00FC1FFF">
              <w:rPr>
                <w:sz w:val="18"/>
                <w:szCs w:val="18"/>
              </w:rPr>
              <w:t>(IIIM 2.7.4)</w:t>
            </w:r>
          </w:p>
        </w:tc>
        <w:tc>
          <w:tcPr>
            <w:tcW w:w="3692" w:type="pct"/>
            <w:gridSpan w:val="5"/>
            <w:tcBorders>
              <w:top w:val="single" w:sz="2" w:space="0" w:color="auto"/>
              <w:left w:val="single" w:sz="2" w:space="0" w:color="auto"/>
              <w:bottom w:val="single" w:sz="2" w:space="0" w:color="auto"/>
              <w:right w:val="single" w:sz="2" w:space="0" w:color="auto"/>
            </w:tcBorders>
          </w:tcPr>
          <w:p w14:paraId="1FFFD04F" w14:textId="1805232D" w:rsidR="00FC1FFF" w:rsidRPr="00FC1FFF" w:rsidRDefault="00FC1FFF" w:rsidP="00FC1FFF">
            <w:pPr>
              <w:spacing w:after="0"/>
              <w:rPr>
                <w:rStyle w:val="Nagwek1Znak"/>
                <w:rFonts w:cs="Times New Roman"/>
                <w:b w:val="0"/>
                <w:sz w:val="18"/>
                <w:szCs w:val="18"/>
              </w:rPr>
            </w:pPr>
            <w:r w:rsidRPr="00FC1FFF">
              <w:rPr>
                <w:bCs/>
                <w:iCs/>
                <w:sz w:val="18"/>
                <w:szCs w:val="18"/>
              </w:rPr>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3E72D95" w14:textId="77777777" w:rsidR="00FC1FFF" w:rsidRPr="00FC1FFF" w:rsidRDefault="00FC1FFF" w:rsidP="00FC1FFF">
            <w:pPr>
              <w:rPr>
                <w:b/>
                <w:bCs/>
                <w:iCs/>
                <w:sz w:val="18"/>
                <w:szCs w:val="18"/>
                <w:highlight w:val="cyan"/>
              </w:rPr>
            </w:pPr>
          </w:p>
        </w:tc>
      </w:tr>
      <w:tr w:rsidR="004E45CB" w:rsidRPr="00FC1FFF" w14:paraId="6203BA96" w14:textId="77777777" w:rsidTr="003D6C21">
        <w:tc>
          <w:tcPr>
            <w:tcW w:w="715" w:type="pct"/>
            <w:tcBorders>
              <w:top w:val="single" w:sz="2" w:space="0" w:color="auto"/>
              <w:left w:val="single" w:sz="2" w:space="0" w:color="auto"/>
              <w:bottom w:val="single" w:sz="2" w:space="0" w:color="auto"/>
              <w:right w:val="single" w:sz="2" w:space="0" w:color="auto"/>
            </w:tcBorders>
          </w:tcPr>
          <w:p w14:paraId="2E6B74E4" w14:textId="77777777" w:rsidR="004E45CB" w:rsidRPr="00FC1FFF" w:rsidRDefault="004E45CB" w:rsidP="004E45CB">
            <w:pPr>
              <w:ind w:left="-57" w:rightChars="-57" w:right="-137"/>
              <w:rPr>
                <w:sz w:val="18"/>
                <w:szCs w:val="18"/>
              </w:rPr>
            </w:pPr>
            <w:r w:rsidRPr="00FC1FFF">
              <w:rPr>
                <w:sz w:val="18"/>
                <w:szCs w:val="18"/>
              </w:rPr>
              <w:t>Wet sieve test</w:t>
            </w:r>
          </w:p>
          <w:p w14:paraId="6B700AFE" w14:textId="77777777" w:rsidR="004E45CB" w:rsidRPr="00FC1FFF" w:rsidRDefault="004E45CB" w:rsidP="004E45CB">
            <w:pPr>
              <w:ind w:left="-63" w:right="-51"/>
              <w:rPr>
                <w:sz w:val="18"/>
                <w:szCs w:val="18"/>
              </w:rPr>
            </w:pPr>
            <w:r w:rsidRPr="00FC1FFF">
              <w:rPr>
                <w:sz w:val="18"/>
                <w:szCs w:val="18"/>
              </w:rPr>
              <w:t>(IIIM 2.7.4)</w:t>
            </w:r>
          </w:p>
        </w:tc>
        <w:tc>
          <w:tcPr>
            <w:tcW w:w="550" w:type="pct"/>
            <w:tcBorders>
              <w:top w:val="single" w:sz="2" w:space="0" w:color="auto"/>
              <w:left w:val="single" w:sz="2" w:space="0" w:color="auto"/>
              <w:bottom w:val="single" w:sz="2" w:space="0" w:color="auto"/>
              <w:right w:val="single" w:sz="2" w:space="0" w:color="auto"/>
            </w:tcBorders>
          </w:tcPr>
          <w:p w14:paraId="4462AD02" w14:textId="1B1EC3EB" w:rsidR="004E45CB" w:rsidRPr="004E00FC" w:rsidRDefault="004E45CB" w:rsidP="004E45CB">
            <w:pPr>
              <w:spacing w:after="0"/>
              <w:rPr>
                <w:sz w:val="18"/>
                <w:szCs w:val="18"/>
              </w:rPr>
            </w:pPr>
            <w:r w:rsidRPr="004E00FC">
              <w:rPr>
                <w:sz w:val="18"/>
                <w:szCs w:val="18"/>
                <w:lang w:eastAsia="it-IT"/>
              </w:rPr>
              <w:t>CIPAC MT 59.3</w:t>
            </w:r>
          </w:p>
        </w:tc>
        <w:tc>
          <w:tcPr>
            <w:tcW w:w="456" w:type="pct"/>
            <w:tcBorders>
              <w:top w:val="single" w:sz="2" w:space="0" w:color="auto"/>
              <w:left w:val="single" w:sz="2" w:space="0" w:color="auto"/>
              <w:bottom w:val="single" w:sz="2" w:space="0" w:color="auto"/>
              <w:right w:val="single" w:sz="2" w:space="0" w:color="auto"/>
            </w:tcBorders>
          </w:tcPr>
          <w:p w14:paraId="1893ED96" w14:textId="6C58DD16" w:rsidR="004E45CB" w:rsidRPr="004E00FC" w:rsidRDefault="004E45CB" w:rsidP="004E45CB">
            <w:pPr>
              <w:spacing w:after="0"/>
              <w:rPr>
                <w:sz w:val="18"/>
                <w:szCs w:val="18"/>
                <w:lang w:val="pt-BR"/>
              </w:rPr>
            </w:pPr>
            <w:r w:rsidRPr="004E00FC">
              <w:rPr>
                <w:sz w:val="18"/>
                <w:szCs w:val="18"/>
                <w:lang w:eastAsia="it-IT"/>
              </w:rPr>
              <w:t xml:space="preserve">ABG-6431, </w:t>
            </w:r>
            <w:r w:rsidR="00E66559" w:rsidRPr="004E00FC">
              <w:rPr>
                <w:sz w:val="18"/>
                <w:szCs w:val="18"/>
                <w:lang w:eastAsia="it-IT"/>
              </w:rPr>
              <w:t>Batch N</w:t>
            </w:r>
            <w:r w:rsidR="00803048" w:rsidRPr="004E00FC">
              <w:rPr>
                <w:sz w:val="18"/>
                <w:szCs w:val="18"/>
                <w:lang w:eastAsia="it-IT"/>
              </w:rPr>
              <w:t xml:space="preserve">o.: </w:t>
            </w:r>
            <w:r w:rsidRPr="004E00FC">
              <w:rPr>
                <w:sz w:val="18"/>
                <w:szCs w:val="18"/>
                <w:lang w:eastAsia="it-IT"/>
              </w:rPr>
              <w:t>201-933-CF (201-933-CF00)</w:t>
            </w:r>
          </w:p>
        </w:tc>
        <w:tc>
          <w:tcPr>
            <w:tcW w:w="1925" w:type="pct"/>
            <w:tcBorders>
              <w:top w:val="single" w:sz="2" w:space="0" w:color="auto"/>
              <w:left w:val="single" w:sz="2" w:space="0" w:color="auto"/>
              <w:bottom w:val="single" w:sz="2" w:space="0" w:color="auto"/>
              <w:right w:val="single" w:sz="2" w:space="0" w:color="auto"/>
            </w:tcBorders>
          </w:tcPr>
          <w:p w14:paraId="7E0E4E62" w14:textId="0FFEAEDF" w:rsidR="004E45CB" w:rsidRPr="004E00FC" w:rsidRDefault="004E45CB" w:rsidP="004E45CB">
            <w:pPr>
              <w:tabs>
                <w:tab w:val="clear" w:pos="720"/>
              </w:tabs>
              <w:autoSpaceDE w:val="0"/>
              <w:autoSpaceDN w:val="0"/>
              <w:adjustRightInd w:val="0"/>
              <w:spacing w:after="0"/>
              <w:rPr>
                <w:rFonts w:eastAsia="Calibri"/>
                <w:sz w:val="18"/>
                <w:szCs w:val="18"/>
                <w:lang w:val="en-US" w:eastAsia="el-GR"/>
              </w:rPr>
            </w:pPr>
            <w:r w:rsidRPr="004E00FC">
              <w:rPr>
                <w:sz w:val="18"/>
                <w:szCs w:val="18"/>
              </w:rPr>
              <w:t>0.04% retained on a 75 µm sieve</w:t>
            </w:r>
          </w:p>
        </w:tc>
        <w:tc>
          <w:tcPr>
            <w:tcW w:w="254" w:type="pct"/>
            <w:tcBorders>
              <w:top w:val="single" w:sz="2" w:space="0" w:color="auto"/>
              <w:left w:val="single" w:sz="2" w:space="0" w:color="auto"/>
              <w:bottom w:val="single" w:sz="2" w:space="0" w:color="auto"/>
              <w:right w:val="single" w:sz="2" w:space="0" w:color="auto"/>
            </w:tcBorders>
          </w:tcPr>
          <w:p w14:paraId="05E1FCF7" w14:textId="391D63F7" w:rsidR="004E45CB" w:rsidRPr="004E00FC" w:rsidRDefault="004E45CB" w:rsidP="004E45CB">
            <w:pPr>
              <w:spacing w:after="0"/>
              <w:jc w:val="center"/>
              <w:rPr>
                <w:sz w:val="18"/>
                <w:szCs w:val="18"/>
              </w:rPr>
            </w:pPr>
            <w:r w:rsidRPr="004E00FC">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4854CC70" w14:textId="091EE75F" w:rsidR="004E45CB" w:rsidRPr="004E00FC" w:rsidRDefault="004E45CB" w:rsidP="004E45CB">
            <w:pPr>
              <w:pStyle w:val="NormalDossier"/>
              <w:spacing w:before="0" w:after="0"/>
              <w:rPr>
                <w:sz w:val="18"/>
                <w:szCs w:val="18"/>
              </w:rPr>
            </w:pPr>
            <w:r w:rsidRPr="004E00FC">
              <w:rPr>
                <w:sz w:val="18"/>
                <w:szCs w:val="18"/>
              </w:rPr>
              <w:t>Comb</w:t>
            </w:r>
            <w:r w:rsidR="00AE3D2F" w:rsidRPr="004E00FC">
              <w:rPr>
                <w:sz w:val="18"/>
                <w:szCs w:val="18"/>
              </w:rPr>
              <w:t>,</w:t>
            </w:r>
            <w:r w:rsidRPr="004E00FC">
              <w:rPr>
                <w:sz w:val="18"/>
                <w:szCs w:val="18"/>
              </w:rPr>
              <w:t xml:space="preserve"> A.L. (2012)</w:t>
            </w:r>
          </w:p>
          <w:p w14:paraId="49B250D8" w14:textId="67AA19C7" w:rsidR="004E45CB" w:rsidRPr="004E00FC" w:rsidRDefault="004E45CB" w:rsidP="004E45CB">
            <w:pPr>
              <w:spacing w:after="0"/>
              <w:rPr>
                <w:b/>
                <w:bCs/>
                <w:i/>
                <w:iCs/>
                <w:sz w:val="18"/>
                <w:szCs w:val="18"/>
              </w:rPr>
            </w:pPr>
            <w:r w:rsidRPr="004E00FC">
              <w:rPr>
                <w:sz w:val="18"/>
                <w:szCs w:val="18"/>
                <w:lang w:val="en-US"/>
              </w:rPr>
              <w:t>ZAB0150</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8D44263" w14:textId="68FE6A82" w:rsidR="004E45CB" w:rsidRPr="006D171B" w:rsidRDefault="00AC2C46" w:rsidP="004E45CB">
            <w:pPr>
              <w:rPr>
                <w:iCs/>
                <w:sz w:val="18"/>
                <w:szCs w:val="18"/>
              </w:rPr>
            </w:pPr>
            <w:r w:rsidRPr="006D171B">
              <w:rPr>
                <w:iCs/>
                <w:sz w:val="18"/>
                <w:szCs w:val="18"/>
              </w:rPr>
              <w:t>Accepted</w:t>
            </w:r>
          </w:p>
        </w:tc>
      </w:tr>
      <w:tr w:rsidR="000D565B" w:rsidRPr="00FC1FFF" w14:paraId="64F018D8" w14:textId="77777777" w:rsidTr="003D6C21">
        <w:tc>
          <w:tcPr>
            <w:tcW w:w="715" w:type="pct"/>
            <w:tcBorders>
              <w:top w:val="single" w:sz="2" w:space="0" w:color="auto"/>
              <w:left w:val="single" w:sz="2" w:space="0" w:color="auto"/>
              <w:bottom w:val="single" w:sz="2" w:space="0" w:color="auto"/>
              <w:right w:val="single" w:sz="2" w:space="0" w:color="auto"/>
            </w:tcBorders>
          </w:tcPr>
          <w:p w14:paraId="1B6778C2" w14:textId="77777777" w:rsidR="000D565B" w:rsidRPr="00FC1FFF" w:rsidRDefault="000D565B" w:rsidP="000D565B">
            <w:pPr>
              <w:ind w:left="-57" w:rightChars="-57" w:right="-137"/>
              <w:rPr>
                <w:sz w:val="18"/>
                <w:szCs w:val="18"/>
              </w:rPr>
            </w:pPr>
            <w:r w:rsidRPr="00FC1FFF">
              <w:rPr>
                <w:sz w:val="18"/>
                <w:szCs w:val="18"/>
              </w:rPr>
              <w:t>Particle size distribution</w:t>
            </w:r>
          </w:p>
          <w:p w14:paraId="6B905BDA" w14:textId="77777777" w:rsidR="000D565B" w:rsidRPr="00FC1FFF" w:rsidRDefault="000D565B" w:rsidP="000D565B">
            <w:pPr>
              <w:ind w:left="-57" w:rightChars="-57" w:right="-137"/>
              <w:rPr>
                <w:sz w:val="18"/>
                <w:szCs w:val="18"/>
              </w:rPr>
            </w:pPr>
            <w:r w:rsidRPr="00FC1FFF">
              <w:rPr>
                <w:sz w:val="18"/>
                <w:szCs w:val="18"/>
              </w:rPr>
              <w:t>Nominal size range of granules</w:t>
            </w:r>
          </w:p>
          <w:p w14:paraId="1C20AEF0" w14:textId="77777777" w:rsidR="000D565B" w:rsidRPr="00FC1FFF" w:rsidRDefault="000D565B" w:rsidP="000D565B">
            <w:pPr>
              <w:ind w:left="-57" w:rightChars="-57" w:right="-137"/>
              <w:rPr>
                <w:sz w:val="18"/>
                <w:szCs w:val="18"/>
              </w:rPr>
            </w:pPr>
            <w:r w:rsidRPr="00FC1FFF">
              <w:rPr>
                <w:sz w:val="18"/>
                <w:szCs w:val="18"/>
              </w:rPr>
              <w:t>(IIIM 2.7.5)</w:t>
            </w:r>
          </w:p>
        </w:tc>
        <w:tc>
          <w:tcPr>
            <w:tcW w:w="3692" w:type="pct"/>
            <w:gridSpan w:val="5"/>
            <w:tcBorders>
              <w:top w:val="single" w:sz="2" w:space="0" w:color="auto"/>
              <w:left w:val="single" w:sz="2" w:space="0" w:color="auto"/>
              <w:bottom w:val="single" w:sz="2" w:space="0" w:color="auto"/>
              <w:right w:val="single" w:sz="2" w:space="0" w:color="auto"/>
            </w:tcBorders>
          </w:tcPr>
          <w:p w14:paraId="50031F7C" w14:textId="628E4A61" w:rsidR="000D565B" w:rsidRPr="00FC1FFF" w:rsidRDefault="000D565B" w:rsidP="000D565B">
            <w:pPr>
              <w:spacing w:after="0"/>
              <w:rPr>
                <w:rStyle w:val="Nagwek1Znak"/>
                <w:rFonts w:cs="Times New Roman"/>
                <w:b w:val="0"/>
                <w:sz w:val="18"/>
                <w:szCs w:val="18"/>
              </w:rPr>
            </w:pPr>
            <w:r w:rsidRPr="00FC1FFF">
              <w:rPr>
                <w:bCs/>
                <w:iCs/>
                <w:sz w:val="18"/>
                <w:szCs w:val="18"/>
              </w:rPr>
              <w:t>Not relevant to a microbial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DBCA64" w14:textId="77777777" w:rsidR="000D565B" w:rsidRPr="00FC1FFF" w:rsidRDefault="000D565B" w:rsidP="000D565B">
            <w:pPr>
              <w:rPr>
                <w:b/>
                <w:bCs/>
                <w:iCs/>
                <w:sz w:val="18"/>
                <w:szCs w:val="18"/>
                <w:highlight w:val="cyan"/>
              </w:rPr>
            </w:pPr>
          </w:p>
        </w:tc>
      </w:tr>
      <w:tr w:rsidR="000D565B" w:rsidRPr="00FC1FFF" w14:paraId="5D2BD0E8" w14:textId="77777777" w:rsidTr="003D6C21">
        <w:tc>
          <w:tcPr>
            <w:tcW w:w="715" w:type="pct"/>
            <w:tcBorders>
              <w:top w:val="single" w:sz="2" w:space="0" w:color="auto"/>
              <w:left w:val="single" w:sz="2" w:space="0" w:color="auto"/>
              <w:bottom w:val="single" w:sz="2" w:space="0" w:color="auto"/>
              <w:right w:val="single" w:sz="2" w:space="0" w:color="auto"/>
            </w:tcBorders>
          </w:tcPr>
          <w:p w14:paraId="69F61159" w14:textId="77777777" w:rsidR="000D565B" w:rsidRPr="00DD2C39" w:rsidRDefault="000D565B" w:rsidP="000D565B">
            <w:pPr>
              <w:ind w:left="-57" w:rightChars="-57" w:right="-137"/>
              <w:rPr>
                <w:sz w:val="18"/>
                <w:szCs w:val="18"/>
                <w:lang w:val="fr-CH"/>
              </w:rPr>
            </w:pPr>
            <w:r w:rsidRPr="00DD2C39">
              <w:rPr>
                <w:sz w:val="18"/>
                <w:szCs w:val="18"/>
                <w:lang w:val="fr-CH"/>
              </w:rPr>
              <w:t>Particle size distribution</w:t>
            </w:r>
          </w:p>
          <w:p w14:paraId="20047F57" w14:textId="77777777" w:rsidR="000D565B" w:rsidRPr="00DD2C39" w:rsidRDefault="000D565B" w:rsidP="000D565B">
            <w:pPr>
              <w:ind w:left="-57" w:rightChars="-57" w:right="-137"/>
              <w:rPr>
                <w:sz w:val="18"/>
                <w:szCs w:val="18"/>
                <w:lang w:val="fr-CH"/>
              </w:rPr>
            </w:pPr>
            <w:r w:rsidRPr="00DD2C39">
              <w:rPr>
                <w:sz w:val="18"/>
                <w:szCs w:val="18"/>
                <w:lang w:val="fr-CH"/>
              </w:rPr>
              <w:t xml:space="preserve">Dust content </w:t>
            </w:r>
          </w:p>
          <w:p w14:paraId="6795F7AE" w14:textId="77777777" w:rsidR="000D565B" w:rsidRPr="00DD2C39" w:rsidRDefault="000D565B" w:rsidP="000D565B">
            <w:pPr>
              <w:ind w:left="-57" w:rightChars="-57" w:right="-137"/>
              <w:rPr>
                <w:sz w:val="18"/>
                <w:szCs w:val="18"/>
                <w:lang w:val="fr-CH"/>
              </w:rPr>
            </w:pPr>
            <w:r w:rsidRPr="00DD2C39">
              <w:rPr>
                <w:sz w:val="18"/>
                <w:szCs w:val="18"/>
                <w:lang w:val="fr-CH"/>
              </w:rPr>
              <w:t>(IIIM 2.7.5)</w:t>
            </w:r>
          </w:p>
        </w:tc>
        <w:tc>
          <w:tcPr>
            <w:tcW w:w="3692" w:type="pct"/>
            <w:gridSpan w:val="5"/>
            <w:tcBorders>
              <w:top w:val="single" w:sz="2" w:space="0" w:color="auto"/>
              <w:left w:val="single" w:sz="2" w:space="0" w:color="auto"/>
              <w:bottom w:val="single" w:sz="2" w:space="0" w:color="auto"/>
              <w:right w:val="single" w:sz="2" w:space="0" w:color="auto"/>
            </w:tcBorders>
          </w:tcPr>
          <w:p w14:paraId="0CC627FA" w14:textId="63B8C560" w:rsidR="000D565B" w:rsidRPr="00FC1FFF" w:rsidRDefault="000D565B" w:rsidP="000D565B">
            <w:pPr>
              <w:spacing w:after="0"/>
              <w:rPr>
                <w:rStyle w:val="Nagwek1Znak"/>
                <w:rFonts w:cs="Times New Roman"/>
                <w:b w:val="0"/>
                <w:sz w:val="18"/>
                <w:szCs w:val="18"/>
              </w:rPr>
            </w:pPr>
            <w:r w:rsidRPr="00FC1FFF">
              <w:rPr>
                <w:bCs/>
                <w:iCs/>
                <w:sz w:val="18"/>
                <w:szCs w:val="18"/>
              </w:rPr>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8F86AF4" w14:textId="77777777" w:rsidR="000D565B" w:rsidRPr="00FC1FFF" w:rsidRDefault="000D565B" w:rsidP="000D565B">
            <w:pPr>
              <w:rPr>
                <w:b/>
                <w:bCs/>
                <w:iCs/>
                <w:sz w:val="18"/>
                <w:szCs w:val="18"/>
                <w:highlight w:val="cyan"/>
              </w:rPr>
            </w:pPr>
          </w:p>
        </w:tc>
      </w:tr>
      <w:tr w:rsidR="000D565B" w:rsidRPr="00FC1FFF" w14:paraId="0C67C507" w14:textId="77777777" w:rsidTr="003D6C21">
        <w:tc>
          <w:tcPr>
            <w:tcW w:w="715" w:type="pct"/>
            <w:vMerge w:val="restart"/>
            <w:tcBorders>
              <w:top w:val="single" w:sz="2" w:space="0" w:color="auto"/>
              <w:left w:val="single" w:sz="2" w:space="0" w:color="auto"/>
              <w:bottom w:val="single" w:sz="2" w:space="0" w:color="auto"/>
              <w:right w:val="single" w:sz="2" w:space="0" w:color="auto"/>
            </w:tcBorders>
          </w:tcPr>
          <w:p w14:paraId="74FA2BF2" w14:textId="77777777" w:rsidR="000D565B" w:rsidRPr="00FC1FFF" w:rsidRDefault="000D565B" w:rsidP="000D565B">
            <w:pPr>
              <w:ind w:left="-57" w:rightChars="-57" w:right="-137"/>
              <w:rPr>
                <w:sz w:val="18"/>
                <w:szCs w:val="18"/>
              </w:rPr>
            </w:pPr>
            <w:r w:rsidRPr="00FC1FFF">
              <w:rPr>
                <w:sz w:val="18"/>
                <w:szCs w:val="18"/>
              </w:rPr>
              <w:t>Particle size distribution</w:t>
            </w:r>
          </w:p>
          <w:p w14:paraId="3C74D0AF" w14:textId="77777777" w:rsidR="000D565B" w:rsidRPr="00FC1FFF" w:rsidRDefault="000D565B" w:rsidP="000D565B">
            <w:pPr>
              <w:ind w:left="-57" w:rightChars="-57" w:right="-137"/>
              <w:rPr>
                <w:sz w:val="18"/>
                <w:szCs w:val="18"/>
              </w:rPr>
            </w:pPr>
            <w:r w:rsidRPr="00FC1FFF">
              <w:rPr>
                <w:sz w:val="18"/>
                <w:szCs w:val="18"/>
              </w:rPr>
              <w:t>Particle size of dust</w:t>
            </w:r>
          </w:p>
          <w:p w14:paraId="6876A775" w14:textId="77777777" w:rsidR="000D565B" w:rsidRPr="00FC1FFF" w:rsidRDefault="000D565B" w:rsidP="000D565B">
            <w:pPr>
              <w:ind w:left="-63" w:right="-51"/>
              <w:rPr>
                <w:sz w:val="18"/>
                <w:szCs w:val="18"/>
              </w:rPr>
            </w:pPr>
            <w:r w:rsidRPr="00FC1FFF">
              <w:rPr>
                <w:sz w:val="18"/>
                <w:szCs w:val="18"/>
              </w:rPr>
              <w:t>(IIIM 2.7.5)</w:t>
            </w:r>
          </w:p>
        </w:tc>
        <w:tc>
          <w:tcPr>
            <w:tcW w:w="3692" w:type="pct"/>
            <w:gridSpan w:val="5"/>
            <w:vMerge w:val="restart"/>
            <w:tcBorders>
              <w:top w:val="single" w:sz="2" w:space="0" w:color="auto"/>
              <w:left w:val="single" w:sz="2" w:space="0" w:color="auto"/>
              <w:bottom w:val="single" w:sz="2" w:space="0" w:color="auto"/>
              <w:right w:val="single" w:sz="2" w:space="0" w:color="auto"/>
            </w:tcBorders>
          </w:tcPr>
          <w:p w14:paraId="74D13315" w14:textId="3036E292" w:rsidR="000D565B" w:rsidRPr="00FC1FFF" w:rsidRDefault="000D565B" w:rsidP="000D565B">
            <w:pPr>
              <w:spacing w:after="0"/>
              <w:rPr>
                <w:b/>
                <w:bCs/>
                <w:i/>
                <w:iCs/>
                <w:sz w:val="18"/>
                <w:szCs w:val="18"/>
              </w:rPr>
            </w:pPr>
            <w:r w:rsidRPr="00FC1FFF">
              <w:rPr>
                <w:bCs/>
                <w:iCs/>
                <w:sz w:val="18"/>
                <w:szCs w:val="18"/>
              </w:rPr>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8A1A5F1" w14:textId="77777777" w:rsidR="000D565B" w:rsidRPr="00FC1FFF" w:rsidRDefault="000D565B" w:rsidP="000D565B">
            <w:pPr>
              <w:rPr>
                <w:b/>
                <w:bCs/>
                <w:iCs/>
                <w:sz w:val="18"/>
                <w:szCs w:val="18"/>
                <w:highlight w:val="cyan"/>
              </w:rPr>
            </w:pPr>
          </w:p>
        </w:tc>
      </w:tr>
      <w:tr w:rsidR="000D565B" w:rsidRPr="00FC1FFF" w14:paraId="3F816E85" w14:textId="77777777" w:rsidTr="003D6C21">
        <w:tc>
          <w:tcPr>
            <w:tcW w:w="715" w:type="pct"/>
            <w:vMerge/>
            <w:tcBorders>
              <w:top w:val="single" w:sz="2" w:space="0" w:color="auto"/>
              <w:left w:val="single" w:sz="2" w:space="0" w:color="auto"/>
              <w:bottom w:val="single" w:sz="2" w:space="0" w:color="auto"/>
              <w:right w:val="single" w:sz="2" w:space="0" w:color="auto"/>
            </w:tcBorders>
          </w:tcPr>
          <w:p w14:paraId="03FE530C" w14:textId="77777777" w:rsidR="000D565B" w:rsidRPr="00FC1FFF" w:rsidRDefault="000D565B" w:rsidP="000D565B">
            <w:pPr>
              <w:ind w:left="-57" w:rightChars="-57" w:right="-137"/>
              <w:rPr>
                <w:sz w:val="18"/>
                <w:szCs w:val="18"/>
              </w:rPr>
            </w:pPr>
          </w:p>
        </w:tc>
        <w:tc>
          <w:tcPr>
            <w:tcW w:w="3692" w:type="pct"/>
            <w:gridSpan w:val="5"/>
            <w:vMerge/>
            <w:tcBorders>
              <w:top w:val="single" w:sz="2" w:space="0" w:color="auto"/>
              <w:left w:val="single" w:sz="2" w:space="0" w:color="auto"/>
              <w:bottom w:val="single" w:sz="2" w:space="0" w:color="auto"/>
              <w:right w:val="single" w:sz="2" w:space="0" w:color="auto"/>
            </w:tcBorders>
          </w:tcPr>
          <w:p w14:paraId="4C7BB142" w14:textId="77777777" w:rsidR="000D565B" w:rsidRPr="00FC1FFF" w:rsidRDefault="000D565B" w:rsidP="000D565B">
            <w:pPr>
              <w:spacing w:after="0"/>
              <w:jc w:val="center"/>
              <w:rPr>
                <w:b/>
                <w:bCs/>
                <w:i/>
                <w:iCs/>
                <w:sz w:val="18"/>
                <w:szCs w:val="18"/>
              </w:rPr>
            </w:pP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04C05A5" w14:textId="77777777" w:rsidR="000D565B" w:rsidRPr="00FC1FFF" w:rsidRDefault="000D565B" w:rsidP="000D565B">
            <w:pPr>
              <w:rPr>
                <w:b/>
                <w:bCs/>
                <w:iCs/>
                <w:sz w:val="18"/>
                <w:szCs w:val="18"/>
                <w:highlight w:val="cyan"/>
              </w:rPr>
            </w:pPr>
          </w:p>
        </w:tc>
      </w:tr>
      <w:tr w:rsidR="000D565B" w:rsidRPr="00FC1FFF" w14:paraId="7232ABAA" w14:textId="77777777" w:rsidTr="003D6C21">
        <w:tc>
          <w:tcPr>
            <w:tcW w:w="715" w:type="pct"/>
            <w:tcBorders>
              <w:top w:val="single" w:sz="2" w:space="0" w:color="auto"/>
              <w:left w:val="single" w:sz="2" w:space="0" w:color="auto"/>
              <w:bottom w:val="single" w:sz="2" w:space="0" w:color="auto"/>
              <w:right w:val="single" w:sz="2" w:space="0" w:color="auto"/>
            </w:tcBorders>
          </w:tcPr>
          <w:p w14:paraId="6379CD84" w14:textId="77777777" w:rsidR="000D565B" w:rsidRPr="00FC1FFF" w:rsidRDefault="000D565B" w:rsidP="000D565B">
            <w:pPr>
              <w:ind w:left="-57" w:rightChars="-57" w:right="-137"/>
              <w:rPr>
                <w:sz w:val="18"/>
                <w:szCs w:val="18"/>
              </w:rPr>
            </w:pPr>
            <w:r w:rsidRPr="00FC1FFF">
              <w:rPr>
                <w:sz w:val="18"/>
                <w:szCs w:val="18"/>
              </w:rPr>
              <w:t>Particle size distribution</w:t>
            </w:r>
          </w:p>
          <w:p w14:paraId="52CE1BB1" w14:textId="77777777" w:rsidR="000D565B" w:rsidRPr="00FC1FFF" w:rsidRDefault="000D565B" w:rsidP="000D565B">
            <w:pPr>
              <w:ind w:left="-57" w:rightChars="-57" w:right="-137"/>
              <w:rPr>
                <w:sz w:val="18"/>
                <w:szCs w:val="18"/>
              </w:rPr>
            </w:pPr>
            <w:r w:rsidRPr="00FC1FFF">
              <w:rPr>
                <w:sz w:val="18"/>
                <w:szCs w:val="18"/>
              </w:rPr>
              <w:t xml:space="preserve">Friability and attrition </w:t>
            </w:r>
          </w:p>
          <w:p w14:paraId="48092DDE" w14:textId="77777777" w:rsidR="000D565B" w:rsidRPr="00FC1FFF" w:rsidRDefault="000D565B" w:rsidP="000D565B">
            <w:pPr>
              <w:ind w:left="-57" w:rightChars="-57" w:right="-137"/>
              <w:rPr>
                <w:sz w:val="18"/>
                <w:szCs w:val="18"/>
              </w:rPr>
            </w:pPr>
            <w:r w:rsidRPr="00FC1FFF">
              <w:rPr>
                <w:sz w:val="18"/>
                <w:szCs w:val="18"/>
              </w:rPr>
              <w:lastRenderedPageBreak/>
              <w:t>(IIIM 2.7.5)</w:t>
            </w:r>
          </w:p>
        </w:tc>
        <w:tc>
          <w:tcPr>
            <w:tcW w:w="3692" w:type="pct"/>
            <w:gridSpan w:val="5"/>
            <w:tcBorders>
              <w:top w:val="single" w:sz="2" w:space="0" w:color="auto"/>
              <w:left w:val="single" w:sz="2" w:space="0" w:color="auto"/>
              <w:bottom w:val="single" w:sz="2" w:space="0" w:color="auto"/>
              <w:right w:val="single" w:sz="2" w:space="0" w:color="auto"/>
            </w:tcBorders>
          </w:tcPr>
          <w:p w14:paraId="2C2897ED" w14:textId="4D3ACA44" w:rsidR="000D565B" w:rsidRPr="00FC1FFF" w:rsidRDefault="000D565B" w:rsidP="000D565B">
            <w:pPr>
              <w:spacing w:after="0"/>
              <w:rPr>
                <w:b/>
                <w:bCs/>
                <w:i/>
                <w:iCs/>
                <w:sz w:val="18"/>
                <w:szCs w:val="18"/>
              </w:rPr>
            </w:pPr>
            <w:r w:rsidRPr="00FC1FFF">
              <w:rPr>
                <w:bCs/>
                <w:iCs/>
                <w:sz w:val="18"/>
                <w:szCs w:val="18"/>
              </w:rPr>
              <w:lastRenderedPageBreak/>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592023" w14:textId="77777777" w:rsidR="000D565B" w:rsidRPr="00FC1FFF" w:rsidRDefault="000D565B" w:rsidP="000D565B">
            <w:pPr>
              <w:rPr>
                <w:b/>
                <w:bCs/>
                <w:iCs/>
                <w:sz w:val="18"/>
                <w:szCs w:val="18"/>
                <w:highlight w:val="cyan"/>
              </w:rPr>
            </w:pPr>
          </w:p>
        </w:tc>
      </w:tr>
      <w:tr w:rsidR="000D565B" w:rsidRPr="00FC1FFF" w14:paraId="038879D5" w14:textId="77777777" w:rsidTr="003D6C21">
        <w:tc>
          <w:tcPr>
            <w:tcW w:w="715" w:type="pct"/>
            <w:tcBorders>
              <w:top w:val="single" w:sz="2" w:space="0" w:color="auto"/>
              <w:left w:val="single" w:sz="2" w:space="0" w:color="auto"/>
              <w:bottom w:val="single" w:sz="2" w:space="0" w:color="auto"/>
              <w:right w:val="single" w:sz="2" w:space="0" w:color="auto"/>
            </w:tcBorders>
          </w:tcPr>
          <w:p w14:paraId="1CF08781" w14:textId="77777777" w:rsidR="000D565B" w:rsidRPr="00FC1FFF" w:rsidRDefault="000D565B" w:rsidP="000D565B">
            <w:pPr>
              <w:ind w:left="-57" w:rightChars="-57" w:right="-137"/>
              <w:rPr>
                <w:sz w:val="18"/>
                <w:szCs w:val="18"/>
              </w:rPr>
            </w:pPr>
            <w:proofErr w:type="spellStart"/>
            <w:r w:rsidRPr="00FC1FFF">
              <w:rPr>
                <w:sz w:val="18"/>
                <w:szCs w:val="18"/>
              </w:rPr>
              <w:t>Emulsifiability</w:t>
            </w:r>
            <w:proofErr w:type="spellEnd"/>
          </w:p>
          <w:p w14:paraId="528B2552" w14:textId="77777777" w:rsidR="000D565B" w:rsidRPr="00FC1FFF" w:rsidRDefault="000D565B" w:rsidP="000D565B">
            <w:pPr>
              <w:ind w:left="-57" w:rightChars="-57" w:right="-137"/>
              <w:rPr>
                <w:sz w:val="18"/>
                <w:szCs w:val="18"/>
              </w:rPr>
            </w:pPr>
            <w:r w:rsidRPr="00FC1FFF">
              <w:rPr>
                <w:sz w:val="18"/>
                <w:szCs w:val="18"/>
              </w:rPr>
              <w:t>(IIIM 2.7.6)</w:t>
            </w:r>
          </w:p>
        </w:tc>
        <w:tc>
          <w:tcPr>
            <w:tcW w:w="3692" w:type="pct"/>
            <w:gridSpan w:val="5"/>
            <w:tcBorders>
              <w:top w:val="single" w:sz="2" w:space="0" w:color="auto"/>
              <w:left w:val="single" w:sz="2" w:space="0" w:color="auto"/>
              <w:bottom w:val="single" w:sz="2" w:space="0" w:color="auto"/>
              <w:right w:val="single" w:sz="2" w:space="0" w:color="auto"/>
            </w:tcBorders>
          </w:tcPr>
          <w:p w14:paraId="06517A19" w14:textId="14B86404" w:rsidR="000D565B" w:rsidRPr="00FC1FFF" w:rsidRDefault="000D565B" w:rsidP="000D565B">
            <w:pPr>
              <w:spacing w:after="0"/>
              <w:rPr>
                <w:b/>
                <w:bCs/>
                <w:i/>
                <w:iCs/>
                <w:sz w:val="18"/>
                <w:szCs w:val="18"/>
              </w:rPr>
            </w:pPr>
            <w:r w:rsidRPr="00FC1FFF">
              <w:rPr>
                <w:bCs/>
                <w:iCs/>
                <w:sz w:val="18"/>
                <w:szCs w:val="18"/>
              </w:rPr>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C5C0F5" w14:textId="77777777" w:rsidR="000D565B" w:rsidRPr="00FC1FFF" w:rsidRDefault="000D565B" w:rsidP="000D565B">
            <w:pPr>
              <w:rPr>
                <w:b/>
                <w:bCs/>
                <w:iCs/>
                <w:sz w:val="18"/>
                <w:szCs w:val="18"/>
                <w:highlight w:val="cyan"/>
              </w:rPr>
            </w:pPr>
          </w:p>
        </w:tc>
      </w:tr>
      <w:tr w:rsidR="000D565B" w:rsidRPr="00FC1FFF" w14:paraId="5A58A1A9" w14:textId="77777777" w:rsidTr="003D6C21">
        <w:tc>
          <w:tcPr>
            <w:tcW w:w="715" w:type="pct"/>
            <w:tcBorders>
              <w:top w:val="single" w:sz="2" w:space="0" w:color="auto"/>
              <w:left w:val="single" w:sz="2" w:space="0" w:color="auto"/>
              <w:bottom w:val="single" w:sz="2" w:space="0" w:color="auto"/>
              <w:right w:val="single" w:sz="2" w:space="0" w:color="auto"/>
            </w:tcBorders>
          </w:tcPr>
          <w:p w14:paraId="25B6998D" w14:textId="77777777" w:rsidR="000D565B" w:rsidRPr="00FC1FFF" w:rsidRDefault="000D565B" w:rsidP="000D565B">
            <w:pPr>
              <w:ind w:left="-57" w:rightChars="-57" w:right="-137"/>
              <w:rPr>
                <w:sz w:val="18"/>
                <w:szCs w:val="18"/>
              </w:rPr>
            </w:pPr>
            <w:r w:rsidRPr="00FC1FFF">
              <w:rPr>
                <w:sz w:val="18"/>
                <w:szCs w:val="18"/>
              </w:rPr>
              <w:t>Re-</w:t>
            </w:r>
            <w:proofErr w:type="spellStart"/>
            <w:r w:rsidRPr="00FC1FFF">
              <w:rPr>
                <w:sz w:val="18"/>
                <w:szCs w:val="18"/>
              </w:rPr>
              <w:t>emulsifiability</w:t>
            </w:r>
            <w:proofErr w:type="spellEnd"/>
          </w:p>
          <w:p w14:paraId="692D8066" w14:textId="77777777" w:rsidR="000D565B" w:rsidRPr="00FC1FFF" w:rsidRDefault="000D565B" w:rsidP="000D565B">
            <w:pPr>
              <w:ind w:left="-57" w:rightChars="-57" w:right="-137"/>
              <w:rPr>
                <w:sz w:val="18"/>
                <w:szCs w:val="18"/>
              </w:rPr>
            </w:pPr>
            <w:r w:rsidRPr="00FC1FFF">
              <w:rPr>
                <w:sz w:val="18"/>
                <w:szCs w:val="18"/>
              </w:rPr>
              <w:t>(IIIM 2.7.6)</w:t>
            </w:r>
          </w:p>
        </w:tc>
        <w:tc>
          <w:tcPr>
            <w:tcW w:w="3692" w:type="pct"/>
            <w:gridSpan w:val="5"/>
            <w:tcBorders>
              <w:top w:val="single" w:sz="2" w:space="0" w:color="auto"/>
              <w:left w:val="single" w:sz="2" w:space="0" w:color="auto"/>
              <w:bottom w:val="single" w:sz="2" w:space="0" w:color="auto"/>
              <w:right w:val="single" w:sz="2" w:space="0" w:color="auto"/>
            </w:tcBorders>
          </w:tcPr>
          <w:p w14:paraId="11B97460" w14:textId="0DFB96C0" w:rsidR="000D565B" w:rsidRPr="00FC1FFF" w:rsidRDefault="000D565B" w:rsidP="000D565B">
            <w:pPr>
              <w:spacing w:after="0"/>
              <w:rPr>
                <w:b/>
                <w:bCs/>
                <w:i/>
                <w:iCs/>
                <w:sz w:val="18"/>
                <w:szCs w:val="18"/>
              </w:rPr>
            </w:pPr>
            <w:r w:rsidRPr="00FC1FFF">
              <w:rPr>
                <w:bCs/>
                <w:iCs/>
                <w:sz w:val="18"/>
                <w:szCs w:val="18"/>
              </w:rPr>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2B2399B" w14:textId="77777777" w:rsidR="000D565B" w:rsidRPr="00FC1FFF" w:rsidRDefault="000D565B" w:rsidP="000D565B">
            <w:pPr>
              <w:rPr>
                <w:b/>
                <w:bCs/>
                <w:iCs/>
                <w:sz w:val="18"/>
                <w:szCs w:val="18"/>
                <w:highlight w:val="cyan"/>
              </w:rPr>
            </w:pPr>
          </w:p>
        </w:tc>
      </w:tr>
      <w:tr w:rsidR="000D565B" w:rsidRPr="00FC1FFF" w14:paraId="288F2DB1" w14:textId="77777777" w:rsidTr="003D6C21">
        <w:tc>
          <w:tcPr>
            <w:tcW w:w="715" w:type="pct"/>
            <w:tcBorders>
              <w:top w:val="single" w:sz="2" w:space="0" w:color="auto"/>
              <w:left w:val="single" w:sz="2" w:space="0" w:color="auto"/>
              <w:bottom w:val="single" w:sz="2" w:space="0" w:color="auto"/>
              <w:right w:val="single" w:sz="2" w:space="0" w:color="auto"/>
            </w:tcBorders>
          </w:tcPr>
          <w:p w14:paraId="153EACA2" w14:textId="77777777" w:rsidR="000D565B" w:rsidRPr="00FC1FFF" w:rsidRDefault="000D565B" w:rsidP="000D565B">
            <w:pPr>
              <w:ind w:left="-57" w:rightChars="-57" w:right="-137"/>
              <w:rPr>
                <w:sz w:val="18"/>
                <w:szCs w:val="18"/>
              </w:rPr>
            </w:pPr>
            <w:r w:rsidRPr="00FC1FFF">
              <w:rPr>
                <w:sz w:val="18"/>
                <w:szCs w:val="18"/>
              </w:rPr>
              <w:t xml:space="preserve">Stability of dilute emulsions </w:t>
            </w:r>
          </w:p>
          <w:p w14:paraId="20718D55" w14:textId="77777777" w:rsidR="000D565B" w:rsidRPr="00FC1FFF" w:rsidRDefault="000D565B" w:rsidP="000D565B">
            <w:pPr>
              <w:ind w:left="-57" w:rightChars="-57" w:right="-137"/>
              <w:rPr>
                <w:sz w:val="18"/>
                <w:szCs w:val="18"/>
              </w:rPr>
            </w:pPr>
            <w:r w:rsidRPr="00FC1FFF">
              <w:rPr>
                <w:sz w:val="18"/>
                <w:szCs w:val="18"/>
              </w:rPr>
              <w:t>(IIIM 2.7.6)</w:t>
            </w:r>
          </w:p>
        </w:tc>
        <w:tc>
          <w:tcPr>
            <w:tcW w:w="3692" w:type="pct"/>
            <w:gridSpan w:val="5"/>
            <w:tcBorders>
              <w:top w:val="single" w:sz="2" w:space="0" w:color="auto"/>
              <w:left w:val="single" w:sz="2" w:space="0" w:color="auto"/>
              <w:bottom w:val="single" w:sz="2" w:space="0" w:color="auto"/>
              <w:right w:val="single" w:sz="2" w:space="0" w:color="auto"/>
            </w:tcBorders>
          </w:tcPr>
          <w:p w14:paraId="4D066D0C" w14:textId="40177FC7" w:rsidR="000D565B" w:rsidRPr="00FC1FFF" w:rsidRDefault="000D565B" w:rsidP="000D565B">
            <w:pPr>
              <w:spacing w:after="0"/>
              <w:rPr>
                <w:b/>
                <w:bCs/>
                <w:i/>
                <w:iCs/>
                <w:sz w:val="18"/>
                <w:szCs w:val="18"/>
              </w:rPr>
            </w:pPr>
            <w:r w:rsidRPr="00FC1FFF">
              <w:rPr>
                <w:bCs/>
                <w:iCs/>
                <w:sz w:val="18"/>
                <w:szCs w:val="18"/>
              </w:rPr>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9245DF" w14:textId="77777777" w:rsidR="000D565B" w:rsidRPr="00FC1FFF" w:rsidRDefault="000D565B" w:rsidP="000D565B">
            <w:pPr>
              <w:rPr>
                <w:b/>
                <w:bCs/>
                <w:iCs/>
                <w:sz w:val="18"/>
                <w:szCs w:val="18"/>
                <w:highlight w:val="cyan"/>
              </w:rPr>
            </w:pPr>
          </w:p>
        </w:tc>
      </w:tr>
      <w:tr w:rsidR="000D565B" w:rsidRPr="00FC1FFF" w14:paraId="20BE914E" w14:textId="77777777" w:rsidTr="003D6C21">
        <w:tc>
          <w:tcPr>
            <w:tcW w:w="715" w:type="pct"/>
            <w:tcBorders>
              <w:top w:val="single" w:sz="2" w:space="0" w:color="auto"/>
              <w:left w:val="single" w:sz="2" w:space="0" w:color="auto"/>
              <w:bottom w:val="single" w:sz="2" w:space="0" w:color="auto"/>
              <w:right w:val="single" w:sz="2" w:space="0" w:color="auto"/>
            </w:tcBorders>
          </w:tcPr>
          <w:p w14:paraId="17D8A330" w14:textId="77777777" w:rsidR="000D565B" w:rsidRPr="00FC1FFF" w:rsidRDefault="000D565B" w:rsidP="000D565B">
            <w:pPr>
              <w:ind w:left="-57" w:rightChars="-57" w:right="-137"/>
              <w:rPr>
                <w:sz w:val="18"/>
                <w:szCs w:val="18"/>
              </w:rPr>
            </w:pPr>
            <w:r w:rsidRPr="00FC1FFF">
              <w:rPr>
                <w:sz w:val="18"/>
                <w:szCs w:val="18"/>
              </w:rPr>
              <w:t>Stability of emulsions</w:t>
            </w:r>
          </w:p>
          <w:p w14:paraId="6CF931A4" w14:textId="77777777" w:rsidR="000D565B" w:rsidRPr="00FC1FFF" w:rsidRDefault="000D565B" w:rsidP="000D565B">
            <w:pPr>
              <w:ind w:left="-57" w:rightChars="-57" w:right="-137"/>
              <w:rPr>
                <w:sz w:val="18"/>
                <w:szCs w:val="18"/>
              </w:rPr>
            </w:pPr>
            <w:r w:rsidRPr="00FC1FFF">
              <w:rPr>
                <w:sz w:val="18"/>
                <w:szCs w:val="18"/>
              </w:rPr>
              <w:t>(IIIM 2.7.6)</w:t>
            </w:r>
          </w:p>
        </w:tc>
        <w:tc>
          <w:tcPr>
            <w:tcW w:w="3692" w:type="pct"/>
            <w:gridSpan w:val="5"/>
            <w:tcBorders>
              <w:top w:val="single" w:sz="2" w:space="0" w:color="auto"/>
              <w:left w:val="single" w:sz="2" w:space="0" w:color="auto"/>
              <w:bottom w:val="single" w:sz="2" w:space="0" w:color="auto"/>
              <w:right w:val="single" w:sz="2" w:space="0" w:color="auto"/>
            </w:tcBorders>
          </w:tcPr>
          <w:p w14:paraId="175E6F82" w14:textId="0E801C30" w:rsidR="000D565B" w:rsidRPr="00FC1FFF" w:rsidRDefault="000D565B" w:rsidP="000D565B">
            <w:pPr>
              <w:spacing w:after="0"/>
              <w:rPr>
                <w:b/>
                <w:bCs/>
                <w:i/>
                <w:iCs/>
                <w:sz w:val="18"/>
                <w:szCs w:val="18"/>
              </w:rPr>
            </w:pPr>
            <w:r w:rsidRPr="00FC1FFF">
              <w:rPr>
                <w:bCs/>
                <w:iCs/>
                <w:sz w:val="18"/>
                <w:szCs w:val="18"/>
              </w:rPr>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CE88EE4" w14:textId="77777777" w:rsidR="000D565B" w:rsidRPr="00FC1FFF" w:rsidRDefault="000D565B" w:rsidP="000D565B">
            <w:pPr>
              <w:rPr>
                <w:b/>
                <w:bCs/>
                <w:iCs/>
                <w:sz w:val="18"/>
                <w:szCs w:val="18"/>
                <w:highlight w:val="cyan"/>
              </w:rPr>
            </w:pPr>
          </w:p>
        </w:tc>
      </w:tr>
      <w:tr w:rsidR="000D565B" w:rsidRPr="00FC1FFF" w14:paraId="4BBC8741" w14:textId="77777777" w:rsidTr="003D6C21">
        <w:tc>
          <w:tcPr>
            <w:tcW w:w="715" w:type="pct"/>
            <w:tcBorders>
              <w:top w:val="single" w:sz="2" w:space="0" w:color="auto"/>
              <w:left w:val="single" w:sz="2" w:space="0" w:color="auto"/>
              <w:bottom w:val="single" w:sz="2" w:space="0" w:color="auto"/>
              <w:right w:val="single" w:sz="2" w:space="0" w:color="auto"/>
            </w:tcBorders>
          </w:tcPr>
          <w:p w14:paraId="49D913F5" w14:textId="77777777" w:rsidR="000D565B" w:rsidRPr="00FC1FFF" w:rsidRDefault="000D565B" w:rsidP="000D565B">
            <w:pPr>
              <w:ind w:left="-57" w:rightChars="-57" w:right="-137"/>
              <w:rPr>
                <w:sz w:val="18"/>
                <w:szCs w:val="18"/>
              </w:rPr>
            </w:pPr>
            <w:r w:rsidRPr="00FC1FFF">
              <w:rPr>
                <w:sz w:val="18"/>
                <w:szCs w:val="18"/>
              </w:rPr>
              <w:t>Flowability</w:t>
            </w:r>
          </w:p>
          <w:p w14:paraId="27DF87CE" w14:textId="77777777" w:rsidR="000D565B" w:rsidRPr="00FC1FFF" w:rsidRDefault="000D565B" w:rsidP="000D565B">
            <w:pPr>
              <w:ind w:left="-57" w:rightChars="-57" w:right="-137"/>
              <w:rPr>
                <w:sz w:val="18"/>
                <w:szCs w:val="18"/>
              </w:rPr>
            </w:pPr>
            <w:r w:rsidRPr="00FC1FFF">
              <w:rPr>
                <w:sz w:val="18"/>
                <w:szCs w:val="18"/>
              </w:rPr>
              <w:t>(IIIM 2.7.7)</w:t>
            </w:r>
          </w:p>
        </w:tc>
        <w:tc>
          <w:tcPr>
            <w:tcW w:w="3692" w:type="pct"/>
            <w:gridSpan w:val="5"/>
            <w:tcBorders>
              <w:top w:val="single" w:sz="2" w:space="0" w:color="auto"/>
              <w:left w:val="single" w:sz="2" w:space="0" w:color="auto"/>
              <w:bottom w:val="single" w:sz="2" w:space="0" w:color="auto"/>
              <w:right w:val="single" w:sz="2" w:space="0" w:color="auto"/>
            </w:tcBorders>
          </w:tcPr>
          <w:p w14:paraId="6D264A0C" w14:textId="28447119" w:rsidR="000D565B" w:rsidRPr="00FC1FFF" w:rsidRDefault="000D565B" w:rsidP="000D565B">
            <w:pPr>
              <w:spacing w:after="0"/>
              <w:rPr>
                <w:b/>
                <w:bCs/>
                <w:i/>
                <w:iCs/>
                <w:sz w:val="18"/>
                <w:szCs w:val="18"/>
              </w:rPr>
            </w:pPr>
            <w:r w:rsidRPr="00FC1FFF">
              <w:rPr>
                <w:bCs/>
                <w:iCs/>
                <w:sz w:val="18"/>
                <w:szCs w:val="18"/>
              </w:rPr>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0F39588" w14:textId="77777777" w:rsidR="000D565B" w:rsidRPr="00FC1FFF" w:rsidRDefault="000D565B" w:rsidP="000D565B">
            <w:pPr>
              <w:rPr>
                <w:b/>
                <w:bCs/>
                <w:iCs/>
                <w:sz w:val="18"/>
                <w:szCs w:val="18"/>
                <w:highlight w:val="cyan"/>
              </w:rPr>
            </w:pPr>
          </w:p>
        </w:tc>
      </w:tr>
      <w:tr w:rsidR="004E45CB" w:rsidRPr="00FC1FFF" w14:paraId="2C0605FE" w14:textId="77777777" w:rsidTr="003D6C21">
        <w:tc>
          <w:tcPr>
            <w:tcW w:w="715" w:type="pct"/>
            <w:tcBorders>
              <w:top w:val="single" w:sz="2" w:space="0" w:color="auto"/>
              <w:left w:val="single" w:sz="2" w:space="0" w:color="auto"/>
              <w:bottom w:val="single" w:sz="2" w:space="0" w:color="auto"/>
              <w:right w:val="single" w:sz="2" w:space="0" w:color="auto"/>
            </w:tcBorders>
          </w:tcPr>
          <w:p w14:paraId="1A9DA467" w14:textId="77777777" w:rsidR="004E45CB" w:rsidRPr="00FC1FFF" w:rsidRDefault="004E45CB" w:rsidP="004E45CB">
            <w:pPr>
              <w:ind w:left="-57" w:rightChars="-57" w:right="-137"/>
              <w:rPr>
                <w:sz w:val="18"/>
                <w:szCs w:val="18"/>
              </w:rPr>
            </w:pPr>
            <w:r w:rsidRPr="00FC1FFF">
              <w:rPr>
                <w:sz w:val="18"/>
                <w:szCs w:val="18"/>
              </w:rPr>
              <w:t>Pourability (including rinsed residue)</w:t>
            </w:r>
          </w:p>
          <w:p w14:paraId="2CB8CA74" w14:textId="77777777" w:rsidR="004E45CB" w:rsidRPr="00FC1FFF" w:rsidRDefault="004E45CB" w:rsidP="004E45CB">
            <w:pPr>
              <w:ind w:left="-57" w:rightChars="-57" w:right="-137"/>
              <w:rPr>
                <w:sz w:val="18"/>
                <w:szCs w:val="18"/>
              </w:rPr>
            </w:pPr>
            <w:r w:rsidRPr="00FC1FFF">
              <w:rPr>
                <w:sz w:val="18"/>
                <w:szCs w:val="18"/>
              </w:rPr>
              <w:t>(IIIM 2.7.7)</w:t>
            </w:r>
          </w:p>
        </w:tc>
        <w:tc>
          <w:tcPr>
            <w:tcW w:w="550" w:type="pct"/>
            <w:tcBorders>
              <w:top w:val="single" w:sz="2" w:space="0" w:color="auto"/>
              <w:left w:val="single" w:sz="2" w:space="0" w:color="auto"/>
              <w:bottom w:val="single" w:sz="2" w:space="0" w:color="auto"/>
              <w:right w:val="single" w:sz="2" w:space="0" w:color="auto"/>
            </w:tcBorders>
          </w:tcPr>
          <w:p w14:paraId="483B7F1C" w14:textId="7C77F3B2" w:rsidR="004E45CB" w:rsidRPr="00C80212" w:rsidRDefault="004E45CB" w:rsidP="004E45CB">
            <w:pPr>
              <w:spacing w:after="0"/>
              <w:rPr>
                <w:sz w:val="18"/>
                <w:szCs w:val="18"/>
              </w:rPr>
            </w:pPr>
            <w:r w:rsidRPr="00C80212">
              <w:rPr>
                <w:sz w:val="18"/>
                <w:szCs w:val="18"/>
                <w:lang w:eastAsia="it-IT"/>
              </w:rPr>
              <w:t>CIPAC MT 148</w:t>
            </w:r>
          </w:p>
        </w:tc>
        <w:tc>
          <w:tcPr>
            <w:tcW w:w="456" w:type="pct"/>
            <w:tcBorders>
              <w:top w:val="single" w:sz="2" w:space="0" w:color="auto"/>
              <w:left w:val="single" w:sz="2" w:space="0" w:color="auto"/>
              <w:bottom w:val="single" w:sz="2" w:space="0" w:color="auto"/>
              <w:right w:val="single" w:sz="2" w:space="0" w:color="auto"/>
            </w:tcBorders>
          </w:tcPr>
          <w:p w14:paraId="2D882D24" w14:textId="57932068" w:rsidR="004E45CB" w:rsidRPr="00C80212" w:rsidRDefault="004E45CB" w:rsidP="004E45CB">
            <w:pPr>
              <w:spacing w:after="0"/>
              <w:rPr>
                <w:sz w:val="18"/>
                <w:szCs w:val="18"/>
              </w:rPr>
            </w:pPr>
            <w:r w:rsidRPr="00C80212">
              <w:rPr>
                <w:sz w:val="18"/>
                <w:szCs w:val="18"/>
                <w:lang w:eastAsia="it-IT"/>
              </w:rPr>
              <w:t xml:space="preserve">ABG-6431, </w:t>
            </w:r>
            <w:r w:rsidR="00E66559" w:rsidRPr="00C80212">
              <w:rPr>
                <w:sz w:val="18"/>
                <w:szCs w:val="18"/>
                <w:lang w:eastAsia="it-IT"/>
              </w:rPr>
              <w:t>Batch N</w:t>
            </w:r>
            <w:r w:rsidR="00803048" w:rsidRPr="00C80212">
              <w:rPr>
                <w:sz w:val="18"/>
                <w:szCs w:val="18"/>
                <w:lang w:eastAsia="it-IT"/>
              </w:rPr>
              <w:t xml:space="preserve">o.: </w:t>
            </w:r>
            <w:r w:rsidRPr="00C80212">
              <w:rPr>
                <w:sz w:val="18"/>
                <w:szCs w:val="18"/>
                <w:lang w:eastAsia="it-IT"/>
              </w:rPr>
              <w:t>201-933-CF (201-933-CF00)</w:t>
            </w:r>
          </w:p>
        </w:tc>
        <w:tc>
          <w:tcPr>
            <w:tcW w:w="1925" w:type="pct"/>
            <w:tcBorders>
              <w:top w:val="single" w:sz="2" w:space="0" w:color="auto"/>
              <w:left w:val="single" w:sz="2" w:space="0" w:color="auto"/>
              <w:bottom w:val="single" w:sz="2" w:space="0" w:color="auto"/>
              <w:right w:val="single" w:sz="2" w:space="0" w:color="auto"/>
            </w:tcBorders>
          </w:tcPr>
          <w:p w14:paraId="3A2A6B03" w14:textId="77777777" w:rsidR="004E45CB" w:rsidRPr="00C80212" w:rsidRDefault="004E45CB" w:rsidP="004E45CB">
            <w:pPr>
              <w:pStyle w:val="NormalDossier"/>
              <w:spacing w:before="0" w:after="0"/>
              <w:rPr>
                <w:sz w:val="18"/>
                <w:szCs w:val="18"/>
                <w:lang w:val="it-IT" w:eastAsia="it-IT"/>
              </w:rPr>
            </w:pPr>
            <w:r w:rsidRPr="00C80212">
              <w:rPr>
                <w:sz w:val="18"/>
                <w:szCs w:val="18"/>
                <w:lang w:val="it-IT" w:eastAsia="it-IT"/>
              </w:rPr>
              <w:t>Residue, R = 2.2%</w:t>
            </w:r>
          </w:p>
          <w:p w14:paraId="5C387AFE" w14:textId="08582F28" w:rsidR="004E45CB" w:rsidRPr="00C80212" w:rsidRDefault="004E45CB" w:rsidP="004E45CB">
            <w:pPr>
              <w:spacing w:after="0"/>
              <w:rPr>
                <w:sz w:val="18"/>
                <w:szCs w:val="18"/>
              </w:rPr>
            </w:pPr>
            <w:r w:rsidRPr="00C80212">
              <w:rPr>
                <w:sz w:val="18"/>
                <w:szCs w:val="18"/>
                <w:lang w:val="it-IT" w:eastAsia="it-IT"/>
              </w:rPr>
              <w:t>Rinsed residue, R’ = 0.17%</w:t>
            </w:r>
          </w:p>
        </w:tc>
        <w:tc>
          <w:tcPr>
            <w:tcW w:w="254" w:type="pct"/>
            <w:tcBorders>
              <w:top w:val="single" w:sz="2" w:space="0" w:color="auto"/>
              <w:left w:val="single" w:sz="2" w:space="0" w:color="auto"/>
              <w:bottom w:val="single" w:sz="2" w:space="0" w:color="auto"/>
              <w:right w:val="single" w:sz="2" w:space="0" w:color="auto"/>
            </w:tcBorders>
          </w:tcPr>
          <w:p w14:paraId="7DD355F6" w14:textId="6DE38A09" w:rsidR="004E45CB" w:rsidRPr="00C80212" w:rsidRDefault="004E45CB" w:rsidP="004E45CB">
            <w:pPr>
              <w:spacing w:after="0"/>
              <w:jc w:val="center"/>
              <w:rPr>
                <w:sz w:val="18"/>
                <w:szCs w:val="18"/>
              </w:rPr>
            </w:pPr>
            <w:r w:rsidRPr="00C80212">
              <w:rPr>
                <w:sz w:val="18"/>
                <w:szCs w:val="18"/>
                <w:lang w:eastAsia="it-IT"/>
              </w:rPr>
              <w:t>Y</w:t>
            </w:r>
          </w:p>
        </w:tc>
        <w:tc>
          <w:tcPr>
            <w:tcW w:w="507" w:type="pct"/>
            <w:tcBorders>
              <w:top w:val="single" w:sz="2" w:space="0" w:color="auto"/>
              <w:left w:val="single" w:sz="2" w:space="0" w:color="auto"/>
              <w:bottom w:val="single" w:sz="2" w:space="0" w:color="auto"/>
              <w:right w:val="single" w:sz="2" w:space="0" w:color="auto"/>
            </w:tcBorders>
          </w:tcPr>
          <w:p w14:paraId="4BC11AF2" w14:textId="3688A39E" w:rsidR="004E45CB" w:rsidRPr="00C80212" w:rsidRDefault="004E45CB" w:rsidP="004E45CB">
            <w:pPr>
              <w:pStyle w:val="NormalDossier"/>
              <w:spacing w:before="0" w:after="0"/>
              <w:rPr>
                <w:sz w:val="18"/>
                <w:szCs w:val="18"/>
              </w:rPr>
            </w:pPr>
            <w:r w:rsidRPr="00C80212">
              <w:rPr>
                <w:sz w:val="18"/>
                <w:szCs w:val="18"/>
              </w:rPr>
              <w:t>Comb</w:t>
            </w:r>
            <w:r w:rsidR="00AE3D2F" w:rsidRPr="00C80212">
              <w:rPr>
                <w:sz w:val="18"/>
                <w:szCs w:val="18"/>
              </w:rPr>
              <w:t>,</w:t>
            </w:r>
            <w:r w:rsidRPr="00C80212">
              <w:rPr>
                <w:sz w:val="18"/>
                <w:szCs w:val="18"/>
              </w:rPr>
              <w:t xml:space="preserve"> A.L. (2012)</w:t>
            </w:r>
          </w:p>
          <w:p w14:paraId="2F95A997" w14:textId="6EF18E9A" w:rsidR="004E45CB" w:rsidRPr="00C80212" w:rsidRDefault="004E45CB" w:rsidP="004E45CB">
            <w:pPr>
              <w:spacing w:after="0"/>
              <w:rPr>
                <w:b/>
                <w:bCs/>
                <w:i/>
                <w:iCs/>
                <w:sz w:val="18"/>
                <w:szCs w:val="18"/>
              </w:rPr>
            </w:pPr>
            <w:r w:rsidRPr="00C80212">
              <w:rPr>
                <w:sz w:val="18"/>
                <w:szCs w:val="18"/>
                <w:lang w:val="en-US"/>
              </w:rPr>
              <w:t>ZAB0150</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B97DD00" w14:textId="26132C03" w:rsidR="004E45CB" w:rsidRPr="006D171B" w:rsidRDefault="00AC2C46" w:rsidP="004E45CB">
            <w:pPr>
              <w:rPr>
                <w:iCs/>
                <w:sz w:val="18"/>
                <w:szCs w:val="18"/>
              </w:rPr>
            </w:pPr>
            <w:r w:rsidRPr="006D171B">
              <w:rPr>
                <w:iCs/>
                <w:sz w:val="18"/>
                <w:szCs w:val="18"/>
              </w:rPr>
              <w:t>Accepted</w:t>
            </w:r>
          </w:p>
        </w:tc>
      </w:tr>
      <w:tr w:rsidR="000D565B" w:rsidRPr="00FC1FFF" w14:paraId="6707CCD3" w14:textId="77777777" w:rsidTr="003D6C21">
        <w:tc>
          <w:tcPr>
            <w:tcW w:w="715" w:type="pct"/>
            <w:tcBorders>
              <w:top w:val="single" w:sz="2" w:space="0" w:color="auto"/>
              <w:left w:val="single" w:sz="2" w:space="0" w:color="auto"/>
              <w:bottom w:val="single" w:sz="2" w:space="0" w:color="auto"/>
              <w:right w:val="single" w:sz="2" w:space="0" w:color="auto"/>
            </w:tcBorders>
          </w:tcPr>
          <w:p w14:paraId="7E20B590" w14:textId="77777777" w:rsidR="000D565B" w:rsidRPr="00FC1FFF" w:rsidRDefault="000D565B" w:rsidP="000D565B">
            <w:pPr>
              <w:ind w:left="-57" w:rightChars="-57" w:right="-137"/>
              <w:rPr>
                <w:sz w:val="18"/>
                <w:szCs w:val="18"/>
              </w:rPr>
            </w:pPr>
            <w:proofErr w:type="spellStart"/>
            <w:r w:rsidRPr="00FC1FFF">
              <w:rPr>
                <w:sz w:val="18"/>
                <w:szCs w:val="18"/>
              </w:rPr>
              <w:t>Dustability</w:t>
            </w:r>
            <w:proofErr w:type="spellEnd"/>
            <w:r w:rsidRPr="00FC1FFF">
              <w:rPr>
                <w:sz w:val="18"/>
                <w:szCs w:val="18"/>
              </w:rPr>
              <w:t xml:space="preserve"> following accelerated storage</w:t>
            </w:r>
          </w:p>
          <w:p w14:paraId="47E262C7" w14:textId="77777777" w:rsidR="000D565B" w:rsidRPr="00FC1FFF" w:rsidRDefault="000D565B" w:rsidP="000D565B">
            <w:pPr>
              <w:ind w:left="-57" w:rightChars="-57" w:right="-137"/>
              <w:rPr>
                <w:sz w:val="18"/>
                <w:szCs w:val="18"/>
              </w:rPr>
            </w:pPr>
            <w:r w:rsidRPr="00FC1FFF">
              <w:rPr>
                <w:sz w:val="18"/>
                <w:szCs w:val="18"/>
              </w:rPr>
              <w:t>(IIIM 2.7.7)</w:t>
            </w:r>
          </w:p>
        </w:tc>
        <w:tc>
          <w:tcPr>
            <w:tcW w:w="3692" w:type="pct"/>
            <w:gridSpan w:val="5"/>
            <w:tcBorders>
              <w:top w:val="single" w:sz="2" w:space="0" w:color="auto"/>
              <w:left w:val="single" w:sz="2" w:space="0" w:color="auto"/>
              <w:bottom w:val="single" w:sz="2" w:space="0" w:color="auto"/>
              <w:right w:val="single" w:sz="2" w:space="0" w:color="auto"/>
            </w:tcBorders>
          </w:tcPr>
          <w:p w14:paraId="53213285" w14:textId="2F878348" w:rsidR="000D565B" w:rsidRPr="00FC1FFF" w:rsidRDefault="000D565B" w:rsidP="000D565B">
            <w:pPr>
              <w:spacing w:after="0"/>
              <w:rPr>
                <w:b/>
                <w:bCs/>
                <w:i/>
                <w:iCs/>
                <w:sz w:val="18"/>
                <w:szCs w:val="18"/>
              </w:rPr>
            </w:pPr>
            <w:r w:rsidRPr="00FC1FFF">
              <w:rPr>
                <w:bCs/>
                <w:iCs/>
                <w:sz w:val="18"/>
                <w:szCs w:val="18"/>
              </w:rPr>
              <w:t>Not relevant to a SC formulation.</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B9BE75E" w14:textId="77777777" w:rsidR="000D565B" w:rsidRPr="00FC1FFF" w:rsidRDefault="000D565B" w:rsidP="000D565B">
            <w:pPr>
              <w:rPr>
                <w:b/>
                <w:bCs/>
                <w:iCs/>
                <w:sz w:val="18"/>
                <w:szCs w:val="18"/>
                <w:highlight w:val="cyan"/>
              </w:rPr>
            </w:pPr>
          </w:p>
        </w:tc>
      </w:tr>
      <w:tr w:rsidR="000D565B" w:rsidRPr="00FC1FFF" w14:paraId="25ECF7C8" w14:textId="77777777" w:rsidTr="003D6C21">
        <w:tc>
          <w:tcPr>
            <w:tcW w:w="715" w:type="pct"/>
            <w:tcBorders>
              <w:top w:val="single" w:sz="2" w:space="0" w:color="auto"/>
              <w:left w:val="single" w:sz="2" w:space="0" w:color="auto"/>
              <w:bottom w:val="single" w:sz="2" w:space="0" w:color="auto"/>
              <w:right w:val="single" w:sz="2" w:space="0" w:color="auto"/>
            </w:tcBorders>
          </w:tcPr>
          <w:p w14:paraId="3149A607" w14:textId="77777777" w:rsidR="000D565B" w:rsidRPr="00FC1FFF" w:rsidRDefault="000D565B" w:rsidP="000D565B">
            <w:pPr>
              <w:ind w:left="-57" w:rightChars="-57" w:right="-137"/>
              <w:rPr>
                <w:sz w:val="18"/>
                <w:szCs w:val="18"/>
              </w:rPr>
            </w:pPr>
            <w:r w:rsidRPr="00FC1FFF">
              <w:rPr>
                <w:sz w:val="18"/>
                <w:szCs w:val="18"/>
              </w:rPr>
              <w:lastRenderedPageBreak/>
              <w:t>Physical compatibility of tank mixes</w:t>
            </w:r>
          </w:p>
          <w:p w14:paraId="7173192E" w14:textId="77777777" w:rsidR="000D565B" w:rsidRPr="00FC1FFF" w:rsidRDefault="000D565B" w:rsidP="000D565B">
            <w:pPr>
              <w:ind w:left="-63" w:right="-51"/>
              <w:rPr>
                <w:sz w:val="18"/>
                <w:szCs w:val="18"/>
              </w:rPr>
            </w:pPr>
            <w:r w:rsidRPr="00FC1FFF">
              <w:rPr>
                <w:sz w:val="18"/>
                <w:szCs w:val="18"/>
              </w:rPr>
              <w:t>(IIIM 2.8.1)</w:t>
            </w:r>
          </w:p>
        </w:tc>
        <w:tc>
          <w:tcPr>
            <w:tcW w:w="3692" w:type="pct"/>
            <w:gridSpan w:val="5"/>
            <w:tcBorders>
              <w:top w:val="single" w:sz="2" w:space="0" w:color="auto"/>
              <w:left w:val="single" w:sz="2" w:space="0" w:color="auto"/>
              <w:bottom w:val="single" w:sz="2" w:space="0" w:color="auto"/>
              <w:right w:val="single" w:sz="2" w:space="0" w:color="auto"/>
            </w:tcBorders>
          </w:tcPr>
          <w:p w14:paraId="6799F437" w14:textId="77777777" w:rsidR="000D565B" w:rsidRPr="00FC1FFF" w:rsidRDefault="000D565B" w:rsidP="000D565B">
            <w:pPr>
              <w:spacing w:after="0"/>
              <w:rPr>
                <w:b/>
                <w:bCs/>
                <w:i/>
                <w:iCs/>
                <w:sz w:val="18"/>
                <w:szCs w:val="18"/>
              </w:rPr>
            </w:pPr>
            <w:r w:rsidRPr="00FC1FFF">
              <w:rPr>
                <w:noProof/>
                <w:sz w:val="18"/>
                <w:szCs w:val="18"/>
              </w:rPr>
              <w:t>Not applicable. Not for mixing with other products.</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83AE196" w14:textId="77777777" w:rsidR="000D565B" w:rsidRPr="00FC1FFF" w:rsidRDefault="000D565B" w:rsidP="000D565B">
            <w:pPr>
              <w:rPr>
                <w:b/>
                <w:bCs/>
                <w:iCs/>
                <w:sz w:val="18"/>
                <w:szCs w:val="18"/>
                <w:highlight w:val="cyan"/>
              </w:rPr>
            </w:pPr>
          </w:p>
        </w:tc>
      </w:tr>
      <w:tr w:rsidR="000D565B" w:rsidRPr="00FC1FFF" w14:paraId="7F1E4D99" w14:textId="77777777" w:rsidTr="003D6C21">
        <w:tc>
          <w:tcPr>
            <w:tcW w:w="715" w:type="pct"/>
            <w:tcBorders>
              <w:top w:val="single" w:sz="2" w:space="0" w:color="auto"/>
              <w:left w:val="single" w:sz="2" w:space="0" w:color="auto"/>
              <w:bottom w:val="single" w:sz="2" w:space="0" w:color="auto"/>
              <w:right w:val="single" w:sz="2" w:space="0" w:color="auto"/>
            </w:tcBorders>
          </w:tcPr>
          <w:p w14:paraId="0EEA87A7" w14:textId="77777777" w:rsidR="000D565B" w:rsidRPr="00FC1FFF" w:rsidRDefault="000D565B" w:rsidP="000D565B">
            <w:pPr>
              <w:ind w:left="-57" w:rightChars="-57" w:right="-137"/>
              <w:rPr>
                <w:sz w:val="18"/>
                <w:szCs w:val="18"/>
              </w:rPr>
            </w:pPr>
            <w:r w:rsidRPr="00FC1FFF">
              <w:rPr>
                <w:sz w:val="18"/>
                <w:szCs w:val="18"/>
              </w:rPr>
              <w:t>Chemical compatibility of tank mixes</w:t>
            </w:r>
          </w:p>
          <w:p w14:paraId="5662DCE5" w14:textId="77777777" w:rsidR="000D565B" w:rsidRPr="00FC1FFF" w:rsidRDefault="000D565B" w:rsidP="000D565B">
            <w:pPr>
              <w:ind w:left="-63" w:right="-51"/>
              <w:rPr>
                <w:sz w:val="18"/>
                <w:szCs w:val="18"/>
              </w:rPr>
            </w:pPr>
            <w:r w:rsidRPr="00FC1FFF">
              <w:rPr>
                <w:sz w:val="18"/>
                <w:szCs w:val="18"/>
              </w:rPr>
              <w:t>(IIIM 2.8.2)</w:t>
            </w:r>
          </w:p>
        </w:tc>
        <w:tc>
          <w:tcPr>
            <w:tcW w:w="3692" w:type="pct"/>
            <w:gridSpan w:val="5"/>
            <w:tcBorders>
              <w:top w:val="single" w:sz="2" w:space="0" w:color="auto"/>
              <w:left w:val="single" w:sz="2" w:space="0" w:color="auto"/>
              <w:bottom w:val="single" w:sz="2" w:space="0" w:color="auto"/>
              <w:right w:val="single" w:sz="2" w:space="0" w:color="auto"/>
            </w:tcBorders>
          </w:tcPr>
          <w:p w14:paraId="29C1251E" w14:textId="77777777" w:rsidR="000D565B" w:rsidRPr="00FC1FFF" w:rsidRDefault="000D565B" w:rsidP="000D565B">
            <w:pPr>
              <w:spacing w:after="0"/>
              <w:rPr>
                <w:i/>
                <w:iCs/>
                <w:sz w:val="18"/>
                <w:szCs w:val="18"/>
              </w:rPr>
            </w:pPr>
            <w:r w:rsidRPr="00FC1FFF">
              <w:rPr>
                <w:noProof/>
                <w:sz w:val="18"/>
                <w:szCs w:val="18"/>
              </w:rPr>
              <w:t>Not applicable. Not for mixing with other products.</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B9C743" w14:textId="77777777" w:rsidR="000D565B" w:rsidRPr="00FC1FFF" w:rsidRDefault="000D565B" w:rsidP="000D565B">
            <w:pPr>
              <w:rPr>
                <w:b/>
                <w:bCs/>
                <w:iCs/>
                <w:sz w:val="18"/>
                <w:szCs w:val="18"/>
                <w:highlight w:val="cyan"/>
              </w:rPr>
            </w:pPr>
          </w:p>
        </w:tc>
      </w:tr>
      <w:tr w:rsidR="000D565B" w:rsidRPr="00FC1FFF" w14:paraId="5252AE2D" w14:textId="77777777" w:rsidTr="003D6C21">
        <w:tc>
          <w:tcPr>
            <w:tcW w:w="715" w:type="pct"/>
            <w:tcBorders>
              <w:top w:val="single" w:sz="2" w:space="0" w:color="auto"/>
              <w:left w:val="single" w:sz="2" w:space="0" w:color="auto"/>
              <w:bottom w:val="single" w:sz="2" w:space="0" w:color="auto"/>
              <w:right w:val="single" w:sz="2" w:space="0" w:color="auto"/>
            </w:tcBorders>
          </w:tcPr>
          <w:p w14:paraId="4893D4F4" w14:textId="77777777" w:rsidR="000D565B" w:rsidRPr="00FC1FFF" w:rsidRDefault="000D565B" w:rsidP="000D565B">
            <w:pPr>
              <w:ind w:left="-57" w:rightChars="-57" w:right="-137"/>
              <w:rPr>
                <w:sz w:val="18"/>
                <w:szCs w:val="18"/>
              </w:rPr>
            </w:pPr>
            <w:r w:rsidRPr="00FC1FFF">
              <w:rPr>
                <w:sz w:val="18"/>
                <w:szCs w:val="18"/>
              </w:rPr>
              <w:t>Biological compatibility of tank mixes</w:t>
            </w:r>
          </w:p>
          <w:p w14:paraId="6A5D5D8B" w14:textId="77777777" w:rsidR="000D565B" w:rsidRPr="00FC1FFF" w:rsidRDefault="000D565B" w:rsidP="000D565B">
            <w:pPr>
              <w:ind w:left="-63" w:right="-51"/>
              <w:rPr>
                <w:sz w:val="18"/>
                <w:szCs w:val="18"/>
              </w:rPr>
            </w:pPr>
            <w:r w:rsidRPr="00FC1FFF">
              <w:rPr>
                <w:sz w:val="18"/>
                <w:szCs w:val="18"/>
              </w:rPr>
              <w:t>(IIIM 2.8.3)</w:t>
            </w:r>
          </w:p>
        </w:tc>
        <w:tc>
          <w:tcPr>
            <w:tcW w:w="3692" w:type="pct"/>
            <w:gridSpan w:val="5"/>
            <w:tcBorders>
              <w:top w:val="single" w:sz="2" w:space="0" w:color="auto"/>
              <w:left w:val="single" w:sz="2" w:space="0" w:color="auto"/>
              <w:bottom w:val="single" w:sz="2" w:space="0" w:color="auto"/>
              <w:right w:val="single" w:sz="2" w:space="0" w:color="auto"/>
            </w:tcBorders>
          </w:tcPr>
          <w:p w14:paraId="1ADA9396" w14:textId="77777777" w:rsidR="000D565B" w:rsidRPr="00FC1FFF" w:rsidRDefault="000D565B" w:rsidP="000D565B">
            <w:pPr>
              <w:spacing w:after="0"/>
              <w:rPr>
                <w:b/>
                <w:bCs/>
                <w:i/>
                <w:iCs/>
                <w:sz w:val="18"/>
                <w:szCs w:val="18"/>
              </w:rPr>
            </w:pPr>
            <w:r w:rsidRPr="00FC1FFF">
              <w:rPr>
                <w:noProof/>
                <w:sz w:val="18"/>
                <w:szCs w:val="18"/>
              </w:rPr>
              <w:t>Not applicable. Not for mixing with other products.</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E5C9F28" w14:textId="77777777" w:rsidR="000D565B" w:rsidRPr="00FC1FFF" w:rsidRDefault="000D565B" w:rsidP="000D565B">
            <w:pPr>
              <w:rPr>
                <w:b/>
                <w:bCs/>
                <w:iCs/>
                <w:sz w:val="18"/>
                <w:szCs w:val="18"/>
                <w:highlight w:val="cyan"/>
              </w:rPr>
            </w:pPr>
          </w:p>
        </w:tc>
      </w:tr>
      <w:tr w:rsidR="000D565B" w:rsidRPr="00FC1FFF" w14:paraId="73C52978" w14:textId="77777777" w:rsidTr="003D6C21">
        <w:tc>
          <w:tcPr>
            <w:tcW w:w="715" w:type="pct"/>
            <w:tcBorders>
              <w:top w:val="single" w:sz="2" w:space="0" w:color="auto"/>
              <w:left w:val="single" w:sz="2" w:space="0" w:color="auto"/>
              <w:bottom w:val="single" w:sz="2" w:space="0" w:color="auto"/>
              <w:right w:val="single" w:sz="2" w:space="0" w:color="auto"/>
            </w:tcBorders>
          </w:tcPr>
          <w:p w14:paraId="48F0DCB9" w14:textId="77777777" w:rsidR="000D565B" w:rsidRPr="00FC1FFF" w:rsidRDefault="000D565B" w:rsidP="000D565B">
            <w:pPr>
              <w:ind w:left="-57" w:rightChars="-57" w:right="-137"/>
              <w:rPr>
                <w:sz w:val="18"/>
                <w:szCs w:val="18"/>
              </w:rPr>
            </w:pPr>
            <w:r w:rsidRPr="00FC1FFF">
              <w:rPr>
                <w:sz w:val="18"/>
                <w:szCs w:val="18"/>
              </w:rPr>
              <w:t>Adhesion to seeds</w:t>
            </w:r>
          </w:p>
          <w:p w14:paraId="5B508005" w14:textId="77777777" w:rsidR="000D565B" w:rsidRPr="00FC1FFF" w:rsidRDefault="000D565B" w:rsidP="000D565B">
            <w:pPr>
              <w:ind w:left="-63" w:right="-51"/>
              <w:rPr>
                <w:sz w:val="18"/>
                <w:szCs w:val="18"/>
              </w:rPr>
            </w:pPr>
            <w:r w:rsidRPr="00FC1FFF">
              <w:rPr>
                <w:sz w:val="18"/>
                <w:szCs w:val="18"/>
              </w:rPr>
              <w:t>(IIIM 2.9)</w:t>
            </w:r>
          </w:p>
        </w:tc>
        <w:tc>
          <w:tcPr>
            <w:tcW w:w="3692" w:type="pct"/>
            <w:gridSpan w:val="5"/>
            <w:tcBorders>
              <w:top w:val="single" w:sz="2" w:space="0" w:color="auto"/>
              <w:left w:val="single" w:sz="2" w:space="0" w:color="auto"/>
              <w:bottom w:val="single" w:sz="2" w:space="0" w:color="auto"/>
              <w:right w:val="single" w:sz="2" w:space="0" w:color="auto"/>
            </w:tcBorders>
          </w:tcPr>
          <w:p w14:paraId="3A4C1F5A" w14:textId="77777777" w:rsidR="000D565B" w:rsidRPr="00FC1FFF" w:rsidRDefault="000D565B" w:rsidP="000D565B">
            <w:pPr>
              <w:spacing w:after="0"/>
              <w:rPr>
                <w:b/>
                <w:bCs/>
                <w:i/>
                <w:iCs/>
                <w:sz w:val="18"/>
                <w:szCs w:val="18"/>
              </w:rPr>
            </w:pPr>
            <w:r w:rsidRPr="00FC1FFF">
              <w:rPr>
                <w:bCs/>
                <w:iCs/>
                <w:sz w:val="18"/>
                <w:szCs w:val="18"/>
              </w:rPr>
              <w:t>Not relevant as product is not intended to be used as a seed treatment.</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55B89E1" w14:textId="77777777" w:rsidR="000D565B" w:rsidRPr="00FC1FFF" w:rsidRDefault="000D565B" w:rsidP="000D565B">
            <w:pPr>
              <w:rPr>
                <w:b/>
                <w:bCs/>
                <w:iCs/>
                <w:sz w:val="18"/>
                <w:szCs w:val="18"/>
                <w:highlight w:val="cyan"/>
              </w:rPr>
            </w:pPr>
          </w:p>
        </w:tc>
      </w:tr>
      <w:tr w:rsidR="000D565B" w:rsidRPr="00FC1FFF" w14:paraId="1106E03D" w14:textId="77777777" w:rsidTr="003D6C21">
        <w:tc>
          <w:tcPr>
            <w:tcW w:w="715" w:type="pct"/>
            <w:tcBorders>
              <w:top w:val="single" w:sz="2" w:space="0" w:color="auto"/>
              <w:left w:val="single" w:sz="2" w:space="0" w:color="auto"/>
              <w:bottom w:val="single" w:sz="2" w:space="0" w:color="auto"/>
              <w:right w:val="single" w:sz="2" w:space="0" w:color="auto"/>
            </w:tcBorders>
          </w:tcPr>
          <w:p w14:paraId="6DD4CB4A" w14:textId="77777777" w:rsidR="000D565B" w:rsidRPr="00FC1FFF" w:rsidRDefault="000D565B" w:rsidP="000D565B">
            <w:pPr>
              <w:ind w:left="-57" w:rightChars="-57" w:right="-137"/>
              <w:rPr>
                <w:sz w:val="18"/>
                <w:szCs w:val="18"/>
              </w:rPr>
            </w:pPr>
            <w:r w:rsidRPr="00FC1FFF">
              <w:rPr>
                <w:sz w:val="18"/>
                <w:szCs w:val="18"/>
              </w:rPr>
              <w:t>Distribution to seed</w:t>
            </w:r>
          </w:p>
          <w:p w14:paraId="1787C8E7" w14:textId="77777777" w:rsidR="000D565B" w:rsidRPr="00FC1FFF" w:rsidRDefault="000D565B" w:rsidP="000D565B">
            <w:pPr>
              <w:ind w:left="-63" w:right="-51"/>
              <w:rPr>
                <w:sz w:val="18"/>
                <w:szCs w:val="18"/>
              </w:rPr>
            </w:pPr>
            <w:r w:rsidRPr="00FC1FFF">
              <w:rPr>
                <w:sz w:val="18"/>
                <w:szCs w:val="18"/>
              </w:rPr>
              <w:t>(IIIM 2.9)</w:t>
            </w:r>
          </w:p>
        </w:tc>
        <w:tc>
          <w:tcPr>
            <w:tcW w:w="3692" w:type="pct"/>
            <w:gridSpan w:val="5"/>
            <w:tcBorders>
              <w:top w:val="single" w:sz="2" w:space="0" w:color="auto"/>
              <w:left w:val="single" w:sz="2" w:space="0" w:color="auto"/>
              <w:bottom w:val="single" w:sz="2" w:space="0" w:color="auto"/>
              <w:right w:val="single" w:sz="2" w:space="0" w:color="auto"/>
            </w:tcBorders>
          </w:tcPr>
          <w:p w14:paraId="4F32F280" w14:textId="77777777" w:rsidR="000D565B" w:rsidRPr="00FC1FFF" w:rsidRDefault="000D565B" w:rsidP="000D565B">
            <w:pPr>
              <w:spacing w:after="0"/>
              <w:rPr>
                <w:b/>
                <w:bCs/>
                <w:i/>
                <w:iCs/>
                <w:sz w:val="18"/>
                <w:szCs w:val="18"/>
              </w:rPr>
            </w:pPr>
            <w:r w:rsidRPr="00FC1FFF">
              <w:rPr>
                <w:bCs/>
                <w:iCs/>
                <w:sz w:val="18"/>
                <w:szCs w:val="18"/>
              </w:rPr>
              <w:t>Not relevant as product is not intended to be used as a seed treatment.</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08DF542" w14:textId="77777777" w:rsidR="000D565B" w:rsidRPr="00FC1FFF" w:rsidRDefault="000D565B" w:rsidP="000D565B">
            <w:pPr>
              <w:rPr>
                <w:b/>
                <w:bCs/>
                <w:iCs/>
                <w:sz w:val="18"/>
                <w:szCs w:val="18"/>
                <w:highlight w:val="cyan"/>
              </w:rPr>
            </w:pPr>
          </w:p>
        </w:tc>
      </w:tr>
      <w:tr w:rsidR="000D565B" w:rsidRPr="00FC1FFF" w14:paraId="35A78273" w14:textId="77777777" w:rsidTr="003D6C21">
        <w:tc>
          <w:tcPr>
            <w:tcW w:w="715" w:type="pct"/>
            <w:tcBorders>
              <w:top w:val="single" w:sz="2" w:space="0" w:color="auto"/>
              <w:left w:val="single" w:sz="2" w:space="0" w:color="auto"/>
              <w:bottom w:val="single" w:sz="2" w:space="0" w:color="auto"/>
              <w:right w:val="single" w:sz="2" w:space="0" w:color="auto"/>
            </w:tcBorders>
          </w:tcPr>
          <w:p w14:paraId="4FD52FFE" w14:textId="77777777" w:rsidR="000D565B" w:rsidRPr="00FC1FFF" w:rsidRDefault="000D565B" w:rsidP="000D565B">
            <w:pPr>
              <w:ind w:left="-63" w:right="-51"/>
              <w:rPr>
                <w:sz w:val="18"/>
                <w:szCs w:val="18"/>
              </w:rPr>
            </w:pPr>
            <w:bookmarkStart w:id="107" w:name="_Hlk127870108"/>
            <w:r w:rsidRPr="00FC1FFF">
              <w:rPr>
                <w:sz w:val="18"/>
                <w:szCs w:val="18"/>
              </w:rPr>
              <w:t>Summary and evaluation of data presented under points 2.1 to 2.9</w:t>
            </w:r>
          </w:p>
          <w:p w14:paraId="409F0714" w14:textId="77777777" w:rsidR="000D565B" w:rsidRPr="00FC1FFF" w:rsidRDefault="000D565B" w:rsidP="000D565B">
            <w:pPr>
              <w:ind w:left="-63" w:right="-51"/>
              <w:rPr>
                <w:sz w:val="18"/>
                <w:szCs w:val="18"/>
              </w:rPr>
            </w:pPr>
            <w:r w:rsidRPr="00FC1FFF">
              <w:rPr>
                <w:sz w:val="18"/>
                <w:szCs w:val="18"/>
              </w:rPr>
              <w:t>(IIIM 2.10)</w:t>
            </w:r>
          </w:p>
        </w:tc>
        <w:tc>
          <w:tcPr>
            <w:tcW w:w="3692" w:type="pct"/>
            <w:gridSpan w:val="5"/>
            <w:tcBorders>
              <w:top w:val="single" w:sz="2" w:space="0" w:color="auto"/>
              <w:left w:val="single" w:sz="2" w:space="0" w:color="auto"/>
              <w:bottom w:val="single" w:sz="2" w:space="0" w:color="auto"/>
              <w:right w:val="single" w:sz="2" w:space="0" w:color="auto"/>
            </w:tcBorders>
          </w:tcPr>
          <w:p w14:paraId="2308B862" w14:textId="5A47A76B" w:rsidR="000D565B" w:rsidRPr="00E0468C" w:rsidRDefault="000D565B" w:rsidP="000D565B">
            <w:pPr>
              <w:spacing w:after="0"/>
              <w:rPr>
                <w:rFonts w:eastAsia="Calibri"/>
                <w:sz w:val="18"/>
                <w:szCs w:val="18"/>
              </w:rPr>
            </w:pPr>
            <w:r w:rsidRPr="0088598A">
              <w:rPr>
                <w:sz w:val="18"/>
                <w:szCs w:val="18"/>
              </w:rPr>
              <w:t>Foray</w:t>
            </w:r>
            <w:r w:rsidRPr="0088598A">
              <w:rPr>
                <w:sz w:val="18"/>
                <w:szCs w:val="18"/>
                <w:vertAlign w:val="superscript"/>
                <w:lang w:eastAsia="it-IT"/>
              </w:rPr>
              <w:t>®</w:t>
            </w:r>
            <w:r w:rsidRPr="0088598A">
              <w:rPr>
                <w:sz w:val="18"/>
                <w:szCs w:val="18"/>
              </w:rPr>
              <w:t xml:space="preserve"> 76B (</w:t>
            </w:r>
            <w:r w:rsidRPr="0088598A">
              <w:rPr>
                <w:color w:val="000000"/>
                <w:sz w:val="18"/>
                <w:szCs w:val="18"/>
              </w:rPr>
              <w:t>ABG-6431</w:t>
            </w:r>
            <w:r w:rsidRPr="0088598A">
              <w:rPr>
                <w:sz w:val="18"/>
                <w:szCs w:val="18"/>
              </w:rPr>
              <w:t xml:space="preserve">) is a suspension concentrate (SC) formulation containing </w:t>
            </w:r>
            <w:r w:rsidRPr="0088598A">
              <w:rPr>
                <w:color w:val="000000"/>
                <w:sz w:val="18"/>
                <w:szCs w:val="18"/>
              </w:rPr>
              <w:t>206.5 g/L</w:t>
            </w:r>
            <w:r w:rsidRPr="0088598A">
              <w:rPr>
                <w:sz w:val="18"/>
                <w:szCs w:val="18"/>
              </w:rPr>
              <w:t xml:space="preserve"> active substance. The active substance is </w:t>
            </w:r>
            <w:r w:rsidRPr="3F68E9B5">
              <w:rPr>
                <w:i/>
                <w:iCs/>
                <w:sz w:val="18"/>
                <w:szCs w:val="18"/>
              </w:rPr>
              <w:t xml:space="preserve">Bacillus thuringiensis </w:t>
            </w:r>
            <w:r w:rsidRPr="0088598A">
              <w:rPr>
                <w:sz w:val="18"/>
                <w:szCs w:val="18"/>
              </w:rPr>
              <w:t>subsp.</w:t>
            </w:r>
            <w:r w:rsidRPr="3F68E9B5">
              <w:rPr>
                <w:i/>
                <w:iCs/>
                <w:sz w:val="18"/>
                <w:szCs w:val="18"/>
              </w:rPr>
              <w:t xml:space="preserve"> </w:t>
            </w:r>
            <w:proofErr w:type="spellStart"/>
            <w:r w:rsidRPr="3F68E9B5">
              <w:rPr>
                <w:i/>
                <w:iCs/>
                <w:sz w:val="18"/>
                <w:szCs w:val="18"/>
              </w:rPr>
              <w:t>kurstaki</w:t>
            </w:r>
            <w:proofErr w:type="spellEnd"/>
            <w:r w:rsidRPr="0088598A">
              <w:rPr>
                <w:sz w:val="18"/>
                <w:szCs w:val="18"/>
              </w:rPr>
              <w:t xml:space="preserve"> strain ABTS-351. The product is in the form of </w:t>
            </w:r>
            <w:r w:rsidR="004C3298" w:rsidRPr="0088598A">
              <w:rPr>
                <w:sz w:val="18"/>
                <w:szCs w:val="18"/>
              </w:rPr>
              <w:t xml:space="preserve">pale/yellow (Munsell 2.5Y 7/4) </w:t>
            </w:r>
            <w:r w:rsidRPr="0088598A">
              <w:rPr>
                <w:sz w:val="18"/>
                <w:szCs w:val="18"/>
                <w:lang w:eastAsia="it-IT"/>
              </w:rPr>
              <w:t>liquid</w:t>
            </w:r>
            <w:r w:rsidRPr="0088598A">
              <w:rPr>
                <w:sz w:val="18"/>
                <w:szCs w:val="18"/>
              </w:rPr>
              <w:t>. It is not explosive, oxidising, flammable or auto-flammable. The product has a relative</w:t>
            </w:r>
            <w:r w:rsidRPr="3F68E9B5">
              <w:rPr>
                <w:sz w:val="18"/>
                <w:szCs w:val="18"/>
              </w:rPr>
              <w:t xml:space="preserve"> density of </w:t>
            </w:r>
            <w:r w:rsidRPr="0088598A">
              <w:rPr>
                <w:sz w:val="18"/>
                <w:szCs w:val="18"/>
                <w:lang w:eastAsia="it-IT"/>
              </w:rPr>
              <w:t>1.12</w:t>
            </w:r>
            <w:r w:rsidRPr="3F68E9B5">
              <w:rPr>
                <w:sz w:val="18"/>
                <w:szCs w:val="18"/>
              </w:rPr>
              <w:t xml:space="preserve">, shows </w:t>
            </w:r>
            <w:r w:rsidRPr="0088598A">
              <w:rPr>
                <w:sz w:val="18"/>
                <w:szCs w:val="18"/>
                <w:lang w:eastAsia="it-IT"/>
              </w:rPr>
              <w:t>pseudoplastic behaviour, is surface active</w:t>
            </w:r>
            <w:r w:rsidRPr="3F68E9B5">
              <w:rPr>
                <w:sz w:val="18"/>
                <w:szCs w:val="18"/>
              </w:rPr>
              <w:t xml:space="preserve"> and the pH of a 1</w:t>
            </w:r>
            <w:r w:rsidRPr="0088598A">
              <w:rPr>
                <w:noProof/>
                <w:sz w:val="18"/>
                <w:szCs w:val="18"/>
              </w:rPr>
              <w:t xml:space="preserve">% </w:t>
            </w:r>
            <w:r w:rsidR="00B05E8D" w:rsidRPr="0088598A">
              <w:rPr>
                <w:noProof/>
                <w:sz w:val="18"/>
                <w:szCs w:val="18"/>
              </w:rPr>
              <w:t>(</w:t>
            </w:r>
            <w:r w:rsidRPr="0088598A">
              <w:rPr>
                <w:noProof/>
                <w:sz w:val="18"/>
                <w:szCs w:val="18"/>
              </w:rPr>
              <w:t>w/v</w:t>
            </w:r>
            <w:r w:rsidR="00B05E8D" w:rsidRPr="0088598A">
              <w:rPr>
                <w:noProof/>
                <w:sz w:val="18"/>
                <w:szCs w:val="18"/>
              </w:rPr>
              <w:t>)</w:t>
            </w:r>
            <w:r w:rsidRPr="0088598A">
              <w:rPr>
                <w:noProof/>
                <w:sz w:val="18"/>
                <w:szCs w:val="18"/>
              </w:rPr>
              <w:t xml:space="preserve"> aqueous </w:t>
            </w:r>
            <w:r w:rsidRPr="0088598A">
              <w:rPr>
                <w:sz w:val="18"/>
                <w:szCs w:val="18"/>
              </w:rPr>
              <w:t>solution</w:t>
            </w:r>
            <w:r w:rsidRPr="0088598A">
              <w:rPr>
                <w:noProof/>
                <w:sz w:val="18"/>
                <w:szCs w:val="18"/>
              </w:rPr>
              <w:t xml:space="preserve"> is 4.</w:t>
            </w:r>
            <w:r w:rsidR="004C3298" w:rsidRPr="0088598A">
              <w:rPr>
                <w:noProof/>
                <w:sz w:val="18"/>
                <w:szCs w:val="18"/>
              </w:rPr>
              <w:t>9</w:t>
            </w:r>
            <w:r w:rsidRPr="0088598A">
              <w:rPr>
                <w:sz w:val="18"/>
                <w:szCs w:val="18"/>
              </w:rPr>
              <w:t>. The formulation has good suspensibility, wet sieving, foaming and pourability characteristics. S</w:t>
            </w:r>
            <w:r w:rsidRPr="0088598A">
              <w:rPr>
                <w:rFonts w:eastAsia="Calibri"/>
                <w:sz w:val="18"/>
                <w:szCs w:val="18"/>
              </w:rPr>
              <w:t xml:space="preserve">tability studies </w:t>
            </w:r>
            <w:r w:rsidR="004C3298" w:rsidRPr="0088598A">
              <w:rPr>
                <w:rFonts w:eastAsia="Calibri"/>
                <w:sz w:val="18"/>
                <w:szCs w:val="18"/>
              </w:rPr>
              <w:t>at 15</w:t>
            </w:r>
            <m:oMath>
              <m:r>
                <w:rPr>
                  <w:rFonts w:ascii="Cambria Math" w:eastAsia="Calibri" w:hAnsi="Cambria Math"/>
                  <w:sz w:val="18"/>
                  <w:szCs w:val="18"/>
                </w:rPr>
                <m:t>°</m:t>
              </m:r>
            </m:oMath>
            <w:r w:rsidR="004C3298" w:rsidRPr="0088598A">
              <w:rPr>
                <w:rFonts w:eastAsia="Calibri"/>
                <w:sz w:val="18"/>
                <w:szCs w:val="18"/>
              </w:rPr>
              <w:t>C and 20</w:t>
            </w:r>
            <m:oMath>
              <m:r>
                <w:rPr>
                  <w:rFonts w:ascii="Cambria Math" w:eastAsia="Calibri" w:hAnsi="Cambria Math"/>
                  <w:sz w:val="18"/>
                  <w:szCs w:val="18"/>
                </w:rPr>
                <m:t>°</m:t>
              </m:r>
            </m:oMath>
            <w:r w:rsidRPr="0088598A">
              <w:rPr>
                <w:rFonts w:eastAsia="Calibri"/>
                <w:sz w:val="18"/>
                <w:szCs w:val="18"/>
              </w:rPr>
              <w:t xml:space="preserve">C </w:t>
            </w:r>
            <w:r w:rsidRPr="0088598A">
              <w:rPr>
                <w:sz w:val="18"/>
                <w:szCs w:val="18"/>
              </w:rPr>
              <w:t xml:space="preserve">for </w:t>
            </w:r>
            <w:r w:rsidR="004C3298" w:rsidRPr="0088598A">
              <w:rPr>
                <w:sz w:val="18"/>
                <w:szCs w:val="18"/>
              </w:rPr>
              <w:t>15</w:t>
            </w:r>
            <w:r w:rsidRPr="0088598A">
              <w:rPr>
                <w:sz w:val="18"/>
                <w:szCs w:val="18"/>
              </w:rPr>
              <w:t xml:space="preserve"> months</w:t>
            </w:r>
            <w:r w:rsidRPr="0088598A">
              <w:rPr>
                <w:rFonts w:eastAsia="Calibri"/>
                <w:sz w:val="18"/>
                <w:szCs w:val="18"/>
              </w:rPr>
              <w:t>, where the content of the active ingredient remained stable,</w:t>
            </w:r>
            <w:r w:rsidR="004C3298" w:rsidRPr="0088598A">
              <w:rPr>
                <w:rFonts w:eastAsia="Calibri"/>
                <w:sz w:val="18"/>
                <w:szCs w:val="18"/>
              </w:rPr>
              <w:t xml:space="preserve"> microbial and bacterial contaminants were below unacceptable </w:t>
            </w:r>
            <w:r w:rsidR="0088598A" w:rsidRPr="0088598A">
              <w:rPr>
                <w:rFonts w:eastAsia="Calibri"/>
                <w:sz w:val="18"/>
                <w:szCs w:val="18"/>
              </w:rPr>
              <w:t>levels,</w:t>
            </w:r>
            <w:r w:rsidRPr="0088598A">
              <w:rPr>
                <w:rFonts w:eastAsia="Calibri"/>
                <w:sz w:val="18"/>
                <w:szCs w:val="18"/>
              </w:rPr>
              <w:t xml:space="preserve"> and no significant changes were seen in any other property</w:t>
            </w:r>
            <w:r w:rsidR="0088598A">
              <w:rPr>
                <w:rFonts w:eastAsia="Calibri"/>
                <w:sz w:val="18"/>
                <w:szCs w:val="18"/>
              </w:rPr>
              <w:t>.</w:t>
            </w:r>
            <w:r w:rsidRPr="00E0468C">
              <w:rPr>
                <w:rFonts w:eastAsia="Calibri"/>
                <w:sz w:val="18"/>
                <w:szCs w:val="18"/>
              </w:rPr>
              <w:t xml:space="preserve"> No significant pack/product interactions were observed, and the packaging remained free of deterioration for the duration of the study. The shelf life of the product is </w:t>
            </w:r>
            <w:r w:rsidR="004C3298" w:rsidRPr="0088598A">
              <w:rPr>
                <w:rFonts w:eastAsia="Calibri"/>
                <w:sz w:val="18"/>
                <w:szCs w:val="18"/>
              </w:rPr>
              <w:t>15</w:t>
            </w:r>
            <w:r w:rsidRPr="0088598A">
              <w:rPr>
                <w:sz w:val="18"/>
                <w:szCs w:val="18"/>
              </w:rPr>
              <w:t xml:space="preserve"> months</w:t>
            </w:r>
            <w:r w:rsidRPr="0088598A">
              <w:rPr>
                <w:rFonts w:eastAsia="Calibri"/>
                <w:sz w:val="18"/>
                <w:szCs w:val="18"/>
              </w:rPr>
              <w:t xml:space="preserve">, and it is recommended that the product be stored </w:t>
            </w:r>
            <w:r w:rsidR="1156552A" w:rsidRPr="0088598A">
              <w:rPr>
                <w:rFonts w:eastAsia="Calibri"/>
                <w:sz w:val="18"/>
                <w:szCs w:val="18"/>
              </w:rPr>
              <w:t>under warehouse conditions</w:t>
            </w:r>
            <w:r w:rsidRPr="0088598A">
              <w:rPr>
                <w:rFonts w:eastAsia="Calibri"/>
                <w:sz w:val="18"/>
                <w:szCs w:val="18"/>
              </w:rPr>
              <w:t xml:space="preserve"> and not exposed to higher temperatures.</w:t>
            </w:r>
          </w:p>
          <w:p w14:paraId="75C482D8" w14:textId="77777777" w:rsidR="00127ED0" w:rsidRPr="00CE4F07" w:rsidRDefault="00127ED0" w:rsidP="000D565B">
            <w:pPr>
              <w:spacing w:after="0"/>
              <w:rPr>
                <w:sz w:val="18"/>
                <w:szCs w:val="18"/>
              </w:rPr>
            </w:pPr>
          </w:p>
          <w:p w14:paraId="27BFB51A" w14:textId="0AC716E7" w:rsidR="00127ED0" w:rsidRPr="00CE4F07" w:rsidRDefault="00127ED0" w:rsidP="000D565B">
            <w:pPr>
              <w:spacing w:after="0"/>
              <w:rPr>
                <w:sz w:val="18"/>
                <w:szCs w:val="18"/>
              </w:rPr>
            </w:pPr>
            <w:r w:rsidRPr="00CE4F07">
              <w:rPr>
                <w:rStyle w:val="ui-provider"/>
                <w:sz w:val="18"/>
                <w:szCs w:val="18"/>
              </w:rPr>
              <w:t xml:space="preserve">The technical properties of the plant protection product indicate that no </w:t>
            </w:r>
            <w:r w:rsidR="00AE4818">
              <w:rPr>
                <w:rStyle w:val="ui-provider"/>
                <w:sz w:val="18"/>
                <w:szCs w:val="18"/>
              </w:rPr>
              <w:t xml:space="preserve">relevant </w:t>
            </w:r>
            <w:r w:rsidR="008F31E9">
              <w:rPr>
                <w:rStyle w:val="ui-provider"/>
                <w:sz w:val="18"/>
                <w:szCs w:val="18"/>
              </w:rPr>
              <w:t xml:space="preserve">modifications </w:t>
            </w:r>
            <w:r w:rsidRPr="00CE4F07">
              <w:rPr>
                <w:rStyle w:val="ui-provider"/>
                <w:sz w:val="18"/>
                <w:szCs w:val="18"/>
              </w:rPr>
              <w:t>are expected, when used as recommended.</w:t>
            </w:r>
          </w:p>
        </w:tc>
        <w:tc>
          <w:tcPr>
            <w:tcW w:w="593" w:type="pct"/>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0938024" w14:textId="2E66E5F4" w:rsidR="000D565B" w:rsidRPr="006D171B" w:rsidRDefault="000D565B" w:rsidP="000D565B">
            <w:pPr>
              <w:rPr>
                <w:iCs/>
                <w:sz w:val="18"/>
                <w:szCs w:val="18"/>
              </w:rPr>
            </w:pPr>
          </w:p>
        </w:tc>
      </w:tr>
      <w:bookmarkEnd w:id="101"/>
      <w:bookmarkEnd w:id="107"/>
    </w:tbl>
    <w:p w14:paraId="20EE03D3" w14:textId="77777777" w:rsidR="00FA2DD2" w:rsidRDefault="00FA2DD2" w:rsidP="000D1A78">
      <w:pPr>
        <w:pStyle w:val="Wcicienormalne"/>
        <w:sectPr w:rsidR="00FA2DD2" w:rsidSect="00471766">
          <w:headerReference w:type="even" r:id="rId13"/>
          <w:headerReference w:type="default" r:id="rId14"/>
          <w:headerReference w:type="first" r:id="rId15"/>
          <w:pgSz w:w="16834" w:h="11909" w:orient="landscape" w:code="9"/>
          <w:pgMar w:top="82" w:right="1418" w:bottom="1418" w:left="1418" w:header="709" w:footer="709" w:gutter="0"/>
          <w:cols w:space="720"/>
          <w:noEndnote/>
        </w:sectPr>
      </w:pPr>
    </w:p>
    <w:p w14:paraId="661584D9" w14:textId="77777777" w:rsidR="00FA2DD2" w:rsidRPr="00881606" w:rsidRDefault="00FA2DD2" w:rsidP="000D1A78">
      <w:pPr>
        <w:pStyle w:val="OECD-HeadLine1"/>
        <w:pageBreakBefore/>
      </w:pPr>
      <w:bookmarkStart w:id="108" w:name="_Toc142480012"/>
      <w:r>
        <w:lastRenderedPageBreak/>
        <w:t>IIIM</w:t>
      </w:r>
      <w:r w:rsidR="00673DB0">
        <w:t xml:space="preserve"> 3</w:t>
      </w:r>
      <w:r w:rsidRPr="00881606">
        <w:tab/>
        <w:t>DATA ON APPLICATION</w:t>
      </w:r>
      <w:bookmarkEnd w:id="108"/>
      <w:r w:rsidRPr="00881606">
        <w:t xml:space="preserve"> </w:t>
      </w:r>
      <w:bookmarkEnd w:id="102"/>
      <w:bookmarkEnd w:id="103"/>
      <w:bookmarkEnd w:id="104"/>
      <w:bookmarkEnd w:id="105"/>
      <w:bookmarkEnd w:id="106"/>
    </w:p>
    <w:p w14:paraId="629678CF" w14:textId="77777777" w:rsidR="00FA2DD2" w:rsidRPr="00881606" w:rsidRDefault="00FA2DD2">
      <w:pPr>
        <w:pStyle w:val="OECD-HeadLine1"/>
      </w:pPr>
      <w:bookmarkStart w:id="109" w:name="_Toc20556840"/>
      <w:bookmarkStart w:id="110" w:name="_Toc54512842"/>
      <w:bookmarkStart w:id="111" w:name="_Toc58143783"/>
      <w:bookmarkStart w:id="112" w:name="_Toc85530706"/>
      <w:bookmarkStart w:id="113" w:name="_Toc240539882"/>
      <w:bookmarkStart w:id="114" w:name="_Toc264534768"/>
      <w:bookmarkStart w:id="115" w:name="_Toc142480013"/>
      <w:r>
        <w:t>IIIM</w:t>
      </w:r>
      <w:r w:rsidR="00673DB0">
        <w:t xml:space="preserve"> 3</w:t>
      </w:r>
      <w:r w:rsidRPr="00881606">
        <w:t>.1</w:t>
      </w:r>
      <w:r w:rsidRPr="00881606">
        <w:tab/>
      </w:r>
      <w:bookmarkEnd w:id="109"/>
      <w:bookmarkEnd w:id="110"/>
      <w:bookmarkEnd w:id="111"/>
      <w:bookmarkEnd w:id="112"/>
      <w:bookmarkEnd w:id="113"/>
      <w:r w:rsidRPr="00881606">
        <w:t>Field of Use, Pest to be controlled, crop to be protected, available information on mode of action</w:t>
      </w:r>
      <w:bookmarkEnd w:id="114"/>
      <w:bookmarkEnd w:id="115"/>
    </w:p>
    <w:tbl>
      <w:tblPr>
        <w:tblW w:w="0" w:type="auto"/>
        <w:tblCellMar>
          <w:left w:w="70" w:type="dxa"/>
          <w:right w:w="70" w:type="dxa"/>
        </w:tblCellMar>
        <w:tblLook w:val="0000" w:firstRow="0" w:lastRow="0" w:firstColumn="0" w:lastColumn="0" w:noHBand="0" w:noVBand="0"/>
      </w:tblPr>
      <w:tblGrid>
        <w:gridCol w:w="2205"/>
        <w:gridCol w:w="7152"/>
      </w:tblGrid>
      <w:tr w:rsidR="000D5928" w:rsidRPr="00881606" w14:paraId="0B25C5E2" w14:textId="77777777">
        <w:tc>
          <w:tcPr>
            <w:tcW w:w="2205" w:type="dxa"/>
          </w:tcPr>
          <w:p w14:paraId="70360690" w14:textId="58994ED7" w:rsidR="000D5928" w:rsidRPr="00881606" w:rsidRDefault="000D5928">
            <w:pPr>
              <w:pStyle w:val="OECD-BASIS-TEXT"/>
              <w:tabs>
                <w:tab w:val="clear" w:pos="720"/>
              </w:tabs>
              <w:jc w:val="left"/>
              <w:rPr>
                <w:color w:val="auto"/>
              </w:rPr>
            </w:pPr>
            <w:bookmarkStart w:id="116" w:name="_Toc20556841"/>
            <w:bookmarkStart w:id="117" w:name="_Toc54512843"/>
            <w:bookmarkStart w:id="118" w:name="_Toc58143784"/>
            <w:bookmarkStart w:id="119" w:name="_Toc85530707"/>
            <w:r w:rsidRPr="003524D2">
              <w:rPr>
                <w:color w:val="auto"/>
              </w:rPr>
              <w:t xml:space="preserve">Field of </w:t>
            </w:r>
            <w:r w:rsidR="00E17A0F">
              <w:rPr>
                <w:color w:val="auto"/>
              </w:rPr>
              <w:t>u</w:t>
            </w:r>
            <w:r w:rsidRPr="003524D2">
              <w:rPr>
                <w:color w:val="auto"/>
              </w:rPr>
              <w:t>se</w:t>
            </w:r>
          </w:p>
        </w:tc>
        <w:tc>
          <w:tcPr>
            <w:tcW w:w="7152" w:type="dxa"/>
          </w:tcPr>
          <w:p w14:paraId="24E599BE" w14:textId="77777777" w:rsidR="000D5928" w:rsidRDefault="000D5928" w:rsidP="00C53F2B">
            <w:pPr>
              <w:pStyle w:val="OECD-BASIS-TEXT"/>
              <w:tabs>
                <w:tab w:val="clear" w:pos="720"/>
              </w:tabs>
              <w:rPr>
                <w:color w:val="auto"/>
              </w:rPr>
            </w:pPr>
            <w:r w:rsidRPr="003524D2">
              <w:rPr>
                <w:color w:val="auto"/>
              </w:rPr>
              <w:t xml:space="preserve">As a biological insecticide for </w:t>
            </w:r>
            <w:r>
              <w:rPr>
                <w:color w:val="auto"/>
              </w:rPr>
              <w:t>forest areas</w:t>
            </w:r>
            <w:r w:rsidRPr="003524D2">
              <w:rPr>
                <w:color w:val="auto"/>
              </w:rPr>
              <w:t xml:space="preserve"> and horticultural purposes.</w:t>
            </w:r>
          </w:p>
          <w:p w14:paraId="63A6A571" w14:textId="77777777" w:rsidR="00BF5D57" w:rsidRPr="00881606" w:rsidRDefault="00BF5D57" w:rsidP="00C53F2B">
            <w:pPr>
              <w:pStyle w:val="OECD-BASIS-TEXT"/>
              <w:tabs>
                <w:tab w:val="clear" w:pos="720"/>
              </w:tabs>
              <w:rPr>
                <w:color w:val="auto"/>
              </w:rPr>
            </w:pPr>
          </w:p>
        </w:tc>
      </w:tr>
      <w:tr w:rsidR="000D5928" w:rsidRPr="00881606" w14:paraId="7DC21D7E" w14:textId="77777777">
        <w:tc>
          <w:tcPr>
            <w:tcW w:w="2205" w:type="dxa"/>
          </w:tcPr>
          <w:p w14:paraId="43251CCF" w14:textId="77777777" w:rsidR="000D5928" w:rsidRPr="00881606" w:rsidRDefault="000D5928">
            <w:pPr>
              <w:pStyle w:val="OECD-BASIS-TEXT"/>
              <w:tabs>
                <w:tab w:val="clear" w:pos="720"/>
              </w:tabs>
              <w:jc w:val="left"/>
              <w:rPr>
                <w:color w:val="auto"/>
              </w:rPr>
            </w:pPr>
            <w:r w:rsidRPr="003524D2">
              <w:rPr>
                <w:color w:val="auto"/>
              </w:rPr>
              <w:t>Pests to be controlled</w:t>
            </w:r>
          </w:p>
        </w:tc>
        <w:tc>
          <w:tcPr>
            <w:tcW w:w="7152" w:type="dxa"/>
          </w:tcPr>
          <w:p w14:paraId="5B3D4F3E" w14:textId="77777777" w:rsidR="000D5928" w:rsidRDefault="000D5928" w:rsidP="00C53F2B">
            <w:pPr>
              <w:pStyle w:val="OECD-BASIS-TEXT"/>
              <w:tabs>
                <w:tab w:val="clear" w:pos="720"/>
              </w:tabs>
              <w:rPr>
                <w:lang w:val="en-US" w:eastAsia="fr-BE"/>
              </w:rPr>
            </w:pPr>
            <w:r>
              <w:t>Foray</w:t>
            </w:r>
            <w:r w:rsidR="00A53668">
              <w:rPr>
                <w:vertAlign w:val="superscript"/>
              </w:rPr>
              <w:t>®</w:t>
            </w:r>
            <w:r>
              <w:t xml:space="preserve"> </w:t>
            </w:r>
            <w:r w:rsidR="000A7BDE">
              <w:t>76</w:t>
            </w:r>
            <w:r>
              <w:t xml:space="preserve">B </w:t>
            </w:r>
            <w:r w:rsidRPr="003524D2">
              <w:rPr>
                <w:lang w:val="en-US" w:eastAsia="fr-BE"/>
              </w:rPr>
              <w:t>is used for control of Lepidopteran pests.</w:t>
            </w:r>
          </w:p>
          <w:p w14:paraId="01CF0366" w14:textId="705D06C6" w:rsidR="00BF5D57" w:rsidRPr="00881606" w:rsidRDefault="00BF5D57" w:rsidP="00C53F2B">
            <w:pPr>
              <w:pStyle w:val="OECD-BASIS-TEXT"/>
              <w:tabs>
                <w:tab w:val="clear" w:pos="720"/>
              </w:tabs>
              <w:rPr>
                <w:color w:val="auto"/>
              </w:rPr>
            </w:pPr>
          </w:p>
        </w:tc>
      </w:tr>
      <w:tr w:rsidR="000D5928" w:rsidRPr="00881606" w14:paraId="1D6A0086" w14:textId="77777777">
        <w:tc>
          <w:tcPr>
            <w:tcW w:w="2205" w:type="dxa"/>
          </w:tcPr>
          <w:p w14:paraId="1AF268E2" w14:textId="77777777" w:rsidR="000D5928" w:rsidRPr="00881606" w:rsidRDefault="000D5928">
            <w:pPr>
              <w:pStyle w:val="OECD-BASIS-TEXT"/>
              <w:tabs>
                <w:tab w:val="clear" w:pos="720"/>
              </w:tabs>
              <w:jc w:val="left"/>
              <w:rPr>
                <w:color w:val="auto"/>
              </w:rPr>
            </w:pPr>
            <w:r w:rsidRPr="003524D2">
              <w:rPr>
                <w:color w:val="auto"/>
              </w:rPr>
              <w:t>Crop to be protected</w:t>
            </w:r>
          </w:p>
        </w:tc>
        <w:tc>
          <w:tcPr>
            <w:tcW w:w="7152" w:type="dxa"/>
          </w:tcPr>
          <w:p w14:paraId="4DE65083" w14:textId="001D5B43" w:rsidR="000D5928" w:rsidRDefault="000D5928" w:rsidP="00C53F2B">
            <w:pPr>
              <w:pStyle w:val="OECD-BASIS-TEXT"/>
              <w:tabs>
                <w:tab w:val="clear" w:pos="720"/>
              </w:tabs>
              <w:rPr>
                <w:color w:val="auto"/>
              </w:rPr>
            </w:pPr>
            <w:r w:rsidRPr="003524D2">
              <w:rPr>
                <w:bCs/>
              </w:rPr>
              <w:t xml:space="preserve">For use </w:t>
            </w:r>
            <w:r>
              <w:t xml:space="preserve">on </w:t>
            </w:r>
            <w:proofErr w:type="spellStart"/>
            <w:r w:rsidR="000F6C7E" w:rsidRPr="00A95EF4">
              <w:t>on</w:t>
            </w:r>
            <w:proofErr w:type="spellEnd"/>
            <w:r w:rsidR="000F6C7E" w:rsidRPr="00A95EF4">
              <w:t xml:space="preserve"> deciduous and coniferous forest, pine trees, ornamental trees and shrubs or amenity areas </w:t>
            </w:r>
            <w:r>
              <w:t>(non-agricultural zones including parks and gardens).</w:t>
            </w:r>
            <w:r w:rsidRPr="003524D2">
              <w:rPr>
                <w:bCs/>
              </w:rPr>
              <w:t xml:space="preserve"> </w:t>
            </w:r>
            <w:r w:rsidRPr="003524D2">
              <w:rPr>
                <w:color w:val="auto"/>
              </w:rPr>
              <w:t xml:space="preserve">See detailed GAP </w:t>
            </w:r>
            <w:r>
              <w:rPr>
                <w:color w:val="auto"/>
              </w:rPr>
              <w:t>in Part A</w:t>
            </w:r>
            <w:r w:rsidRPr="003524D2">
              <w:rPr>
                <w:color w:val="auto"/>
              </w:rPr>
              <w:t>.</w:t>
            </w:r>
          </w:p>
          <w:p w14:paraId="60AE651D" w14:textId="77777777" w:rsidR="00C5704D" w:rsidRPr="00881606" w:rsidRDefault="00C5704D" w:rsidP="00C53F2B">
            <w:pPr>
              <w:pStyle w:val="OECD-BASIS-TEXT"/>
              <w:tabs>
                <w:tab w:val="clear" w:pos="720"/>
              </w:tabs>
              <w:rPr>
                <w:color w:val="auto"/>
              </w:rPr>
            </w:pPr>
          </w:p>
        </w:tc>
      </w:tr>
      <w:tr w:rsidR="000D5928" w:rsidRPr="00881606" w14:paraId="6CA9D29C" w14:textId="77777777" w:rsidTr="00C53F2B">
        <w:trPr>
          <w:trHeight w:val="5760"/>
        </w:trPr>
        <w:tc>
          <w:tcPr>
            <w:tcW w:w="2205" w:type="dxa"/>
          </w:tcPr>
          <w:p w14:paraId="06A2D93E" w14:textId="77777777" w:rsidR="000D5928" w:rsidRPr="009021C6" w:rsidRDefault="000D5928">
            <w:pPr>
              <w:pStyle w:val="OECD-BASIS-TEXT"/>
              <w:tabs>
                <w:tab w:val="clear" w:pos="720"/>
              </w:tabs>
              <w:jc w:val="left"/>
              <w:rPr>
                <w:color w:val="auto"/>
              </w:rPr>
            </w:pPr>
            <w:r w:rsidRPr="003524D2">
              <w:rPr>
                <w:color w:val="auto"/>
              </w:rPr>
              <w:t>Mode of action</w:t>
            </w:r>
          </w:p>
        </w:tc>
        <w:tc>
          <w:tcPr>
            <w:tcW w:w="7152" w:type="dxa"/>
          </w:tcPr>
          <w:p w14:paraId="3074DAB8" w14:textId="5B3CDE02" w:rsidR="000D5928" w:rsidRDefault="000D5928" w:rsidP="00C53F2B">
            <w:pPr>
              <w:pStyle w:val="OECD-BASIS-TEXT"/>
              <w:tabs>
                <w:tab w:val="clear" w:pos="720"/>
              </w:tabs>
              <w:spacing w:after="120"/>
            </w:pPr>
            <w:r w:rsidRPr="003524D2">
              <w:t xml:space="preserve">During the stationary phase of its growth cycle, </w:t>
            </w:r>
            <w:r w:rsidRPr="003524D2">
              <w:rPr>
                <w:i/>
                <w:iCs/>
              </w:rPr>
              <w:t>B. thuringiensis</w:t>
            </w:r>
            <w:r w:rsidRPr="003524D2">
              <w:t xml:space="preserve"> forms </w:t>
            </w:r>
            <w:proofErr w:type="spellStart"/>
            <w:r w:rsidRPr="003524D2">
              <w:t>parasporal</w:t>
            </w:r>
            <w:proofErr w:type="spellEnd"/>
            <w:r w:rsidRPr="003524D2">
              <w:t xml:space="preserve"> crystalline inclusions. The crystal proteins of </w:t>
            </w:r>
            <w:r w:rsidRPr="003524D2">
              <w:rPr>
                <w:i/>
                <w:iCs/>
              </w:rPr>
              <w:t>B. thuringiensis</w:t>
            </w:r>
            <w:r w:rsidRPr="003524D2">
              <w:t xml:space="preserve"> must be ingested to be effective against the target insect. Upon ingestion of </w:t>
            </w:r>
            <w:r w:rsidRPr="003524D2">
              <w:rPr>
                <w:i/>
                <w:iCs/>
              </w:rPr>
              <w:t>B. thuringiensis</w:t>
            </w:r>
            <w:r w:rsidRPr="003524D2">
              <w:t xml:space="preserve"> by the larvae, the crystalline inclusions dissolve in the larval midgut, releasing insecticidal crystal proteins (delta-endotoxins) of 27 to 140 </w:t>
            </w:r>
            <w:proofErr w:type="spellStart"/>
            <w:r w:rsidRPr="003524D2">
              <w:t>kDa</w:t>
            </w:r>
            <w:proofErr w:type="spellEnd"/>
            <w:r w:rsidRPr="003524D2">
              <w:t xml:space="preserve">. Most of the crystal proteins are protoxins, converted proteolytically into smaller toxic polypeptides under the alkaline conditions in the insect midgut. The activated Cry toxins interact with the midgut epithelium cells of susceptible insects. For several </w:t>
            </w:r>
            <w:r w:rsidRPr="003524D2">
              <w:rPr>
                <w:i/>
                <w:iCs/>
              </w:rPr>
              <w:t>B. thuringiensis</w:t>
            </w:r>
            <w:r w:rsidRPr="003524D2">
              <w:t xml:space="preserve"> toxins, specific high-affinity binding sites on the apical brush border of the midgut of susceptible insects have been demonstrated to exist. After binding to the midgut receptors, they insert into the apical membrane to create ion channels, or pores, disturbing the osmotic balance and permeability. The regulation of the trans-membrane electric potential is disturbed. This can result in colloid-osmotic lysis of the cells, which is the main cytolytic mechanism that is common to all insecticidal crystal proteins (ICPs). Spore germination and proliferation of the vegetative cell into the haemocoel may result in septicaemia, contributing to mortality of the insect larvae. The microorganism is not translocated in the plant.</w:t>
            </w:r>
          </w:p>
          <w:p w14:paraId="0DF78B5B" w14:textId="32530DA0" w:rsidR="000D5928" w:rsidRPr="009021C6" w:rsidRDefault="000D5928" w:rsidP="00C53F2B">
            <w:pPr>
              <w:pStyle w:val="OECD-BASIS-TEXT"/>
              <w:tabs>
                <w:tab w:val="clear" w:pos="720"/>
              </w:tabs>
              <w:rPr>
                <w:color w:val="auto"/>
              </w:rPr>
            </w:pPr>
            <w:r w:rsidRPr="00AE58C1">
              <w:t xml:space="preserve">Literature reports upon which the mode of action summarised </w:t>
            </w:r>
            <w:r>
              <w:t>above</w:t>
            </w:r>
            <w:r w:rsidRPr="00AE58C1">
              <w:t xml:space="preserve"> are based have been evaluated during EU renewal of </w:t>
            </w:r>
            <w:r w:rsidRPr="003524D2">
              <w:rPr>
                <w:i/>
                <w:iCs/>
              </w:rPr>
              <w:t>B. thuringiensis</w:t>
            </w:r>
            <w:r w:rsidRPr="003524D2">
              <w:t xml:space="preserve"> subsp. </w:t>
            </w:r>
            <w:proofErr w:type="spellStart"/>
            <w:r w:rsidRPr="003524D2">
              <w:rPr>
                <w:bCs/>
                <w:i/>
              </w:rPr>
              <w:t>kurstaki</w:t>
            </w:r>
            <w:proofErr w:type="spellEnd"/>
            <w:r w:rsidRPr="003524D2">
              <w:rPr>
                <w:bCs/>
              </w:rPr>
              <w:t xml:space="preserve"> strain ABTS-351</w:t>
            </w:r>
            <w:r w:rsidRPr="00AE58C1">
              <w:t xml:space="preserve"> and considered acceptable (see Part B 2</w:t>
            </w:r>
            <w:r w:rsidR="00420317">
              <w:t>.2.2</w:t>
            </w:r>
            <w:r w:rsidRPr="00AE58C1">
              <w:t xml:space="preserve"> of RAR)</w:t>
            </w:r>
            <w:r>
              <w:t xml:space="preserve">. </w:t>
            </w:r>
          </w:p>
        </w:tc>
      </w:tr>
    </w:tbl>
    <w:p w14:paraId="7A6CC2D1" w14:textId="77777777" w:rsidR="00FA2DD2" w:rsidRPr="00881606" w:rsidRDefault="00FA2DD2">
      <w:pPr>
        <w:pStyle w:val="OECD-BASIS-TEXT"/>
        <w:tabs>
          <w:tab w:val="clear" w:pos="720"/>
        </w:tabs>
        <w:jc w:val="left"/>
        <w:rPr>
          <w:color w:val="auto"/>
        </w:rPr>
      </w:pPr>
    </w:p>
    <w:p w14:paraId="397AC2D6" w14:textId="77777777" w:rsidR="00FA2DD2" w:rsidRPr="00881606" w:rsidRDefault="00FA2DD2">
      <w:pPr>
        <w:pStyle w:val="OECD-HeadLine1"/>
      </w:pPr>
      <w:bookmarkStart w:id="120" w:name="_Toc240539883"/>
      <w:bookmarkStart w:id="121" w:name="_Toc264534769"/>
      <w:bookmarkStart w:id="122" w:name="_Toc142480014"/>
      <w:r>
        <w:t>IIIM</w:t>
      </w:r>
      <w:r w:rsidR="00673DB0">
        <w:t xml:space="preserve"> 3</w:t>
      </w:r>
      <w:r w:rsidRPr="00881606">
        <w:t>.2</w:t>
      </w:r>
      <w:r w:rsidRPr="00881606">
        <w:tab/>
      </w:r>
      <w:bookmarkEnd w:id="120"/>
      <w:r w:rsidRPr="00881606">
        <w:t>Available information on the development of resistance in target pest and appropriate mitigation strategy</w:t>
      </w:r>
      <w:bookmarkEnd w:id="121"/>
      <w:bookmarkEnd w:id="122"/>
      <w:r w:rsidRPr="00881606">
        <w:t xml:space="preserve"> </w:t>
      </w:r>
      <w:bookmarkEnd w:id="116"/>
      <w:bookmarkEnd w:id="117"/>
      <w:bookmarkEnd w:id="118"/>
      <w:bookmarkEnd w:id="119"/>
    </w:p>
    <w:p w14:paraId="4BBA2BBB" w14:textId="77777777" w:rsidR="000A7BDE" w:rsidRPr="00BE3AC3" w:rsidRDefault="000A7BDE" w:rsidP="000A7BDE">
      <w:pPr>
        <w:autoSpaceDE w:val="0"/>
        <w:autoSpaceDN w:val="0"/>
        <w:adjustRightInd w:val="0"/>
        <w:spacing w:after="0"/>
        <w:jc w:val="both"/>
        <w:rPr>
          <w:sz w:val="22"/>
          <w:szCs w:val="22"/>
        </w:rPr>
      </w:pPr>
      <w:bookmarkStart w:id="123" w:name="_Hlk109305614"/>
      <w:bookmarkStart w:id="124" w:name="_Toc85530708"/>
      <w:bookmarkStart w:id="125" w:name="_Toc240539884"/>
      <w:bookmarkStart w:id="126" w:name="_Toc264534770"/>
      <w:r w:rsidRPr="00FB2502">
        <w:rPr>
          <w:sz w:val="22"/>
          <w:szCs w:val="22"/>
        </w:rPr>
        <w:t xml:space="preserve">Limited information is available in literature to address development of resistance specifically to </w:t>
      </w:r>
      <w:r w:rsidRPr="00FB2502">
        <w:rPr>
          <w:i/>
          <w:iCs/>
          <w:sz w:val="22"/>
          <w:szCs w:val="22"/>
        </w:rPr>
        <w:t>B. thuringiensis</w:t>
      </w:r>
      <w:r w:rsidRPr="00FB2502">
        <w:rPr>
          <w:sz w:val="22"/>
          <w:szCs w:val="22"/>
        </w:rPr>
        <w:t xml:space="preserve"> subsp. </w:t>
      </w:r>
      <w:proofErr w:type="spellStart"/>
      <w:r w:rsidRPr="00FB2502">
        <w:rPr>
          <w:bCs/>
          <w:i/>
          <w:color w:val="000000"/>
          <w:sz w:val="22"/>
          <w:szCs w:val="22"/>
        </w:rPr>
        <w:t>kurstaki</w:t>
      </w:r>
      <w:proofErr w:type="spellEnd"/>
      <w:r w:rsidRPr="00FB2502">
        <w:rPr>
          <w:bCs/>
          <w:color w:val="000000"/>
          <w:sz w:val="22"/>
          <w:szCs w:val="22"/>
        </w:rPr>
        <w:t xml:space="preserve"> strain ABTS-351</w:t>
      </w:r>
      <w:r w:rsidRPr="00FB2502">
        <w:rPr>
          <w:sz w:val="22"/>
          <w:szCs w:val="22"/>
        </w:rPr>
        <w:t xml:space="preserve">. Therefore, this section is addressed with general information available regarding development of resistance to </w:t>
      </w:r>
      <w:r w:rsidRPr="00BE3AC3">
        <w:rPr>
          <w:i/>
          <w:iCs/>
          <w:sz w:val="22"/>
          <w:szCs w:val="22"/>
        </w:rPr>
        <w:t>B. thuringiensis strains</w:t>
      </w:r>
      <w:r w:rsidRPr="00BE3AC3">
        <w:rPr>
          <w:sz w:val="22"/>
          <w:szCs w:val="22"/>
        </w:rPr>
        <w:t xml:space="preserve">. </w:t>
      </w:r>
    </w:p>
    <w:p w14:paraId="402C7FBF" w14:textId="6B471B28" w:rsidR="000A7BDE" w:rsidRPr="00FB2502" w:rsidRDefault="000A7BDE" w:rsidP="000A7BDE">
      <w:pPr>
        <w:autoSpaceDE w:val="0"/>
        <w:autoSpaceDN w:val="0"/>
        <w:adjustRightInd w:val="0"/>
        <w:spacing w:after="0"/>
        <w:jc w:val="both"/>
        <w:rPr>
          <w:sz w:val="22"/>
          <w:szCs w:val="22"/>
        </w:rPr>
      </w:pPr>
      <w:r w:rsidRPr="00BE3AC3">
        <w:rPr>
          <w:sz w:val="22"/>
          <w:szCs w:val="22"/>
        </w:rPr>
        <w:t xml:space="preserve">As with any insecticide, too frequent use of one type of </w:t>
      </w:r>
      <w:proofErr w:type="spellStart"/>
      <w:r w:rsidRPr="00AA77F0">
        <w:rPr>
          <w:i/>
          <w:iCs/>
          <w:sz w:val="22"/>
          <w:szCs w:val="22"/>
        </w:rPr>
        <w:t>B</w:t>
      </w:r>
      <w:r w:rsidRPr="00BE3AC3">
        <w:rPr>
          <w:sz w:val="22"/>
          <w:szCs w:val="22"/>
        </w:rPr>
        <w:t>t</w:t>
      </w:r>
      <w:proofErr w:type="spellEnd"/>
      <w:r w:rsidRPr="00BE3AC3">
        <w:rPr>
          <w:sz w:val="22"/>
          <w:szCs w:val="22"/>
        </w:rPr>
        <w:t xml:space="preserve"> strain or one type of </w:t>
      </w:r>
      <w:proofErr w:type="spellStart"/>
      <w:r w:rsidRPr="00AA77F0">
        <w:rPr>
          <w:i/>
          <w:iCs/>
          <w:sz w:val="22"/>
          <w:szCs w:val="22"/>
        </w:rPr>
        <w:t>Bt</w:t>
      </w:r>
      <w:proofErr w:type="spellEnd"/>
      <w:r w:rsidRPr="00BE3AC3">
        <w:rPr>
          <w:sz w:val="22"/>
          <w:szCs w:val="22"/>
        </w:rPr>
        <w:t xml:space="preserve"> delta-endotoxin can result in resistance of the insect to the active ingredient. Only one species (</w:t>
      </w:r>
      <w:proofErr w:type="spellStart"/>
      <w:r w:rsidRPr="00BE3AC3">
        <w:rPr>
          <w:i/>
          <w:iCs/>
          <w:sz w:val="22"/>
          <w:szCs w:val="22"/>
        </w:rPr>
        <w:t>Plutella</w:t>
      </w:r>
      <w:proofErr w:type="spellEnd"/>
      <w:r w:rsidRPr="00BE3AC3">
        <w:rPr>
          <w:i/>
          <w:iCs/>
          <w:sz w:val="22"/>
          <w:szCs w:val="22"/>
        </w:rPr>
        <w:t xml:space="preserve"> </w:t>
      </w:r>
      <w:proofErr w:type="spellStart"/>
      <w:r w:rsidRPr="00BE3AC3">
        <w:rPr>
          <w:i/>
          <w:iCs/>
          <w:sz w:val="22"/>
          <w:szCs w:val="22"/>
        </w:rPr>
        <w:t>xylostella</w:t>
      </w:r>
      <w:proofErr w:type="spellEnd"/>
      <w:r w:rsidRPr="00BE3AC3">
        <w:rPr>
          <w:sz w:val="22"/>
          <w:szCs w:val="22"/>
        </w:rPr>
        <w:t xml:space="preserve">) has developed any significant resistance to </w:t>
      </w:r>
      <w:r w:rsidRPr="00BE3AC3">
        <w:rPr>
          <w:i/>
          <w:iCs/>
          <w:sz w:val="22"/>
          <w:szCs w:val="22"/>
        </w:rPr>
        <w:t>B. thuringiensis</w:t>
      </w:r>
      <w:r w:rsidRPr="00BE3AC3">
        <w:rPr>
          <w:sz w:val="22"/>
          <w:szCs w:val="22"/>
        </w:rPr>
        <w:t xml:space="preserve">-based products under field use conditions (Shelton </w:t>
      </w:r>
      <w:r w:rsidRPr="00E111B7">
        <w:rPr>
          <w:i/>
          <w:iCs/>
          <w:sz w:val="22"/>
          <w:szCs w:val="22"/>
        </w:rPr>
        <w:t>et al</w:t>
      </w:r>
      <w:r w:rsidRPr="00BE3AC3">
        <w:rPr>
          <w:sz w:val="22"/>
          <w:szCs w:val="22"/>
        </w:rPr>
        <w:t xml:space="preserve">., 2000). </w:t>
      </w:r>
      <w:r w:rsidRPr="00BE3AC3">
        <w:rPr>
          <w:i/>
          <w:iCs/>
          <w:sz w:val="22"/>
          <w:szCs w:val="22"/>
        </w:rPr>
        <w:t xml:space="preserve">P. </w:t>
      </w:r>
      <w:proofErr w:type="spellStart"/>
      <w:r w:rsidRPr="00BE3AC3">
        <w:rPr>
          <w:i/>
          <w:iCs/>
          <w:sz w:val="22"/>
          <w:szCs w:val="22"/>
        </w:rPr>
        <w:t>xylostella</w:t>
      </w:r>
      <w:proofErr w:type="spellEnd"/>
      <w:r w:rsidRPr="00BE3AC3">
        <w:rPr>
          <w:sz w:val="22"/>
          <w:szCs w:val="22"/>
        </w:rPr>
        <w:t xml:space="preserve"> developed resistance to </w:t>
      </w:r>
      <w:r w:rsidRPr="00BE3AC3">
        <w:rPr>
          <w:i/>
          <w:iCs/>
          <w:sz w:val="22"/>
          <w:szCs w:val="22"/>
        </w:rPr>
        <w:t>B. thuringiensis</w:t>
      </w:r>
      <w:r w:rsidRPr="00BE3AC3">
        <w:rPr>
          <w:sz w:val="22"/>
          <w:szCs w:val="22"/>
        </w:rPr>
        <w:t xml:space="preserve"> subsp. </w:t>
      </w:r>
      <w:proofErr w:type="spellStart"/>
      <w:r w:rsidRPr="00BE3AC3">
        <w:rPr>
          <w:i/>
          <w:iCs/>
          <w:sz w:val="22"/>
          <w:szCs w:val="22"/>
        </w:rPr>
        <w:t>kurstaki</w:t>
      </w:r>
      <w:proofErr w:type="spellEnd"/>
      <w:r w:rsidRPr="00BE3AC3">
        <w:rPr>
          <w:sz w:val="22"/>
          <w:szCs w:val="22"/>
        </w:rPr>
        <w:t xml:space="preserve"> (</w:t>
      </w:r>
      <w:proofErr w:type="spellStart"/>
      <w:r w:rsidR="00BC455E" w:rsidRPr="00AA77F0">
        <w:rPr>
          <w:i/>
          <w:iCs/>
          <w:sz w:val="22"/>
          <w:szCs w:val="22"/>
        </w:rPr>
        <w:t>Btk</w:t>
      </w:r>
      <w:proofErr w:type="spellEnd"/>
      <w:r w:rsidRPr="00BE3AC3">
        <w:rPr>
          <w:sz w:val="22"/>
          <w:szCs w:val="22"/>
        </w:rPr>
        <w:t xml:space="preserve">). However, most of these studies dealt with finding isolated field populations of diamondback moth in areas with heavy </w:t>
      </w:r>
      <w:r w:rsidRPr="00BE3AC3">
        <w:rPr>
          <w:i/>
          <w:iCs/>
          <w:sz w:val="22"/>
          <w:szCs w:val="22"/>
        </w:rPr>
        <w:t>B. thuringiensis</w:t>
      </w:r>
      <w:r w:rsidRPr="00BE3AC3">
        <w:rPr>
          <w:sz w:val="22"/>
          <w:szCs w:val="22"/>
        </w:rPr>
        <w:t xml:space="preserve"> use (Shelton </w:t>
      </w:r>
      <w:r w:rsidRPr="00E111B7">
        <w:rPr>
          <w:i/>
          <w:iCs/>
          <w:sz w:val="22"/>
          <w:szCs w:val="22"/>
        </w:rPr>
        <w:t>et al</w:t>
      </w:r>
      <w:r w:rsidRPr="00BE3AC3">
        <w:rPr>
          <w:sz w:val="22"/>
          <w:szCs w:val="22"/>
        </w:rPr>
        <w:t xml:space="preserve">. 2000; Tabashnik </w:t>
      </w:r>
      <w:r w:rsidRPr="00E111B7">
        <w:rPr>
          <w:i/>
          <w:iCs/>
          <w:sz w:val="22"/>
          <w:szCs w:val="22"/>
        </w:rPr>
        <w:t>et al</w:t>
      </w:r>
      <w:r w:rsidRPr="00BE3AC3">
        <w:rPr>
          <w:sz w:val="22"/>
          <w:szCs w:val="22"/>
        </w:rPr>
        <w:t xml:space="preserve">., 1994). The </w:t>
      </w:r>
      <w:proofErr w:type="spellStart"/>
      <w:r w:rsidRPr="00AA77F0">
        <w:rPr>
          <w:i/>
          <w:iCs/>
          <w:sz w:val="22"/>
          <w:szCs w:val="22"/>
        </w:rPr>
        <w:t>Btk</w:t>
      </w:r>
      <w:proofErr w:type="spellEnd"/>
      <w:r w:rsidRPr="00FB2502">
        <w:rPr>
          <w:sz w:val="22"/>
          <w:szCs w:val="22"/>
        </w:rPr>
        <w:t xml:space="preserve"> resistance was adequately addressed in these regions </w:t>
      </w:r>
      <w:r w:rsidRPr="00FB2502">
        <w:rPr>
          <w:sz w:val="22"/>
          <w:szCs w:val="22"/>
        </w:rPr>
        <w:lastRenderedPageBreak/>
        <w:t xml:space="preserve">in early 1990’s with rotations of either chemical insecticides or </w:t>
      </w:r>
      <w:proofErr w:type="spellStart"/>
      <w:r w:rsidRPr="00AA77F0">
        <w:rPr>
          <w:i/>
          <w:iCs/>
          <w:sz w:val="22"/>
          <w:szCs w:val="22"/>
        </w:rPr>
        <w:t>Bt</w:t>
      </w:r>
      <w:proofErr w:type="spellEnd"/>
      <w:r w:rsidRPr="00FB2502">
        <w:rPr>
          <w:sz w:val="22"/>
          <w:szCs w:val="22"/>
        </w:rPr>
        <w:t xml:space="preserve"> products containing other delta-endotoxins such as present in </w:t>
      </w:r>
      <w:proofErr w:type="spellStart"/>
      <w:r w:rsidRPr="00AA77F0">
        <w:rPr>
          <w:i/>
          <w:iCs/>
          <w:sz w:val="22"/>
          <w:szCs w:val="22"/>
        </w:rPr>
        <w:t>Bt</w:t>
      </w:r>
      <w:proofErr w:type="spellEnd"/>
      <w:r w:rsidRPr="00543A02">
        <w:rPr>
          <w:sz w:val="22"/>
          <w:szCs w:val="22"/>
        </w:rPr>
        <w:t xml:space="preserve"> </w:t>
      </w:r>
      <w:r w:rsidRPr="00FB2502">
        <w:rPr>
          <w:sz w:val="22"/>
          <w:szCs w:val="22"/>
        </w:rPr>
        <w:t xml:space="preserve">subspecies </w:t>
      </w:r>
      <w:proofErr w:type="spellStart"/>
      <w:r w:rsidRPr="00FB2502">
        <w:rPr>
          <w:i/>
          <w:iCs/>
          <w:sz w:val="22"/>
          <w:szCs w:val="22"/>
        </w:rPr>
        <w:t>aizawai</w:t>
      </w:r>
      <w:proofErr w:type="spellEnd"/>
      <w:r w:rsidRPr="00FB2502">
        <w:rPr>
          <w:sz w:val="22"/>
          <w:szCs w:val="22"/>
        </w:rPr>
        <w:t>.</w:t>
      </w:r>
    </w:p>
    <w:p w14:paraId="062DA1ED" w14:textId="77777777" w:rsidR="000A7BDE" w:rsidRPr="00FB2502" w:rsidRDefault="000A7BDE" w:rsidP="000A7BDE">
      <w:pPr>
        <w:autoSpaceDE w:val="0"/>
        <w:autoSpaceDN w:val="0"/>
        <w:adjustRightInd w:val="0"/>
        <w:spacing w:after="0"/>
        <w:jc w:val="both"/>
        <w:rPr>
          <w:sz w:val="22"/>
          <w:szCs w:val="22"/>
        </w:rPr>
      </w:pPr>
    </w:p>
    <w:p w14:paraId="1FA9A4EA" w14:textId="40416D5B" w:rsidR="000A7BDE" w:rsidRPr="006E524F" w:rsidRDefault="000A7BDE" w:rsidP="00C53F2B">
      <w:pPr>
        <w:jc w:val="both"/>
        <w:rPr>
          <w:sz w:val="22"/>
          <w:szCs w:val="22"/>
        </w:rPr>
      </w:pPr>
      <w:r w:rsidRPr="006E524F">
        <w:rPr>
          <w:sz w:val="22"/>
          <w:szCs w:val="22"/>
        </w:rPr>
        <w:t xml:space="preserve">Under laboratory conditions, some insect species can develop resistance to </w:t>
      </w:r>
      <w:r w:rsidRPr="006E524F">
        <w:rPr>
          <w:i/>
          <w:iCs/>
          <w:sz w:val="22"/>
          <w:szCs w:val="22"/>
        </w:rPr>
        <w:t>B. thuringiensis</w:t>
      </w:r>
      <w:r w:rsidRPr="006E524F">
        <w:rPr>
          <w:sz w:val="22"/>
          <w:szCs w:val="22"/>
        </w:rPr>
        <w:t xml:space="preserve"> strains. Resistance to different </w:t>
      </w:r>
      <w:r w:rsidRPr="006E524F">
        <w:rPr>
          <w:i/>
          <w:iCs/>
          <w:sz w:val="22"/>
          <w:szCs w:val="22"/>
        </w:rPr>
        <w:t>B. thuringiensis</w:t>
      </w:r>
      <w:r w:rsidRPr="006E524F">
        <w:rPr>
          <w:sz w:val="22"/>
          <w:szCs w:val="22"/>
        </w:rPr>
        <w:t xml:space="preserve"> has been demonstrated following artificial selection of laboratory populations of insect larvae to sub-lethal doses. In total, thirteen insect species have been reported to develop some level of resistance. However, eleven of these species have not developed any known resistance to various strains of </w:t>
      </w:r>
      <w:r w:rsidRPr="006E524F">
        <w:rPr>
          <w:i/>
          <w:iCs/>
          <w:sz w:val="22"/>
          <w:szCs w:val="22"/>
        </w:rPr>
        <w:t>B. thuringiensis</w:t>
      </w:r>
      <w:r w:rsidRPr="006E524F">
        <w:rPr>
          <w:sz w:val="22"/>
          <w:szCs w:val="22"/>
        </w:rPr>
        <w:t xml:space="preserve"> toxin in the field. These include, </w:t>
      </w:r>
      <w:proofErr w:type="spellStart"/>
      <w:r w:rsidRPr="006E524F">
        <w:rPr>
          <w:i/>
          <w:iCs/>
          <w:sz w:val="22"/>
          <w:szCs w:val="22"/>
        </w:rPr>
        <w:t>Ostrinia</w:t>
      </w:r>
      <w:proofErr w:type="spellEnd"/>
      <w:r w:rsidRPr="006E524F">
        <w:rPr>
          <w:i/>
          <w:iCs/>
          <w:sz w:val="22"/>
          <w:szCs w:val="22"/>
        </w:rPr>
        <w:t xml:space="preserve"> </w:t>
      </w:r>
      <w:proofErr w:type="spellStart"/>
      <w:r w:rsidRPr="006E524F">
        <w:rPr>
          <w:i/>
          <w:iCs/>
          <w:sz w:val="22"/>
          <w:szCs w:val="22"/>
        </w:rPr>
        <w:t>nubilalis</w:t>
      </w:r>
      <w:proofErr w:type="spellEnd"/>
      <w:r w:rsidRPr="006E524F">
        <w:rPr>
          <w:sz w:val="22"/>
          <w:szCs w:val="22"/>
        </w:rPr>
        <w:t xml:space="preserve"> (the European corn borer; Huang </w:t>
      </w:r>
      <w:r w:rsidRPr="00AA77F0">
        <w:rPr>
          <w:i/>
          <w:iCs/>
          <w:sz w:val="22"/>
          <w:szCs w:val="22"/>
        </w:rPr>
        <w:t>et al.</w:t>
      </w:r>
      <w:r w:rsidRPr="006E524F">
        <w:rPr>
          <w:sz w:val="22"/>
          <w:szCs w:val="22"/>
        </w:rPr>
        <w:t xml:space="preserve">, 1999), </w:t>
      </w:r>
      <w:r w:rsidRPr="006E524F">
        <w:rPr>
          <w:i/>
          <w:iCs/>
          <w:sz w:val="22"/>
          <w:szCs w:val="22"/>
        </w:rPr>
        <w:t>Heliothis virescens</w:t>
      </w:r>
      <w:r w:rsidRPr="006E524F">
        <w:rPr>
          <w:sz w:val="22"/>
          <w:szCs w:val="22"/>
        </w:rPr>
        <w:t xml:space="preserve"> (the tobacco budworm; Gould </w:t>
      </w:r>
      <w:r w:rsidRPr="006E524F">
        <w:rPr>
          <w:i/>
          <w:iCs/>
          <w:sz w:val="22"/>
          <w:szCs w:val="22"/>
        </w:rPr>
        <w:t>et al</w:t>
      </w:r>
      <w:r w:rsidRPr="006E524F">
        <w:rPr>
          <w:sz w:val="22"/>
          <w:szCs w:val="22"/>
        </w:rPr>
        <w:t xml:space="preserve">., 1997), </w:t>
      </w:r>
      <w:proofErr w:type="spellStart"/>
      <w:r w:rsidRPr="006E524F">
        <w:rPr>
          <w:i/>
          <w:iCs/>
          <w:sz w:val="22"/>
          <w:szCs w:val="22"/>
        </w:rPr>
        <w:t>Pectinophora</w:t>
      </w:r>
      <w:proofErr w:type="spellEnd"/>
      <w:r w:rsidRPr="006E524F">
        <w:rPr>
          <w:i/>
          <w:iCs/>
          <w:sz w:val="22"/>
          <w:szCs w:val="22"/>
        </w:rPr>
        <w:t xml:space="preserve"> </w:t>
      </w:r>
      <w:proofErr w:type="spellStart"/>
      <w:r w:rsidRPr="006E524F">
        <w:rPr>
          <w:i/>
          <w:iCs/>
          <w:sz w:val="22"/>
          <w:szCs w:val="22"/>
        </w:rPr>
        <w:t>gossypiella</w:t>
      </w:r>
      <w:proofErr w:type="spellEnd"/>
      <w:r w:rsidRPr="006E524F">
        <w:rPr>
          <w:sz w:val="22"/>
          <w:szCs w:val="22"/>
        </w:rPr>
        <w:t xml:space="preserve"> (the pink bollworm moth; Liu </w:t>
      </w:r>
      <w:r w:rsidRPr="006E524F">
        <w:rPr>
          <w:i/>
          <w:iCs/>
          <w:sz w:val="22"/>
          <w:szCs w:val="22"/>
        </w:rPr>
        <w:t>et al</w:t>
      </w:r>
      <w:r w:rsidRPr="006E524F">
        <w:rPr>
          <w:sz w:val="22"/>
          <w:szCs w:val="22"/>
        </w:rPr>
        <w:t xml:space="preserve">., 1999), </w:t>
      </w:r>
      <w:r w:rsidRPr="006E524F">
        <w:rPr>
          <w:i/>
          <w:iCs/>
          <w:sz w:val="22"/>
          <w:szCs w:val="22"/>
        </w:rPr>
        <w:t xml:space="preserve">Culex </w:t>
      </w:r>
      <w:proofErr w:type="spellStart"/>
      <w:r w:rsidRPr="006E524F">
        <w:rPr>
          <w:i/>
          <w:iCs/>
          <w:sz w:val="22"/>
          <w:szCs w:val="22"/>
        </w:rPr>
        <w:t>quinquefasciatus</w:t>
      </w:r>
      <w:proofErr w:type="spellEnd"/>
      <w:r w:rsidRPr="006E524F">
        <w:rPr>
          <w:sz w:val="22"/>
          <w:szCs w:val="22"/>
        </w:rPr>
        <w:t xml:space="preserve"> (the Southern house mosquito; Wirth </w:t>
      </w:r>
      <w:r w:rsidRPr="006E524F">
        <w:rPr>
          <w:i/>
          <w:iCs/>
          <w:sz w:val="22"/>
          <w:szCs w:val="22"/>
        </w:rPr>
        <w:t>et al</w:t>
      </w:r>
      <w:r w:rsidRPr="006E524F">
        <w:rPr>
          <w:sz w:val="22"/>
          <w:szCs w:val="22"/>
        </w:rPr>
        <w:t xml:space="preserve">., 1997), </w:t>
      </w:r>
      <w:proofErr w:type="spellStart"/>
      <w:r w:rsidRPr="006E524F">
        <w:rPr>
          <w:i/>
          <w:iCs/>
          <w:sz w:val="22"/>
          <w:szCs w:val="22"/>
        </w:rPr>
        <w:t>Cadra</w:t>
      </w:r>
      <w:proofErr w:type="spellEnd"/>
      <w:r w:rsidRPr="006E524F">
        <w:rPr>
          <w:i/>
          <w:iCs/>
          <w:sz w:val="22"/>
          <w:szCs w:val="22"/>
        </w:rPr>
        <w:t xml:space="preserve"> </w:t>
      </w:r>
      <w:proofErr w:type="spellStart"/>
      <w:r w:rsidRPr="006E524F">
        <w:rPr>
          <w:i/>
          <w:iCs/>
          <w:sz w:val="22"/>
          <w:szCs w:val="22"/>
        </w:rPr>
        <w:t>cautella</w:t>
      </w:r>
      <w:proofErr w:type="spellEnd"/>
      <w:r w:rsidRPr="006E524F">
        <w:rPr>
          <w:sz w:val="22"/>
          <w:szCs w:val="22"/>
        </w:rPr>
        <w:t xml:space="preserve"> (the almond moth; McGaughey and Beeman, 1988), </w:t>
      </w:r>
      <w:proofErr w:type="spellStart"/>
      <w:r w:rsidRPr="006E524F">
        <w:rPr>
          <w:i/>
          <w:iCs/>
          <w:sz w:val="22"/>
          <w:szCs w:val="22"/>
        </w:rPr>
        <w:t>Chrysomela</w:t>
      </w:r>
      <w:proofErr w:type="spellEnd"/>
      <w:r w:rsidRPr="006E524F">
        <w:rPr>
          <w:i/>
          <w:iCs/>
          <w:sz w:val="22"/>
          <w:szCs w:val="22"/>
        </w:rPr>
        <w:t xml:space="preserve"> scripta</w:t>
      </w:r>
      <w:r w:rsidRPr="006E524F">
        <w:rPr>
          <w:sz w:val="22"/>
          <w:szCs w:val="22"/>
        </w:rPr>
        <w:t xml:space="preserve"> (the cottonwood leaf beetle; Frederici and Bauer, 1998), </w:t>
      </w:r>
      <w:r w:rsidRPr="006E524F">
        <w:rPr>
          <w:i/>
          <w:iCs/>
          <w:sz w:val="22"/>
          <w:szCs w:val="22"/>
        </w:rPr>
        <w:t xml:space="preserve">Spodoptera </w:t>
      </w:r>
      <w:proofErr w:type="spellStart"/>
      <w:r w:rsidRPr="006E524F">
        <w:rPr>
          <w:i/>
          <w:iCs/>
          <w:sz w:val="22"/>
          <w:szCs w:val="22"/>
        </w:rPr>
        <w:t>exigua</w:t>
      </w:r>
      <w:proofErr w:type="spellEnd"/>
      <w:r w:rsidRPr="006E524F">
        <w:rPr>
          <w:sz w:val="22"/>
          <w:szCs w:val="22"/>
        </w:rPr>
        <w:t xml:space="preserve"> (the beet armyworm; Moar </w:t>
      </w:r>
      <w:r w:rsidRPr="006E524F">
        <w:rPr>
          <w:i/>
          <w:iCs/>
          <w:sz w:val="22"/>
          <w:szCs w:val="22"/>
        </w:rPr>
        <w:t>et al</w:t>
      </w:r>
      <w:r w:rsidRPr="006E524F">
        <w:rPr>
          <w:sz w:val="22"/>
          <w:szCs w:val="22"/>
        </w:rPr>
        <w:t xml:space="preserve">., 1995), </w:t>
      </w:r>
      <w:r w:rsidRPr="006E524F">
        <w:rPr>
          <w:i/>
          <w:iCs/>
          <w:sz w:val="22"/>
          <w:szCs w:val="22"/>
        </w:rPr>
        <w:t>Spodoptera littoralis</w:t>
      </w:r>
      <w:r w:rsidRPr="006E524F">
        <w:rPr>
          <w:sz w:val="22"/>
          <w:szCs w:val="22"/>
        </w:rPr>
        <w:t xml:space="preserve"> (the Egyptian cotton leafworm; Salama and Matter, 1991), </w:t>
      </w:r>
      <w:proofErr w:type="spellStart"/>
      <w:r w:rsidRPr="006E524F">
        <w:rPr>
          <w:i/>
          <w:iCs/>
          <w:sz w:val="22"/>
          <w:szCs w:val="22"/>
        </w:rPr>
        <w:t>Trichoplusia</w:t>
      </w:r>
      <w:proofErr w:type="spellEnd"/>
      <w:r w:rsidRPr="006E524F">
        <w:rPr>
          <w:i/>
          <w:iCs/>
          <w:sz w:val="22"/>
          <w:szCs w:val="22"/>
        </w:rPr>
        <w:t xml:space="preserve"> </w:t>
      </w:r>
      <w:proofErr w:type="spellStart"/>
      <w:r w:rsidRPr="006E524F">
        <w:rPr>
          <w:i/>
          <w:iCs/>
          <w:sz w:val="22"/>
          <w:szCs w:val="22"/>
        </w:rPr>
        <w:t>ni</w:t>
      </w:r>
      <w:proofErr w:type="spellEnd"/>
      <w:r w:rsidRPr="006E524F">
        <w:rPr>
          <w:sz w:val="22"/>
          <w:szCs w:val="22"/>
        </w:rPr>
        <w:t xml:space="preserve"> (the tiger moth; Janmaat and Myers, 2003), </w:t>
      </w:r>
      <w:r w:rsidRPr="006E524F">
        <w:rPr>
          <w:i/>
          <w:iCs/>
          <w:sz w:val="22"/>
          <w:szCs w:val="22"/>
        </w:rPr>
        <w:t xml:space="preserve">Leptinotarsa </w:t>
      </w:r>
      <w:proofErr w:type="spellStart"/>
      <w:r w:rsidRPr="006E524F">
        <w:rPr>
          <w:i/>
          <w:iCs/>
          <w:sz w:val="22"/>
          <w:szCs w:val="22"/>
        </w:rPr>
        <w:t>decemlineata</w:t>
      </w:r>
      <w:proofErr w:type="spellEnd"/>
      <w:r w:rsidRPr="006E524F">
        <w:rPr>
          <w:sz w:val="22"/>
          <w:szCs w:val="22"/>
        </w:rPr>
        <w:t xml:space="preserve"> (the Colorado potato beetle; </w:t>
      </w:r>
      <w:proofErr w:type="spellStart"/>
      <w:r w:rsidRPr="006E524F">
        <w:rPr>
          <w:sz w:val="22"/>
          <w:szCs w:val="22"/>
        </w:rPr>
        <w:t>Rahardja</w:t>
      </w:r>
      <w:proofErr w:type="spellEnd"/>
      <w:r w:rsidRPr="006E524F">
        <w:rPr>
          <w:sz w:val="22"/>
          <w:szCs w:val="22"/>
        </w:rPr>
        <w:t xml:space="preserve"> and Whalon 1995), and </w:t>
      </w:r>
      <w:r w:rsidRPr="006E524F">
        <w:rPr>
          <w:i/>
          <w:iCs/>
          <w:sz w:val="22"/>
          <w:szCs w:val="22"/>
        </w:rPr>
        <w:t>Aedes aegypti</w:t>
      </w:r>
      <w:r w:rsidRPr="006E524F">
        <w:rPr>
          <w:sz w:val="22"/>
          <w:szCs w:val="22"/>
        </w:rPr>
        <w:t xml:space="preserve"> (the yellow fever mosquito; Loke </w:t>
      </w:r>
      <w:r w:rsidRPr="006E524F">
        <w:rPr>
          <w:i/>
          <w:iCs/>
          <w:sz w:val="22"/>
          <w:szCs w:val="22"/>
        </w:rPr>
        <w:t>et al</w:t>
      </w:r>
      <w:r w:rsidRPr="006E524F">
        <w:rPr>
          <w:sz w:val="22"/>
          <w:szCs w:val="22"/>
        </w:rPr>
        <w:t>., 2010).</w:t>
      </w:r>
    </w:p>
    <w:p w14:paraId="0D946826" w14:textId="77777777" w:rsidR="000A7BDE" w:rsidRPr="006E524F" w:rsidRDefault="000A7BDE" w:rsidP="000A7BDE">
      <w:pPr>
        <w:autoSpaceDE w:val="0"/>
        <w:autoSpaceDN w:val="0"/>
        <w:adjustRightInd w:val="0"/>
        <w:spacing w:after="0"/>
        <w:jc w:val="both"/>
        <w:rPr>
          <w:sz w:val="22"/>
          <w:szCs w:val="22"/>
        </w:rPr>
      </w:pPr>
      <w:r w:rsidRPr="006E524F">
        <w:rPr>
          <w:sz w:val="22"/>
          <w:szCs w:val="22"/>
        </w:rPr>
        <w:t xml:space="preserve">There are different ways to monitor development of resistance to insecticides. Susceptibility of caterpillar species to insecticides can be monitored by leaf dip bioassay or bioassay using a semi-synthetic diet if available for the specific caterpillar species. An example of the latter is given by Mascarenhas &amp; </w:t>
      </w:r>
      <w:proofErr w:type="spellStart"/>
      <w:r w:rsidRPr="006E524F">
        <w:rPr>
          <w:sz w:val="22"/>
          <w:szCs w:val="22"/>
        </w:rPr>
        <w:t>Boethel</w:t>
      </w:r>
      <w:proofErr w:type="spellEnd"/>
      <w:r w:rsidRPr="006E524F">
        <w:rPr>
          <w:sz w:val="22"/>
          <w:szCs w:val="22"/>
        </w:rPr>
        <w:t xml:space="preserve"> (1997) on Soybean looper (</w:t>
      </w:r>
      <w:proofErr w:type="spellStart"/>
      <w:r w:rsidRPr="006E524F">
        <w:rPr>
          <w:i/>
          <w:iCs/>
          <w:sz w:val="22"/>
          <w:szCs w:val="22"/>
        </w:rPr>
        <w:t>Pseudoplusia</w:t>
      </w:r>
      <w:proofErr w:type="spellEnd"/>
      <w:r w:rsidRPr="006E524F">
        <w:rPr>
          <w:i/>
          <w:iCs/>
          <w:sz w:val="22"/>
          <w:szCs w:val="22"/>
        </w:rPr>
        <w:t xml:space="preserve"> </w:t>
      </w:r>
      <w:proofErr w:type="spellStart"/>
      <w:r w:rsidRPr="006E524F">
        <w:rPr>
          <w:i/>
          <w:iCs/>
          <w:sz w:val="22"/>
          <w:szCs w:val="22"/>
        </w:rPr>
        <w:t>includens</w:t>
      </w:r>
      <w:proofErr w:type="spellEnd"/>
      <w:r w:rsidRPr="006E524F">
        <w:rPr>
          <w:sz w:val="22"/>
          <w:szCs w:val="22"/>
        </w:rPr>
        <w:t xml:space="preserve">). Insecticide resistance monitoring for </w:t>
      </w:r>
      <w:proofErr w:type="spellStart"/>
      <w:r w:rsidRPr="006E524F">
        <w:rPr>
          <w:sz w:val="22"/>
          <w:szCs w:val="22"/>
        </w:rPr>
        <w:t>spinosad</w:t>
      </w:r>
      <w:proofErr w:type="spellEnd"/>
      <w:r w:rsidRPr="006E524F">
        <w:rPr>
          <w:sz w:val="22"/>
          <w:szCs w:val="22"/>
        </w:rPr>
        <w:t xml:space="preserve">, indoxacarb and </w:t>
      </w:r>
      <w:proofErr w:type="spellStart"/>
      <w:r w:rsidRPr="006E524F">
        <w:rPr>
          <w:sz w:val="22"/>
          <w:szCs w:val="22"/>
        </w:rPr>
        <w:t>emamectin</w:t>
      </w:r>
      <w:proofErr w:type="spellEnd"/>
      <w:r w:rsidRPr="006E524F">
        <w:rPr>
          <w:sz w:val="22"/>
          <w:szCs w:val="22"/>
        </w:rPr>
        <w:t xml:space="preserve"> benzoate in field populations of </w:t>
      </w:r>
      <w:proofErr w:type="spellStart"/>
      <w:r w:rsidRPr="006E524F">
        <w:rPr>
          <w:i/>
          <w:iCs/>
          <w:sz w:val="22"/>
          <w:szCs w:val="22"/>
        </w:rPr>
        <w:t>Plutella</w:t>
      </w:r>
      <w:proofErr w:type="spellEnd"/>
      <w:r w:rsidRPr="006E524F">
        <w:rPr>
          <w:i/>
          <w:iCs/>
          <w:sz w:val="22"/>
          <w:szCs w:val="22"/>
        </w:rPr>
        <w:t xml:space="preserve"> </w:t>
      </w:r>
      <w:proofErr w:type="spellStart"/>
      <w:r w:rsidRPr="006E524F">
        <w:rPr>
          <w:i/>
          <w:iCs/>
          <w:sz w:val="22"/>
          <w:szCs w:val="22"/>
        </w:rPr>
        <w:t>xylostella</w:t>
      </w:r>
      <w:proofErr w:type="spellEnd"/>
      <w:r w:rsidRPr="006E524F">
        <w:rPr>
          <w:i/>
          <w:iCs/>
          <w:sz w:val="22"/>
          <w:szCs w:val="22"/>
        </w:rPr>
        <w:t xml:space="preserve"> </w:t>
      </w:r>
      <w:r w:rsidRPr="006E524F">
        <w:rPr>
          <w:sz w:val="22"/>
          <w:szCs w:val="22"/>
        </w:rPr>
        <w:t xml:space="preserve">using cabbage leaf dip assays has been well established, the same technique can be and has been used for </w:t>
      </w:r>
      <w:proofErr w:type="spellStart"/>
      <w:r w:rsidRPr="00AA77F0">
        <w:rPr>
          <w:i/>
          <w:iCs/>
          <w:sz w:val="22"/>
          <w:szCs w:val="22"/>
        </w:rPr>
        <w:t>Btk</w:t>
      </w:r>
      <w:proofErr w:type="spellEnd"/>
      <w:r w:rsidRPr="006E524F">
        <w:rPr>
          <w:sz w:val="22"/>
          <w:szCs w:val="22"/>
        </w:rPr>
        <w:t xml:space="preserve"> (Shelton </w:t>
      </w:r>
      <w:r w:rsidRPr="006E524F">
        <w:rPr>
          <w:i/>
          <w:iCs/>
          <w:sz w:val="22"/>
          <w:szCs w:val="22"/>
        </w:rPr>
        <w:t>et al</w:t>
      </w:r>
      <w:r w:rsidRPr="006E524F">
        <w:rPr>
          <w:sz w:val="22"/>
          <w:szCs w:val="22"/>
        </w:rPr>
        <w:t xml:space="preserve">., 2000; Zhao </w:t>
      </w:r>
      <w:r w:rsidRPr="006E524F">
        <w:rPr>
          <w:i/>
          <w:iCs/>
          <w:sz w:val="22"/>
          <w:szCs w:val="22"/>
        </w:rPr>
        <w:t>et al</w:t>
      </w:r>
      <w:r w:rsidRPr="006E524F">
        <w:rPr>
          <w:sz w:val="22"/>
          <w:szCs w:val="22"/>
        </w:rPr>
        <w:t xml:space="preserve">., 2002; Zhao </w:t>
      </w:r>
      <w:r w:rsidRPr="006E524F">
        <w:rPr>
          <w:i/>
          <w:iCs/>
          <w:sz w:val="22"/>
          <w:szCs w:val="22"/>
        </w:rPr>
        <w:t>et al</w:t>
      </w:r>
      <w:r w:rsidRPr="006E524F">
        <w:rPr>
          <w:sz w:val="22"/>
          <w:szCs w:val="22"/>
        </w:rPr>
        <w:t xml:space="preserve">., 2006). Other test methods are available such as a droplet feeding method or force-feeding method as developed by Van </w:t>
      </w:r>
      <w:proofErr w:type="spellStart"/>
      <w:r w:rsidRPr="006E524F">
        <w:rPr>
          <w:sz w:val="22"/>
          <w:szCs w:val="22"/>
        </w:rPr>
        <w:t>Frankenhuyzen</w:t>
      </w:r>
      <w:proofErr w:type="spellEnd"/>
      <w:r w:rsidRPr="006E524F">
        <w:rPr>
          <w:sz w:val="22"/>
          <w:szCs w:val="22"/>
        </w:rPr>
        <w:t xml:space="preserve"> </w:t>
      </w:r>
      <w:r w:rsidRPr="006E524F">
        <w:rPr>
          <w:i/>
          <w:iCs/>
          <w:sz w:val="22"/>
          <w:szCs w:val="22"/>
        </w:rPr>
        <w:t>et al</w:t>
      </w:r>
      <w:r w:rsidRPr="006E524F">
        <w:rPr>
          <w:sz w:val="22"/>
          <w:szCs w:val="22"/>
        </w:rPr>
        <w:t xml:space="preserve">. (1995) who examined the geographic variation in susceptibility of </w:t>
      </w:r>
      <w:proofErr w:type="spellStart"/>
      <w:r w:rsidRPr="006E524F">
        <w:rPr>
          <w:i/>
          <w:iCs/>
          <w:sz w:val="22"/>
          <w:szCs w:val="22"/>
        </w:rPr>
        <w:t>Choristoneura</w:t>
      </w:r>
      <w:proofErr w:type="spellEnd"/>
      <w:r w:rsidRPr="006E524F">
        <w:rPr>
          <w:i/>
          <w:iCs/>
          <w:sz w:val="22"/>
          <w:szCs w:val="22"/>
        </w:rPr>
        <w:t xml:space="preserve"> </w:t>
      </w:r>
      <w:proofErr w:type="spellStart"/>
      <w:r w:rsidRPr="006E524F">
        <w:rPr>
          <w:i/>
          <w:iCs/>
          <w:sz w:val="22"/>
          <w:szCs w:val="22"/>
        </w:rPr>
        <w:t>fumiferana</w:t>
      </w:r>
      <w:proofErr w:type="spellEnd"/>
      <w:r w:rsidRPr="006E524F">
        <w:rPr>
          <w:i/>
          <w:iCs/>
          <w:sz w:val="22"/>
          <w:szCs w:val="22"/>
        </w:rPr>
        <w:t xml:space="preserve"> </w:t>
      </w:r>
      <w:r w:rsidRPr="006E524F">
        <w:rPr>
          <w:sz w:val="22"/>
          <w:szCs w:val="22"/>
        </w:rPr>
        <w:t xml:space="preserve">(Spruce budworm) populations across Canada to </w:t>
      </w:r>
      <w:proofErr w:type="spellStart"/>
      <w:r w:rsidRPr="00AA77F0">
        <w:rPr>
          <w:i/>
          <w:iCs/>
          <w:sz w:val="22"/>
          <w:szCs w:val="22"/>
        </w:rPr>
        <w:t>Btk</w:t>
      </w:r>
      <w:proofErr w:type="spellEnd"/>
      <w:r w:rsidRPr="006E524F">
        <w:rPr>
          <w:sz w:val="22"/>
          <w:szCs w:val="22"/>
        </w:rPr>
        <w:t>.</w:t>
      </w:r>
    </w:p>
    <w:p w14:paraId="116C2019" w14:textId="77777777" w:rsidR="000A7BDE" w:rsidRPr="006E524F" w:rsidRDefault="000A7BDE" w:rsidP="000A7BDE">
      <w:pPr>
        <w:autoSpaceDE w:val="0"/>
        <w:autoSpaceDN w:val="0"/>
        <w:adjustRightInd w:val="0"/>
        <w:spacing w:after="0"/>
        <w:jc w:val="both"/>
        <w:rPr>
          <w:sz w:val="22"/>
          <w:szCs w:val="22"/>
        </w:rPr>
      </w:pPr>
    </w:p>
    <w:p w14:paraId="7C180B96" w14:textId="7583F855" w:rsidR="000A7BDE" w:rsidRPr="006E524F" w:rsidRDefault="000A7BDE" w:rsidP="000A7BDE">
      <w:pPr>
        <w:autoSpaceDE w:val="0"/>
        <w:autoSpaceDN w:val="0"/>
        <w:adjustRightInd w:val="0"/>
        <w:spacing w:after="0"/>
        <w:jc w:val="both"/>
        <w:rPr>
          <w:sz w:val="22"/>
          <w:szCs w:val="22"/>
        </w:rPr>
      </w:pPr>
      <w:proofErr w:type="spellStart"/>
      <w:r w:rsidRPr="00AA77F0">
        <w:rPr>
          <w:i/>
          <w:iCs/>
          <w:sz w:val="22"/>
          <w:szCs w:val="22"/>
        </w:rPr>
        <w:t>Bts</w:t>
      </w:r>
      <w:proofErr w:type="spellEnd"/>
      <w:r w:rsidRPr="006E524F">
        <w:rPr>
          <w:sz w:val="22"/>
          <w:szCs w:val="22"/>
        </w:rPr>
        <w:t xml:space="preserve"> can be alternated with other environmentally friendly insecticides, such as </w:t>
      </w:r>
      <w:proofErr w:type="spellStart"/>
      <w:r w:rsidRPr="006E524F">
        <w:rPr>
          <w:sz w:val="22"/>
          <w:szCs w:val="22"/>
        </w:rPr>
        <w:t>spinosad</w:t>
      </w:r>
      <w:proofErr w:type="spellEnd"/>
      <w:r w:rsidRPr="006E524F">
        <w:rPr>
          <w:sz w:val="22"/>
          <w:szCs w:val="22"/>
        </w:rPr>
        <w:t xml:space="preserve">, since there is no cross resistance to the different modes of action. The inherently unique nature of </w:t>
      </w:r>
      <w:proofErr w:type="spellStart"/>
      <w:r w:rsidRPr="00AA77F0">
        <w:rPr>
          <w:i/>
          <w:iCs/>
          <w:sz w:val="22"/>
          <w:szCs w:val="22"/>
        </w:rPr>
        <w:t>Bt</w:t>
      </w:r>
      <w:proofErr w:type="spellEnd"/>
      <w:r w:rsidRPr="006E524F">
        <w:rPr>
          <w:sz w:val="22"/>
          <w:szCs w:val="22"/>
        </w:rPr>
        <w:t xml:space="preserve"> products provides for a combination of control methods. Use of only a single Cry protein from </w:t>
      </w:r>
      <w:proofErr w:type="spellStart"/>
      <w:r w:rsidRPr="00AA77F0">
        <w:rPr>
          <w:i/>
          <w:iCs/>
          <w:sz w:val="22"/>
          <w:szCs w:val="22"/>
        </w:rPr>
        <w:t>Bts</w:t>
      </w:r>
      <w:proofErr w:type="spellEnd"/>
      <w:r w:rsidRPr="006E524F">
        <w:rPr>
          <w:sz w:val="22"/>
          <w:szCs w:val="22"/>
        </w:rPr>
        <w:t xml:space="preserve"> may result in resistance in mosquitos within only a few generations. However, </w:t>
      </w:r>
      <w:proofErr w:type="spellStart"/>
      <w:r w:rsidRPr="00AA77F0">
        <w:rPr>
          <w:i/>
          <w:iCs/>
          <w:sz w:val="22"/>
          <w:szCs w:val="22"/>
        </w:rPr>
        <w:t>Bts</w:t>
      </w:r>
      <w:proofErr w:type="spellEnd"/>
      <w:r w:rsidRPr="006E524F">
        <w:rPr>
          <w:sz w:val="22"/>
          <w:szCs w:val="22"/>
        </w:rPr>
        <w:t xml:space="preserve"> have multiple toxins and when at least two or more proteins are used in combination, resistance is unlikely (Georghiou and Wirth, 1997; da Silva Carvalho </w:t>
      </w:r>
      <w:r w:rsidRPr="006E524F">
        <w:rPr>
          <w:i/>
          <w:iCs/>
          <w:sz w:val="22"/>
          <w:szCs w:val="22"/>
        </w:rPr>
        <w:t>et al.</w:t>
      </w:r>
      <w:r w:rsidR="00841F11">
        <w:rPr>
          <w:i/>
          <w:iCs/>
          <w:sz w:val="22"/>
          <w:szCs w:val="22"/>
        </w:rPr>
        <w:t>,</w:t>
      </w:r>
      <w:r w:rsidRPr="006E524F">
        <w:rPr>
          <w:sz w:val="22"/>
          <w:szCs w:val="22"/>
        </w:rPr>
        <w:t xml:space="preserve"> 2018). </w:t>
      </w:r>
      <w:r w:rsidRPr="006E524F">
        <w:rPr>
          <w:sz w:val="22"/>
          <w:szCs w:val="22"/>
          <w:lang w:val="en-US" w:eastAsia="fr-BE"/>
        </w:rPr>
        <w:t xml:space="preserve">This is further supported by </w:t>
      </w:r>
      <w:bookmarkStart w:id="127" w:name="_Hlk77010044"/>
      <w:r w:rsidRPr="006E524F">
        <w:rPr>
          <w:sz w:val="22"/>
          <w:szCs w:val="22"/>
          <w:lang w:val="en-US" w:eastAsia="fr-BE"/>
        </w:rPr>
        <w:t xml:space="preserve">Zhu </w:t>
      </w:r>
      <w:r w:rsidRPr="006E524F">
        <w:rPr>
          <w:i/>
          <w:iCs/>
          <w:sz w:val="22"/>
          <w:szCs w:val="22"/>
          <w:lang w:val="en-US" w:eastAsia="fr-BE"/>
        </w:rPr>
        <w:t>et al.</w:t>
      </w:r>
      <w:r w:rsidRPr="006E524F">
        <w:rPr>
          <w:sz w:val="22"/>
          <w:szCs w:val="22"/>
          <w:lang w:val="en-US" w:eastAsia="fr-BE"/>
        </w:rPr>
        <w:t xml:space="preserve"> (2015) and Fayad </w:t>
      </w:r>
      <w:r w:rsidRPr="006E524F">
        <w:rPr>
          <w:i/>
          <w:iCs/>
          <w:sz w:val="22"/>
          <w:szCs w:val="22"/>
          <w:lang w:val="en-US" w:eastAsia="fr-BE"/>
        </w:rPr>
        <w:t>et al.</w:t>
      </w:r>
      <w:r w:rsidRPr="006E524F">
        <w:rPr>
          <w:sz w:val="22"/>
          <w:szCs w:val="22"/>
          <w:lang w:val="en-US" w:eastAsia="fr-BE"/>
        </w:rPr>
        <w:t xml:space="preserve"> (2019),</w:t>
      </w:r>
      <w:bookmarkEnd w:id="127"/>
      <w:r w:rsidRPr="006E524F">
        <w:rPr>
          <w:sz w:val="22"/>
          <w:szCs w:val="22"/>
          <w:lang w:val="en-US" w:eastAsia="fr-BE"/>
        </w:rPr>
        <w:t xml:space="preserve"> </w:t>
      </w:r>
      <w:r w:rsidRPr="006E524F">
        <w:rPr>
          <w:sz w:val="22"/>
          <w:szCs w:val="22"/>
        </w:rPr>
        <w:t xml:space="preserve">who noted that </w:t>
      </w:r>
      <w:proofErr w:type="spellStart"/>
      <w:r w:rsidRPr="00AA77F0">
        <w:rPr>
          <w:i/>
          <w:iCs/>
          <w:sz w:val="22"/>
          <w:szCs w:val="22"/>
        </w:rPr>
        <w:t>Btk</w:t>
      </w:r>
      <w:proofErr w:type="spellEnd"/>
      <w:r w:rsidRPr="006E524F">
        <w:rPr>
          <w:sz w:val="22"/>
          <w:szCs w:val="22"/>
        </w:rPr>
        <w:t xml:space="preserve"> strain HD1 and </w:t>
      </w:r>
      <w:proofErr w:type="spellStart"/>
      <w:r w:rsidRPr="00AA77F0">
        <w:rPr>
          <w:i/>
          <w:iCs/>
          <w:sz w:val="22"/>
          <w:szCs w:val="22"/>
        </w:rPr>
        <w:t>Bti</w:t>
      </w:r>
      <w:proofErr w:type="spellEnd"/>
      <w:r w:rsidRPr="006E524F">
        <w:rPr>
          <w:sz w:val="22"/>
          <w:szCs w:val="22"/>
        </w:rPr>
        <w:t xml:space="preserve"> AM65-52 for example, contain plasmids carrying genes for several crystal proteins (cry1Aa, cry1Ab, cry1Ac, cry1Ia, cry2Aa, and cry2Ab in the case of strain HD1; Cry4Aa, Cry4Ba, Cry10Aa, Cry11Aa, Cyt1Aa and Cyt2Ba in the case of AM65-52) and that each protein shows individual toxicity. However, their combination and synergistic interactions delays resistance evolution in the field and allows a more pronounced efficacy and an enhanced toxicity of the individual toxins. In addition, the spore is active, germinating within the insect and causing </w:t>
      </w:r>
      <w:proofErr w:type="spellStart"/>
      <w:r w:rsidRPr="006E524F">
        <w:rPr>
          <w:sz w:val="22"/>
          <w:szCs w:val="22"/>
        </w:rPr>
        <w:t>septicemia</w:t>
      </w:r>
      <w:proofErr w:type="spellEnd"/>
      <w:r w:rsidRPr="006E524F">
        <w:rPr>
          <w:sz w:val="22"/>
          <w:szCs w:val="22"/>
        </w:rPr>
        <w:t xml:space="preserve">. </w:t>
      </w:r>
    </w:p>
    <w:p w14:paraId="418175A6" w14:textId="77777777" w:rsidR="000A7BDE" w:rsidRDefault="000A7BDE" w:rsidP="000A7BDE">
      <w:pPr>
        <w:autoSpaceDE w:val="0"/>
        <w:autoSpaceDN w:val="0"/>
        <w:adjustRightInd w:val="0"/>
        <w:spacing w:after="0"/>
        <w:jc w:val="both"/>
        <w:rPr>
          <w:sz w:val="22"/>
          <w:szCs w:val="22"/>
        </w:rPr>
      </w:pPr>
    </w:p>
    <w:p w14:paraId="1E8B3A66" w14:textId="77473C21" w:rsidR="000A7BDE" w:rsidRPr="006D6AD2" w:rsidRDefault="000A7BDE" w:rsidP="00C53F2B">
      <w:pPr>
        <w:autoSpaceDE w:val="0"/>
        <w:autoSpaceDN w:val="0"/>
        <w:adjustRightInd w:val="0"/>
        <w:spacing w:after="0"/>
        <w:jc w:val="both"/>
        <w:rPr>
          <w:sz w:val="22"/>
          <w:szCs w:val="22"/>
        </w:rPr>
      </w:pPr>
      <w:r w:rsidRPr="00BE3AC3">
        <w:rPr>
          <w:sz w:val="22"/>
          <w:szCs w:val="22"/>
        </w:rPr>
        <w:t>Resistance management programs may also involve the existence of a nearby location of a susceptible</w:t>
      </w:r>
      <w:r w:rsidRPr="00FB2502">
        <w:rPr>
          <w:sz w:val="22"/>
          <w:szCs w:val="22"/>
        </w:rPr>
        <w:t xml:space="preserve"> population. Individuals from the susceptible population are expected to diffuse into the treated population to mate, thereby maintaining a higher frequency of susceptible genes.</w:t>
      </w:r>
      <w:r>
        <w:rPr>
          <w:sz w:val="22"/>
          <w:szCs w:val="22"/>
        </w:rPr>
        <w:t xml:space="preserve"> </w:t>
      </w:r>
      <w:r w:rsidRPr="00FB2502">
        <w:rPr>
          <w:sz w:val="22"/>
          <w:szCs w:val="22"/>
        </w:rPr>
        <w:t xml:space="preserve">It has been shown that resistance can be resolved through a rotation with a different </w:t>
      </w:r>
      <w:proofErr w:type="spellStart"/>
      <w:r w:rsidRPr="00AA77F0">
        <w:rPr>
          <w:i/>
          <w:iCs/>
          <w:sz w:val="22"/>
          <w:szCs w:val="22"/>
        </w:rPr>
        <w:t>Bt</w:t>
      </w:r>
      <w:proofErr w:type="spellEnd"/>
      <w:r w:rsidRPr="00FB2502">
        <w:rPr>
          <w:sz w:val="22"/>
          <w:szCs w:val="22"/>
        </w:rPr>
        <w:t xml:space="preserve"> subspecies (example </w:t>
      </w:r>
      <w:proofErr w:type="spellStart"/>
      <w:r w:rsidRPr="00AA77F0">
        <w:rPr>
          <w:i/>
          <w:iCs/>
          <w:sz w:val="22"/>
          <w:szCs w:val="22"/>
        </w:rPr>
        <w:t>Btk</w:t>
      </w:r>
      <w:proofErr w:type="spellEnd"/>
      <w:r w:rsidRPr="00FB2502">
        <w:rPr>
          <w:sz w:val="22"/>
          <w:szCs w:val="22"/>
        </w:rPr>
        <w:t xml:space="preserve"> </w:t>
      </w:r>
      <w:r w:rsidR="00811754">
        <w:rPr>
          <w:sz w:val="22"/>
          <w:szCs w:val="22"/>
        </w:rPr>
        <w:t>and</w:t>
      </w:r>
      <w:r w:rsidR="00811754" w:rsidRPr="00FB2502">
        <w:rPr>
          <w:sz w:val="22"/>
          <w:szCs w:val="22"/>
        </w:rPr>
        <w:t xml:space="preserve"> </w:t>
      </w:r>
      <w:proofErr w:type="spellStart"/>
      <w:r w:rsidRPr="00AA77F0">
        <w:rPr>
          <w:i/>
          <w:iCs/>
          <w:sz w:val="22"/>
          <w:szCs w:val="22"/>
        </w:rPr>
        <w:t>Bta</w:t>
      </w:r>
      <w:proofErr w:type="spellEnd"/>
      <w:r w:rsidRPr="00FB2502">
        <w:rPr>
          <w:sz w:val="22"/>
          <w:szCs w:val="22"/>
        </w:rPr>
        <w:t xml:space="preserve">) when introduced into a rotation during a season-long control program. Any program would need to be based upon the IRAC guidelines for rotating substances throughout the season, with reference to the </w:t>
      </w:r>
      <w:proofErr w:type="spellStart"/>
      <w:r w:rsidRPr="00AA77F0">
        <w:rPr>
          <w:i/>
          <w:iCs/>
          <w:sz w:val="22"/>
          <w:szCs w:val="22"/>
        </w:rPr>
        <w:t>Btk</w:t>
      </w:r>
      <w:proofErr w:type="spellEnd"/>
      <w:r w:rsidRPr="00FB2502">
        <w:rPr>
          <w:sz w:val="22"/>
          <w:szCs w:val="22"/>
        </w:rPr>
        <w:t xml:space="preserve"> IRAC classification as Main group 11, sub-group 11A. Overall, resistance development from field use of </w:t>
      </w:r>
      <w:proofErr w:type="spellStart"/>
      <w:r w:rsidRPr="00FB2502">
        <w:rPr>
          <w:sz w:val="22"/>
          <w:szCs w:val="22"/>
        </w:rPr>
        <w:t>DiPel</w:t>
      </w:r>
      <w:proofErr w:type="spellEnd"/>
      <w:r w:rsidR="00811754">
        <w:rPr>
          <w:sz w:val="22"/>
          <w:szCs w:val="22"/>
          <w:vertAlign w:val="superscript"/>
        </w:rPr>
        <w:t>®</w:t>
      </w:r>
      <w:r w:rsidRPr="00FB2502">
        <w:rPr>
          <w:sz w:val="22"/>
          <w:szCs w:val="22"/>
        </w:rPr>
        <w:t xml:space="preserve"> DF is not expected. Moreover, proper resistance management programs can be used to mitigate against development of resistance. </w:t>
      </w:r>
      <w:r w:rsidRPr="00FB2502">
        <w:rPr>
          <w:i/>
          <w:iCs/>
          <w:sz w:val="22"/>
          <w:szCs w:val="22"/>
        </w:rPr>
        <w:t>B. thuringiensis</w:t>
      </w:r>
      <w:r w:rsidRPr="00FB2502">
        <w:rPr>
          <w:sz w:val="22"/>
          <w:szCs w:val="22"/>
        </w:rPr>
        <w:t>-based products like any other insecticide should be used in IRM (Insecticide Resistance Management) or IPM (Integrated Pest Management) programs. Prolonged use as the only insecticide of choice should also be avoided.</w:t>
      </w:r>
    </w:p>
    <w:p w14:paraId="5E4C0D68" w14:textId="77777777" w:rsidR="000A7BDE" w:rsidRPr="003524D2" w:rsidRDefault="000A7BDE" w:rsidP="00C53F2B">
      <w:pPr>
        <w:autoSpaceDE w:val="0"/>
        <w:autoSpaceDN w:val="0"/>
        <w:adjustRightInd w:val="0"/>
        <w:spacing w:after="0"/>
        <w:jc w:val="both"/>
        <w:rPr>
          <w:sz w:val="22"/>
          <w:szCs w:val="22"/>
        </w:rPr>
      </w:pPr>
    </w:p>
    <w:p w14:paraId="26AB2B05" w14:textId="77777777" w:rsidR="000A7BDE" w:rsidRPr="006D6AD2" w:rsidRDefault="000A7BDE" w:rsidP="004B23E2">
      <w:pPr>
        <w:keepNext/>
        <w:keepLines/>
        <w:suppressAutoHyphens/>
        <w:jc w:val="both"/>
        <w:rPr>
          <w:sz w:val="22"/>
          <w:szCs w:val="22"/>
        </w:rPr>
      </w:pPr>
      <w:bookmarkStart w:id="128" w:name="_Hlk77860314"/>
      <w:r w:rsidRPr="006D6AD2">
        <w:rPr>
          <w:sz w:val="22"/>
          <w:szCs w:val="22"/>
        </w:rPr>
        <w:lastRenderedPageBreak/>
        <w:t xml:space="preserve">For context, abstracts of published literature referred to are provided below: </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0A7BDE" w:rsidRPr="007A66E2" w14:paraId="27D84532" w14:textId="77777777" w:rsidTr="007F3B70">
        <w:trPr>
          <w:trHeight w:val="171"/>
        </w:trPr>
        <w:tc>
          <w:tcPr>
            <w:tcW w:w="2075" w:type="dxa"/>
          </w:tcPr>
          <w:p w14:paraId="0F9E294C" w14:textId="77777777" w:rsidR="000A7BDE" w:rsidRPr="007A66E2" w:rsidRDefault="000A7BDE" w:rsidP="004B23E2">
            <w:pPr>
              <w:keepNext/>
              <w:keepLines/>
              <w:suppressAutoHyphens/>
              <w:spacing w:after="0"/>
              <w:rPr>
                <w:sz w:val="22"/>
                <w:szCs w:val="22"/>
              </w:rPr>
            </w:pPr>
            <w:bookmarkStart w:id="129" w:name="_Hlk75953520"/>
            <w:r w:rsidRPr="007A66E2">
              <w:rPr>
                <w:sz w:val="22"/>
                <w:szCs w:val="22"/>
              </w:rPr>
              <w:t xml:space="preserve">Data point addressed </w:t>
            </w:r>
          </w:p>
        </w:tc>
        <w:tc>
          <w:tcPr>
            <w:tcW w:w="7167" w:type="dxa"/>
          </w:tcPr>
          <w:p w14:paraId="41A31137" w14:textId="77777777" w:rsidR="000A7BDE" w:rsidRPr="007A66E2" w:rsidRDefault="000A7BDE" w:rsidP="004B23E2">
            <w:pPr>
              <w:keepNext/>
              <w:keepLines/>
              <w:suppressAutoHyphens/>
              <w:spacing w:after="0"/>
              <w:rPr>
                <w:sz w:val="22"/>
                <w:szCs w:val="22"/>
              </w:rPr>
            </w:pPr>
            <w:r w:rsidRPr="007A66E2">
              <w:rPr>
                <w:sz w:val="22"/>
                <w:szCs w:val="22"/>
              </w:rPr>
              <w:t>IIIM 3.2/01</w:t>
            </w:r>
          </w:p>
        </w:tc>
      </w:tr>
      <w:tr w:rsidR="000A7BDE" w:rsidRPr="007A66E2" w14:paraId="34BE34B7" w14:textId="77777777" w:rsidTr="007F3B70">
        <w:trPr>
          <w:trHeight w:val="180"/>
        </w:trPr>
        <w:tc>
          <w:tcPr>
            <w:tcW w:w="2075" w:type="dxa"/>
          </w:tcPr>
          <w:p w14:paraId="2EE35D51" w14:textId="77777777" w:rsidR="000A7BDE" w:rsidRPr="007A66E2" w:rsidRDefault="000A7BDE" w:rsidP="004B23E2">
            <w:pPr>
              <w:keepNext/>
              <w:keepLines/>
              <w:suppressAutoHyphens/>
              <w:spacing w:after="0"/>
              <w:rPr>
                <w:sz w:val="22"/>
                <w:szCs w:val="22"/>
              </w:rPr>
            </w:pPr>
            <w:r w:rsidRPr="007A66E2">
              <w:rPr>
                <w:sz w:val="22"/>
                <w:szCs w:val="22"/>
              </w:rPr>
              <w:t>Author(s) (year)</w:t>
            </w:r>
          </w:p>
        </w:tc>
        <w:tc>
          <w:tcPr>
            <w:tcW w:w="7167" w:type="dxa"/>
          </w:tcPr>
          <w:p w14:paraId="637FB135" w14:textId="7C026994" w:rsidR="000A7BDE" w:rsidRPr="007A66E2" w:rsidRDefault="000A7BDE" w:rsidP="004B23E2">
            <w:pPr>
              <w:keepNext/>
              <w:keepLines/>
              <w:suppressAutoHyphens/>
              <w:spacing w:after="0"/>
              <w:rPr>
                <w:sz w:val="22"/>
                <w:szCs w:val="22"/>
              </w:rPr>
            </w:pPr>
            <w:r w:rsidRPr="007A66E2">
              <w:rPr>
                <w:sz w:val="22"/>
                <w:szCs w:val="22"/>
              </w:rPr>
              <w:t>Shelton, A.M., Sances, F.V., Hawley, J., Tang, J.D., Boune, M., Jungers, D., Collins, H.L.</w:t>
            </w:r>
            <w:r w:rsidR="00053943">
              <w:rPr>
                <w:sz w:val="22"/>
                <w:szCs w:val="22"/>
              </w:rPr>
              <w:t>,</w:t>
            </w:r>
            <w:r w:rsidRPr="007A66E2">
              <w:rPr>
                <w:sz w:val="22"/>
                <w:szCs w:val="22"/>
              </w:rPr>
              <w:t xml:space="preserve"> and Farias, J. (2000)</w:t>
            </w:r>
          </w:p>
        </w:tc>
      </w:tr>
      <w:tr w:rsidR="000A7BDE" w:rsidRPr="007A66E2" w14:paraId="485E219A" w14:textId="77777777" w:rsidTr="007F3B70">
        <w:trPr>
          <w:trHeight w:val="171"/>
        </w:trPr>
        <w:tc>
          <w:tcPr>
            <w:tcW w:w="2075" w:type="dxa"/>
          </w:tcPr>
          <w:p w14:paraId="7FF930FC" w14:textId="77777777" w:rsidR="000A7BDE" w:rsidRPr="007A66E2" w:rsidRDefault="000A7BDE" w:rsidP="007A66E2">
            <w:pPr>
              <w:spacing w:after="0"/>
              <w:rPr>
                <w:sz w:val="22"/>
                <w:szCs w:val="22"/>
              </w:rPr>
            </w:pPr>
            <w:r w:rsidRPr="007A66E2">
              <w:rPr>
                <w:sz w:val="22"/>
                <w:szCs w:val="22"/>
              </w:rPr>
              <w:t>Title</w:t>
            </w:r>
          </w:p>
        </w:tc>
        <w:tc>
          <w:tcPr>
            <w:tcW w:w="7167" w:type="dxa"/>
          </w:tcPr>
          <w:p w14:paraId="15D931F4" w14:textId="77777777" w:rsidR="000A7BDE" w:rsidRPr="007A66E2" w:rsidRDefault="000A7BDE" w:rsidP="007A66E2">
            <w:pPr>
              <w:spacing w:after="0"/>
              <w:rPr>
                <w:sz w:val="22"/>
                <w:szCs w:val="22"/>
              </w:rPr>
            </w:pPr>
            <w:r w:rsidRPr="007A66E2">
              <w:rPr>
                <w:sz w:val="22"/>
                <w:szCs w:val="22"/>
              </w:rPr>
              <w:t xml:space="preserve">Assessment of Insecticide Resistance After the Outbreak of Diamondback Moth (Lepidoptera: </w:t>
            </w:r>
            <w:proofErr w:type="spellStart"/>
            <w:r w:rsidRPr="007A66E2">
              <w:rPr>
                <w:sz w:val="22"/>
                <w:szCs w:val="22"/>
              </w:rPr>
              <w:t>Plutellidae</w:t>
            </w:r>
            <w:proofErr w:type="spellEnd"/>
            <w:r w:rsidRPr="007A66E2">
              <w:rPr>
                <w:sz w:val="22"/>
                <w:szCs w:val="22"/>
              </w:rPr>
              <w:t>) in California in 1997</w:t>
            </w:r>
          </w:p>
        </w:tc>
      </w:tr>
      <w:tr w:rsidR="000A7BDE" w:rsidRPr="007A66E2" w14:paraId="16B1EDCC" w14:textId="77777777" w:rsidTr="007F3B70">
        <w:trPr>
          <w:trHeight w:val="171"/>
        </w:trPr>
        <w:tc>
          <w:tcPr>
            <w:tcW w:w="2075" w:type="dxa"/>
          </w:tcPr>
          <w:p w14:paraId="5E3BE11E" w14:textId="77777777" w:rsidR="000A7BDE" w:rsidRPr="007A66E2" w:rsidRDefault="000A7BDE" w:rsidP="007A66E2">
            <w:pPr>
              <w:spacing w:after="0"/>
              <w:rPr>
                <w:sz w:val="22"/>
                <w:szCs w:val="22"/>
              </w:rPr>
            </w:pPr>
            <w:r w:rsidRPr="007A66E2">
              <w:rPr>
                <w:sz w:val="22"/>
                <w:szCs w:val="22"/>
              </w:rPr>
              <w:t xml:space="preserve">Report number </w:t>
            </w:r>
          </w:p>
        </w:tc>
        <w:tc>
          <w:tcPr>
            <w:tcW w:w="7167" w:type="dxa"/>
          </w:tcPr>
          <w:p w14:paraId="3A382360" w14:textId="189A7F59" w:rsidR="000A7BDE" w:rsidRPr="007A66E2" w:rsidRDefault="000A7BDE" w:rsidP="007A66E2">
            <w:pPr>
              <w:spacing w:after="0"/>
              <w:rPr>
                <w:bCs/>
                <w:sz w:val="22"/>
                <w:szCs w:val="22"/>
              </w:rPr>
            </w:pPr>
            <w:r w:rsidRPr="007A66E2">
              <w:rPr>
                <w:bCs/>
                <w:sz w:val="22"/>
                <w:szCs w:val="22"/>
              </w:rPr>
              <w:t>Journal of Economic Entomology, June 2000, Vol</w:t>
            </w:r>
            <w:r w:rsidR="00B53E96">
              <w:rPr>
                <w:bCs/>
                <w:sz w:val="22"/>
                <w:szCs w:val="22"/>
              </w:rPr>
              <w:t>.</w:t>
            </w:r>
            <w:r w:rsidRPr="007A66E2">
              <w:rPr>
                <w:bCs/>
                <w:sz w:val="22"/>
                <w:szCs w:val="22"/>
              </w:rPr>
              <w:t xml:space="preserve"> 93, Issue 3</w:t>
            </w:r>
            <w:r w:rsidR="00B53E96">
              <w:rPr>
                <w:bCs/>
                <w:sz w:val="22"/>
                <w:szCs w:val="22"/>
              </w:rPr>
              <w:t xml:space="preserve">, </w:t>
            </w:r>
            <w:r w:rsidR="00B53E96" w:rsidRPr="00B53E96">
              <w:rPr>
                <w:bCs/>
                <w:sz w:val="22"/>
                <w:szCs w:val="22"/>
              </w:rPr>
              <w:t>p. 931-936</w:t>
            </w:r>
          </w:p>
        </w:tc>
      </w:tr>
      <w:tr w:rsidR="000A7BDE" w:rsidRPr="007A66E2" w14:paraId="3D563628" w14:textId="77777777" w:rsidTr="007F3B70">
        <w:trPr>
          <w:trHeight w:val="180"/>
        </w:trPr>
        <w:tc>
          <w:tcPr>
            <w:tcW w:w="2075" w:type="dxa"/>
          </w:tcPr>
          <w:p w14:paraId="42FC6F5F" w14:textId="77777777" w:rsidR="000A7BDE" w:rsidRPr="007A66E2" w:rsidRDefault="000A7BDE" w:rsidP="007A66E2">
            <w:pPr>
              <w:spacing w:after="0"/>
              <w:rPr>
                <w:sz w:val="22"/>
                <w:szCs w:val="22"/>
              </w:rPr>
            </w:pPr>
            <w:r w:rsidRPr="007A66E2">
              <w:rPr>
                <w:sz w:val="22"/>
                <w:szCs w:val="22"/>
              </w:rPr>
              <w:t xml:space="preserve">Test facility </w:t>
            </w:r>
          </w:p>
        </w:tc>
        <w:tc>
          <w:tcPr>
            <w:tcW w:w="7167" w:type="dxa"/>
          </w:tcPr>
          <w:p w14:paraId="69495531"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FE438E9" w14:textId="77777777" w:rsidTr="007F3B70">
        <w:trPr>
          <w:trHeight w:val="171"/>
        </w:trPr>
        <w:tc>
          <w:tcPr>
            <w:tcW w:w="2075" w:type="dxa"/>
          </w:tcPr>
          <w:p w14:paraId="2F6871F3" w14:textId="77777777" w:rsidR="000A7BDE" w:rsidRPr="007A66E2" w:rsidRDefault="000A7BDE" w:rsidP="007A66E2">
            <w:pPr>
              <w:spacing w:after="0"/>
              <w:rPr>
                <w:sz w:val="22"/>
                <w:szCs w:val="22"/>
              </w:rPr>
            </w:pPr>
            <w:r w:rsidRPr="007A66E2">
              <w:rPr>
                <w:sz w:val="22"/>
                <w:szCs w:val="22"/>
              </w:rPr>
              <w:t>Published</w:t>
            </w:r>
          </w:p>
        </w:tc>
        <w:tc>
          <w:tcPr>
            <w:tcW w:w="7167" w:type="dxa"/>
          </w:tcPr>
          <w:p w14:paraId="54E853D0" w14:textId="77777777" w:rsidR="000A7BDE" w:rsidRPr="007A66E2" w:rsidRDefault="000A7BDE" w:rsidP="007A66E2">
            <w:pPr>
              <w:spacing w:after="0"/>
              <w:rPr>
                <w:sz w:val="22"/>
                <w:szCs w:val="22"/>
              </w:rPr>
            </w:pPr>
            <w:r w:rsidRPr="007A66E2">
              <w:rPr>
                <w:sz w:val="22"/>
                <w:szCs w:val="22"/>
              </w:rPr>
              <w:t>Yes</w:t>
            </w:r>
          </w:p>
        </w:tc>
      </w:tr>
      <w:tr w:rsidR="000A7BDE" w:rsidRPr="007A66E2" w14:paraId="5C02C358" w14:textId="77777777" w:rsidTr="007F3B70">
        <w:trPr>
          <w:trHeight w:val="171"/>
        </w:trPr>
        <w:tc>
          <w:tcPr>
            <w:tcW w:w="2075" w:type="dxa"/>
          </w:tcPr>
          <w:p w14:paraId="2168477F" w14:textId="77777777" w:rsidR="000A7BDE" w:rsidRPr="007A66E2" w:rsidRDefault="000A7BDE" w:rsidP="007A66E2">
            <w:pPr>
              <w:spacing w:after="0"/>
              <w:rPr>
                <w:sz w:val="22"/>
                <w:szCs w:val="22"/>
              </w:rPr>
            </w:pPr>
            <w:r w:rsidRPr="007A66E2">
              <w:rPr>
                <w:sz w:val="22"/>
                <w:szCs w:val="22"/>
              </w:rPr>
              <w:t xml:space="preserve">Test guideline </w:t>
            </w:r>
          </w:p>
        </w:tc>
        <w:tc>
          <w:tcPr>
            <w:tcW w:w="7167" w:type="dxa"/>
          </w:tcPr>
          <w:p w14:paraId="388B8890"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73DC3F9D" w14:textId="77777777" w:rsidTr="007F3B70">
        <w:trPr>
          <w:trHeight w:val="171"/>
        </w:trPr>
        <w:tc>
          <w:tcPr>
            <w:tcW w:w="2075" w:type="dxa"/>
          </w:tcPr>
          <w:p w14:paraId="710CE84C" w14:textId="77777777" w:rsidR="000A7BDE" w:rsidRPr="007A66E2" w:rsidRDefault="000A7BDE" w:rsidP="007A66E2">
            <w:pPr>
              <w:spacing w:after="0"/>
              <w:rPr>
                <w:sz w:val="22"/>
                <w:szCs w:val="22"/>
              </w:rPr>
            </w:pPr>
            <w:r w:rsidRPr="007A66E2">
              <w:rPr>
                <w:sz w:val="22"/>
                <w:szCs w:val="22"/>
              </w:rPr>
              <w:t>Deviations</w:t>
            </w:r>
          </w:p>
        </w:tc>
        <w:tc>
          <w:tcPr>
            <w:tcW w:w="7167" w:type="dxa"/>
          </w:tcPr>
          <w:p w14:paraId="1738A9F1"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25A29B6F" w14:textId="77777777" w:rsidTr="007F3B70">
        <w:trPr>
          <w:trHeight w:val="180"/>
        </w:trPr>
        <w:tc>
          <w:tcPr>
            <w:tcW w:w="2075" w:type="dxa"/>
          </w:tcPr>
          <w:p w14:paraId="63816BA9" w14:textId="77777777" w:rsidR="000A7BDE" w:rsidRPr="007A66E2" w:rsidRDefault="000A7BDE" w:rsidP="007A66E2">
            <w:pPr>
              <w:spacing w:after="0"/>
              <w:rPr>
                <w:sz w:val="22"/>
                <w:szCs w:val="22"/>
              </w:rPr>
            </w:pPr>
            <w:r w:rsidRPr="007A66E2">
              <w:rPr>
                <w:sz w:val="22"/>
                <w:szCs w:val="22"/>
              </w:rPr>
              <w:t>GLP</w:t>
            </w:r>
          </w:p>
        </w:tc>
        <w:tc>
          <w:tcPr>
            <w:tcW w:w="7167" w:type="dxa"/>
          </w:tcPr>
          <w:p w14:paraId="770C1586" w14:textId="77777777" w:rsidR="000A7BDE" w:rsidRPr="007A66E2" w:rsidRDefault="000A7BDE" w:rsidP="007A66E2">
            <w:pPr>
              <w:spacing w:after="0"/>
              <w:rPr>
                <w:sz w:val="22"/>
                <w:szCs w:val="22"/>
              </w:rPr>
            </w:pPr>
            <w:r w:rsidRPr="007A66E2">
              <w:rPr>
                <w:sz w:val="22"/>
                <w:szCs w:val="22"/>
              </w:rPr>
              <w:t>No</w:t>
            </w:r>
          </w:p>
        </w:tc>
      </w:tr>
      <w:bookmarkEnd w:id="129"/>
    </w:tbl>
    <w:p w14:paraId="6A31BE93" w14:textId="77777777" w:rsidR="000A7BDE" w:rsidRPr="006D6AD2" w:rsidRDefault="000A7BDE" w:rsidP="000A7BDE">
      <w:pPr>
        <w:tabs>
          <w:tab w:val="clear" w:pos="720"/>
        </w:tabs>
        <w:spacing w:after="0"/>
        <w:rPr>
          <w:sz w:val="22"/>
          <w:szCs w:val="22"/>
        </w:rPr>
      </w:pPr>
    </w:p>
    <w:p w14:paraId="1168F1A9" w14:textId="77777777" w:rsidR="000A7BDE" w:rsidRPr="006D6AD2" w:rsidRDefault="000A7BDE" w:rsidP="000A7BDE">
      <w:pPr>
        <w:tabs>
          <w:tab w:val="clear" w:pos="720"/>
        </w:tabs>
        <w:rPr>
          <w:b/>
          <w:bCs/>
          <w:sz w:val="22"/>
          <w:szCs w:val="22"/>
          <w:u w:val="single"/>
        </w:rPr>
      </w:pPr>
      <w:r w:rsidRPr="006D6AD2">
        <w:rPr>
          <w:b/>
          <w:bCs/>
          <w:sz w:val="22"/>
          <w:szCs w:val="22"/>
          <w:u w:val="single"/>
        </w:rPr>
        <w:t>Abstract</w:t>
      </w:r>
    </w:p>
    <w:p w14:paraId="020B9539" w14:textId="77777777" w:rsidR="000A7BDE" w:rsidRPr="006D6AD2" w:rsidRDefault="000A7BDE" w:rsidP="000A7BDE">
      <w:pPr>
        <w:tabs>
          <w:tab w:val="clear" w:pos="720"/>
        </w:tabs>
        <w:jc w:val="both"/>
        <w:rPr>
          <w:sz w:val="22"/>
          <w:szCs w:val="22"/>
        </w:rPr>
      </w:pPr>
      <w:r w:rsidRPr="006D6AD2">
        <w:rPr>
          <w:sz w:val="22"/>
          <w:szCs w:val="22"/>
        </w:rPr>
        <w:t xml:space="preserve">During an outbreak of the diamondback moth, </w:t>
      </w:r>
      <w:proofErr w:type="spellStart"/>
      <w:r w:rsidRPr="006D6AD2">
        <w:rPr>
          <w:i/>
          <w:iCs/>
          <w:sz w:val="22"/>
          <w:szCs w:val="22"/>
        </w:rPr>
        <w:t>Plutella</w:t>
      </w:r>
      <w:proofErr w:type="spellEnd"/>
      <w:r w:rsidRPr="006D6AD2">
        <w:rPr>
          <w:i/>
          <w:iCs/>
          <w:sz w:val="22"/>
          <w:szCs w:val="22"/>
        </w:rPr>
        <w:t xml:space="preserve"> </w:t>
      </w:r>
      <w:proofErr w:type="spellStart"/>
      <w:r w:rsidRPr="006D6AD2">
        <w:rPr>
          <w:i/>
          <w:iCs/>
          <w:sz w:val="22"/>
          <w:szCs w:val="22"/>
        </w:rPr>
        <w:t>xylostella</w:t>
      </w:r>
      <w:proofErr w:type="spellEnd"/>
      <w:r w:rsidRPr="006D6AD2">
        <w:rPr>
          <w:sz w:val="22"/>
          <w:szCs w:val="22"/>
        </w:rPr>
        <w:t xml:space="preserve"> (L.), in California in 1997, nine populations were collected from the major broccoli areas throughout the state. Populations were assayed for their susceptibility to currently used materials (</w:t>
      </w:r>
      <w:r w:rsidRPr="006D6AD2">
        <w:rPr>
          <w:i/>
          <w:iCs/>
          <w:sz w:val="22"/>
          <w:szCs w:val="22"/>
        </w:rPr>
        <w:t>Bacillus thuringiensis</w:t>
      </w:r>
      <w:r w:rsidRPr="006D6AD2">
        <w:rPr>
          <w:sz w:val="22"/>
          <w:szCs w:val="22"/>
        </w:rPr>
        <w:t xml:space="preserve"> subsp. </w:t>
      </w:r>
      <w:proofErr w:type="spellStart"/>
      <w:r w:rsidRPr="006D6AD2">
        <w:rPr>
          <w:i/>
          <w:iCs/>
          <w:sz w:val="22"/>
          <w:szCs w:val="22"/>
        </w:rPr>
        <w:t>kurstaki</w:t>
      </w:r>
      <w:proofErr w:type="spellEnd"/>
      <w:r w:rsidRPr="006D6AD2">
        <w:rPr>
          <w:sz w:val="22"/>
          <w:szCs w:val="22"/>
        </w:rPr>
        <w:t>, permethrin, and methomyl) and to newer materials that had not yet been commercially used in California (</w:t>
      </w:r>
      <w:proofErr w:type="spellStart"/>
      <w:r w:rsidRPr="006D6AD2">
        <w:rPr>
          <w:sz w:val="22"/>
          <w:szCs w:val="22"/>
        </w:rPr>
        <w:t>spinosad</w:t>
      </w:r>
      <w:proofErr w:type="spellEnd"/>
      <w:r w:rsidRPr="006D6AD2">
        <w:rPr>
          <w:sz w:val="22"/>
          <w:szCs w:val="22"/>
        </w:rPr>
        <w:t xml:space="preserve">, </w:t>
      </w:r>
      <w:proofErr w:type="spellStart"/>
      <w:r w:rsidRPr="006D6AD2">
        <w:rPr>
          <w:sz w:val="22"/>
          <w:szCs w:val="22"/>
        </w:rPr>
        <w:t>emamectin</w:t>
      </w:r>
      <w:proofErr w:type="spellEnd"/>
      <w:r w:rsidRPr="006D6AD2">
        <w:rPr>
          <w:sz w:val="22"/>
          <w:szCs w:val="22"/>
        </w:rPr>
        <w:t xml:space="preserve"> benzoate, and </w:t>
      </w:r>
      <w:proofErr w:type="spellStart"/>
      <w:r w:rsidRPr="006D6AD2">
        <w:rPr>
          <w:sz w:val="22"/>
          <w:szCs w:val="22"/>
        </w:rPr>
        <w:t>chlorfenapyr</w:t>
      </w:r>
      <w:proofErr w:type="spellEnd"/>
      <w:r w:rsidRPr="006D6AD2">
        <w:rPr>
          <w:sz w:val="22"/>
          <w:szCs w:val="22"/>
        </w:rPr>
        <w:t xml:space="preserve">). For the currently used insecticides, elevated levels of resistance were seen only with permethrin and seven of the nine populations had tolerance ratios (TR) of ˃100. With the newer chemistries, TR values were all ˂15. To compare potential cross-tolerance, TR values of the currently used insecticides were compared with TR values of the newer insecticides. There were significant relationships found between: methomyl and </w:t>
      </w:r>
      <w:proofErr w:type="spellStart"/>
      <w:r w:rsidRPr="006D6AD2">
        <w:rPr>
          <w:sz w:val="22"/>
          <w:szCs w:val="22"/>
        </w:rPr>
        <w:t>emamectin</w:t>
      </w:r>
      <w:proofErr w:type="spellEnd"/>
      <w:r w:rsidRPr="006D6AD2">
        <w:rPr>
          <w:sz w:val="22"/>
          <w:szCs w:val="22"/>
        </w:rPr>
        <w:t xml:space="preserve"> benzoate, methomyl and </w:t>
      </w:r>
      <w:proofErr w:type="spellStart"/>
      <w:r w:rsidRPr="006D6AD2">
        <w:rPr>
          <w:sz w:val="22"/>
          <w:szCs w:val="22"/>
        </w:rPr>
        <w:t>spinosad</w:t>
      </w:r>
      <w:proofErr w:type="spellEnd"/>
      <w:r w:rsidRPr="006D6AD2">
        <w:rPr>
          <w:sz w:val="22"/>
          <w:szCs w:val="22"/>
        </w:rPr>
        <w:t xml:space="preserve">, and permethrin and </w:t>
      </w:r>
      <w:proofErr w:type="spellStart"/>
      <w:r w:rsidRPr="006D6AD2">
        <w:rPr>
          <w:sz w:val="22"/>
          <w:szCs w:val="22"/>
        </w:rPr>
        <w:t>spinosad</w:t>
      </w:r>
      <w:proofErr w:type="spellEnd"/>
      <w:r w:rsidRPr="006D6AD2">
        <w:rPr>
          <w:sz w:val="22"/>
          <w:szCs w:val="22"/>
        </w:rPr>
        <w:t xml:space="preserve">. Further biochemical studies are needed to confirm the actual mechanisms that lead to these relationships and field tests are needed to determine what impact, if any, such TR levels would have on control in the field. These data indicate that resistance to at least one of the commonly used insecticides (permethrin) may have played a role in the outbreak during 1997. However, other factors may have been at least equally important. The winter of 1996 - 1997 was warmer than normal, and during the period from February through August of 1997 the amount of rainfall was, 50% of normal. Hot and dry conditions are known to be conducive to outbreaks of </w:t>
      </w:r>
      <w:r w:rsidRPr="006D6AD2">
        <w:rPr>
          <w:i/>
          <w:iCs/>
          <w:sz w:val="22"/>
          <w:szCs w:val="22"/>
        </w:rPr>
        <w:t xml:space="preserve">P. </w:t>
      </w:r>
      <w:proofErr w:type="spellStart"/>
      <w:r w:rsidRPr="006D6AD2">
        <w:rPr>
          <w:i/>
          <w:iCs/>
          <w:sz w:val="22"/>
          <w:szCs w:val="22"/>
        </w:rPr>
        <w:t>xylostella</w:t>
      </w:r>
      <w:proofErr w:type="spellEnd"/>
      <w:r w:rsidRPr="006D6AD2">
        <w:rPr>
          <w:sz w:val="22"/>
          <w:szCs w:val="22"/>
        </w:rPr>
        <w:t xml:space="preserve">. These data add to an overall knowledge about the geographic variation of resistance in </w:t>
      </w:r>
      <w:r w:rsidRPr="006D6AD2">
        <w:rPr>
          <w:i/>
          <w:iCs/>
          <w:sz w:val="22"/>
          <w:szCs w:val="22"/>
        </w:rPr>
        <w:t xml:space="preserve">P. </w:t>
      </w:r>
      <w:proofErr w:type="spellStart"/>
      <w:r w:rsidRPr="006D6AD2">
        <w:rPr>
          <w:i/>
          <w:iCs/>
          <w:sz w:val="22"/>
          <w:szCs w:val="22"/>
        </w:rPr>
        <w:t>xylostella</w:t>
      </w:r>
      <w:proofErr w:type="spellEnd"/>
      <w:r w:rsidRPr="006D6AD2">
        <w:rPr>
          <w:sz w:val="22"/>
          <w:szCs w:val="22"/>
        </w:rPr>
        <w:t xml:space="preserve"> populations within the United States. They also serve as a baseline for monitoring changes in susceptibility to these newer insecticides and can also help explain the occurrence of outbreaks caused by factors other than insecticide resistance.</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0A7BDE" w:rsidRPr="007A66E2" w14:paraId="7C18119B" w14:textId="77777777" w:rsidTr="007F3B70">
        <w:trPr>
          <w:trHeight w:val="171"/>
        </w:trPr>
        <w:tc>
          <w:tcPr>
            <w:tcW w:w="2076" w:type="dxa"/>
          </w:tcPr>
          <w:p w14:paraId="1168615C" w14:textId="77777777" w:rsidR="000A7BDE" w:rsidRPr="007A66E2" w:rsidRDefault="000A7BDE" w:rsidP="007A66E2">
            <w:pPr>
              <w:spacing w:after="0"/>
              <w:rPr>
                <w:sz w:val="22"/>
                <w:szCs w:val="22"/>
              </w:rPr>
            </w:pPr>
            <w:bookmarkStart w:id="130" w:name="_Hlk75954128"/>
            <w:bookmarkEnd w:id="128"/>
            <w:r w:rsidRPr="007A66E2">
              <w:rPr>
                <w:sz w:val="22"/>
                <w:szCs w:val="22"/>
              </w:rPr>
              <w:t xml:space="preserve">Data point addressed </w:t>
            </w:r>
          </w:p>
        </w:tc>
        <w:tc>
          <w:tcPr>
            <w:tcW w:w="7170" w:type="dxa"/>
          </w:tcPr>
          <w:p w14:paraId="6C6BBBFF" w14:textId="77777777" w:rsidR="000A7BDE" w:rsidRPr="007A66E2" w:rsidRDefault="000A7BDE" w:rsidP="007A66E2">
            <w:pPr>
              <w:spacing w:after="0"/>
              <w:rPr>
                <w:sz w:val="22"/>
                <w:szCs w:val="22"/>
              </w:rPr>
            </w:pPr>
            <w:r w:rsidRPr="007A66E2">
              <w:rPr>
                <w:sz w:val="22"/>
                <w:szCs w:val="22"/>
              </w:rPr>
              <w:t>IIIM 3.2/02</w:t>
            </w:r>
          </w:p>
        </w:tc>
      </w:tr>
      <w:tr w:rsidR="000A7BDE" w:rsidRPr="007A66E2" w14:paraId="5837A3D0" w14:textId="77777777" w:rsidTr="007F3B70">
        <w:trPr>
          <w:trHeight w:val="180"/>
        </w:trPr>
        <w:tc>
          <w:tcPr>
            <w:tcW w:w="2076" w:type="dxa"/>
          </w:tcPr>
          <w:p w14:paraId="42685DC5" w14:textId="77777777" w:rsidR="000A7BDE" w:rsidRPr="007A66E2" w:rsidRDefault="000A7BDE" w:rsidP="007A66E2">
            <w:pPr>
              <w:spacing w:after="0"/>
              <w:rPr>
                <w:sz w:val="22"/>
                <w:szCs w:val="22"/>
              </w:rPr>
            </w:pPr>
            <w:r w:rsidRPr="007A66E2">
              <w:rPr>
                <w:sz w:val="22"/>
                <w:szCs w:val="22"/>
              </w:rPr>
              <w:t>Author(s) (year)</w:t>
            </w:r>
          </w:p>
        </w:tc>
        <w:tc>
          <w:tcPr>
            <w:tcW w:w="7170" w:type="dxa"/>
          </w:tcPr>
          <w:p w14:paraId="38E22F26" w14:textId="7A142C6F" w:rsidR="000A7BDE" w:rsidRPr="007A66E2" w:rsidRDefault="000A7BDE" w:rsidP="007A66E2">
            <w:pPr>
              <w:spacing w:after="0"/>
              <w:rPr>
                <w:sz w:val="22"/>
                <w:szCs w:val="22"/>
              </w:rPr>
            </w:pPr>
            <w:r w:rsidRPr="007A66E2">
              <w:rPr>
                <w:sz w:val="22"/>
                <w:szCs w:val="22"/>
              </w:rPr>
              <w:t xml:space="preserve">Tabashnik, B.E., Finson, N., </w:t>
            </w:r>
            <w:proofErr w:type="spellStart"/>
            <w:r w:rsidRPr="007A66E2">
              <w:rPr>
                <w:sz w:val="22"/>
                <w:szCs w:val="22"/>
              </w:rPr>
              <w:t>Groeters</w:t>
            </w:r>
            <w:proofErr w:type="spellEnd"/>
            <w:r w:rsidRPr="007A66E2">
              <w:rPr>
                <w:sz w:val="22"/>
                <w:szCs w:val="22"/>
              </w:rPr>
              <w:t xml:space="preserve">, F.R., Moar, W.J., Johnson, M.W., Luo, K., and </w:t>
            </w:r>
            <w:proofErr w:type="spellStart"/>
            <w:r w:rsidRPr="007A66E2">
              <w:rPr>
                <w:sz w:val="22"/>
                <w:szCs w:val="22"/>
              </w:rPr>
              <w:t>Adang</w:t>
            </w:r>
            <w:proofErr w:type="spellEnd"/>
            <w:r w:rsidRPr="007A66E2">
              <w:rPr>
                <w:sz w:val="22"/>
                <w:szCs w:val="22"/>
              </w:rPr>
              <w:t xml:space="preserve"> M.J. (1994)</w:t>
            </w:r>
          </w:p>
        </w:tc>
      </w:tr>
      <w:tr w:rsidR="000A7BDE" w:rsidRPr="007A66E2" w14:paraId="64C4DAD0" w14:textId="77777777" w:rsidTr="007F3B70">
        <w:trPr>
          <w:trHeight w:val="171"/>
        </w:trPr>
        <w:tc>
          <w:tcPr>
            <w:tcW w:w="2076" w:type="dxa"/>
          </w:tcPr>
          <w:p w14:paraId="699448B0" w14:textId="77777777" w:rsidR="000A7BDE" w:rsidRPr="007A66E2" w:rsidRDefault="000A7BDE" w:rsidP="007A66E2">
            <w:pPr>
              <w:spacing w:after="0"/>
              <w:rPr>
                <w:sz w:val="22"/>
                <w:szCs w:val="22"/>
              </w:rPr>
            </w:pPr>
            <w:r w:rsidRPr="007A66E2">
              <w:rPr>
                <w:sz w:val="22"/>
                <w:szCs w:val="22"/>
              </w:rPr>
              <w:t>Title</w:t>
            </w:r>
          </w:p>
        </w:tc>
        <w:tc>
          <w:tcPr>
            <w:tcW w:w="7170" w:type="dxa"/>
          </w:tcPr>
          <w:p w14:paraId="78B577E1" w14:textId="77777777" w:rsidR="000A7BDE" w:rsidRPr="007A66E2" w:rsidRDefault="000A7BDE" w:rsidP="007A66E2">
            <w:pPr>
              <w:spacing w:after="0"/>
              <w:rPr>
                <w:sz w:val="22"/>
                <w:szCs w:val="22"/>
              </w:rPr>
            </w:pPr>
            <w:r w:rsidRPr="007A66E2">
              <w:rPr>
                <w:sz w:val="22"/>
                <w:szCs w:val="22"/>
              </w:rPr>
              <w:t xml:space="preserve">Reversal of resistance to Bacillus thuringiensis in </w:t>
            </w:r>
            <w:proofErr w:type="spellStart"/>
            <w:r w:rsidRPr="007A66E2">
              <w:rPr>
                <w:i/>
                <w:iCs/>
                <w:sz w:val="22"/>
                <w:szCs w:val="22"/>
              </w:rPr>
              <w:t>Plutella</w:t>
            </w:r>
            <w:proofErr w:type="spellEnd"/>
            <w:r w:rsidRPr="007A66E2">
              <w:rPr>
                <w:i/>
                <w:iCs/>
                <w:sz w:val="22"/>
                <w:szCs w:val="22"/>
              </w:rPr>
              <w:t xml:space="preserve"> </w:t>
            </w:r>
            <w:proofErr w:type="spellStart"/>
            <w:r w:rsidRPr="007A66E2">
              <w:rPr>
                <w:i/>
                <w:iCs/>
                <w:sz w:val="22"/>
                <w:szCs w:val="22"/>
              </w:rPr>
              <w:t>xylostella</w:t>
            </w:r>
            <w:proofErr w:type="spellEnd"/>
          </w:p>
        </w:tc>
      </w:tr>
      <w:tr w:rsidR="000A7BDE" w:rsidRPr="007A66E2" w14:paraId="7CBECAE7" w14:textId="77777777" w:rsidTr="007F3B70">
        <w:trPr>
          <w:trHeight w:val="171"/>
        </w:trPr>
        <w:tc>
          <w:tcPr>
            <w:tcW w:w="2076" w:type="dxa"/>
          </w:tcPr>
          <w:p w14:paraId="6F0B42F0" w14:textId="77777777" w:rsidR="000A7BDE" w:rsidRPr="007A66E2" w:rsidRDefault="000A7BDE" w:rsidP="007A66E2">
            <w:pPr>
              <w:spacing w:after="0"/>
              <w:rPr>
                <w:sz w:val="22"/>
                <w:szCs w:val="22"/>
              </w:rPr>
            </w:pPr>
            <w:r w:rsidRPr="007A66E2">
              <w:rPr>
                <w:sz w:val="22"/>
                <w:szCs w:val="22"/>
              </w:rPr>
              <w:t xml:space="preserve">Report number </w:t>
            </w:r>
          </w:p>
        </w:tc>
        <w:tc>
          <w:tcPr>
            <w:tcW w:w="7170" w:type="dxa"/>
          </w:tcPr>
          <w:p w14:paraId="1E13E82D" w14:textId="72F98A85" w:rsidR="000A7BDE" w:rsidRPr="007A66E2" w:rsidRDefault="000A7BDE" w:rsidP="007A66E2">
            <w:pPr>
              <w:spacing w:after="0"/>
              <w:rPr>
                <w:bCs/>
                <w:sz w:val="22"/>
                <w:szCs w:val="22"/>
              </w:rPr>
            </w:pPr>
            <w:r w:rsidRPr="007A66E2">
              <w:rPr>
                <w:bCs/>
                <w:sz w:val="22"/>
                <w:szCs w:val="22"/>
              </w:rPr>
              <w:t>Proceedings of the National Academy of Sciences (PNAS), May 1994, Vol</w:t>
            </w:r>
            <w:r w:rsidR="00B865C0">
              <w:rPr>
                <w:bCs/>
                <w:sz w:val="22"/>
                <w:szCs w:val="22"/>
              </w:rPr>
              <w:t>.</w:t>
            </w:r>
            <w:r w:rsidRPr="007A66E2">
              <w:rPr>
                <w:bCs/>
                <w:sz w:val="22"/>
                <w:szCs w:val="22"/>
              </w:rPr>
              <w:t xml:space="preserve"> 91, Issue 10</w:t>
            </w:r>
            <w:r w:rsidR="00B865C0">
              <w:rPr>
                <w:bCs/>
                <w:sz w:val="22"/>
                <w:szCs w:val="22"/>
              </w:rPr>
              <w:t xml:space="preserve">, </w:t>
            </w:r>
            <w:r w:rsidR="00B865C0" w:rsidRPr="00B865C0">
              <w:rPr>
                <w:bCs/>
                <w:sz w:val="22"/>
                <w:szCs w:val="22"/>
              </w:rPr>
              <w:t>p</w:t>
            </w:r>
            <w:r w:rsidR="00B865C0">
              <w:rPr>
                <w:bCs/>
                <w:sz w:val="22"/>
                <w:szCs w:val="22"/>
              </w:rPr>
              <w:t>.</w:t>
            </w:r>
            <w:r w:rsidR="00B865C0" w:rsidRPr="00B865C0">
              <w:rPr>
                <w:bCs/>
                <w:sz w:val="22"/>
                <w:szCs w:val="22"/>
              </w:rPr>
              <w:t xml:space="preserve"> 4120-4124</w:t>
            </w:r>
          </w:p>
        </w:tc>
      </w:tr>
      <w:tr w:rsidR="000A7BDE" w:rsidRPr="007A66E2" w14:paraId="43F9E2B2" w14:textId="77777777" w:rsidTr="007F3B70">
        <w:trPr>
          <w:trHeight w:val="180"/>
        </w:trPr>
        <w:tc>
          <w:tcPr>
            <w:tcW w:w="2076" w:type="dxa"/>
          </w:tcPr>
          <w:p w14:paraId="3E7B07D7" w14:textId="77777777" w:rsidR="000A7BDE" w:rsidRPr="007A66E2" w:rsidRDefault="000A7BDE" w:rsidP="007A66E2">
            <w:pPr>
              <w:spacing w:after="0"/>
              <w:rPr>
                <w:sz w:val="22"/>
                <w:szCs w:val="22"/>
              </w:rPr>
            </w:pPr>
            <w:r w:rsidRPr="007A66E2">
              <w:rPr>
                <w:sz w:val="22"/>
                <w:szCs w:val="22"/>
              </w:rPr>
              <w:t xml:space="preserve">Test facility </w:t>
            </w:r>
          </w:p>
        </w:tc>
        <w:tc>
          <w:tcPr>
            <w:tcW w:w="7170" w:type="dxa"/>
          </w:tcPr>
          <w:p w14:paraId="10E889C4"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2BCA6FCF" w14:textId="77777777" w:rsidTr="007F3B70">
        <w:trPr>
          <w:trHeight w:val="171"/>
        </w:trPr>
        <w:tc>
          <w:tcPr>
            <w:tcW w:w="2076" w:type="dxa"/>
          </w:tcPr>
          <w:p w14:paraId="647A8CDF" w14:textId="77777777" w:rsidR="000A7BDE" w:rsidRPr="007A66E2" w:rsidRDefault="000A7BDE" w:rsidP="007A66E2">
            <w:pPr>
              <w:spacing w:after="0"/>
              <w:rPr>
                <w:sz w:val="22"/>
                <w:szCs w:val="22"/>
              </w:rPr>
            </w:pPr>
            <w:r w:rsidRPr="007A66E2">
              <w:rPr>
                <w:sz w:val="22"/>
                <w:szCs w:val="22"/>
              </w:rPr>
              <w:t>Published</w:t>
            </w:r>
          </w:p>
        </w:tc>
        <w:tc>
          <w:tcPr>
            <w:tcW w:w="7170" w:type="dxa"/>
          </w:tcPr>
          <w:p w14:paraId="4C7B286B" w14:textId="77777777" w:rsidR="000A7BDE" w:rsidRPr="007A66E2" w:rsidRDefault="000A7BDE" w:rsidP="007A66E2">
            <w:pPr>
              <w:spacing w:after="0"/>
              <w:rPr>
                <w:sz w:val="22"/>
                <w:szCs w:val="22"/>
              </w:rPr>
            </w:pPr>
            <w:r w:rsidRPr="007A66E2">
              <w:rPr>
                <w:sz w:val="22"/>
                <w:szCs w:val="22"/>
              </w:rPr>
              <w:t>Yes</w:t>
            </w:r>
          </w:p>
        </w:tc>
      </w:tr>
      <w:tr w:rsidR="000A7BDE" w:rsidRPr="007A66E2" w14:paraId="30C6CEF2" w14:textId="77777777" w:rsidTr="007F3B70">
        <w:trPr>
          <w:trHeight w:val="171"/>
        </w:trPr>
        <w:tc>
          <w:tcPr>
            <w:tcW w:w="2076" w:type="dxa"/>
          </w:tcPr>
          <w:p w14:paraId="10301100" w14:textId="77777777" w:rsidR="000A7BDE" w:rsidRPr="007A66E2" w:rsidRDefault="000A7BDE" w:rsidP="007A66E2">
            <w:pPr>
              <w:spacing w:after="0"/>
              <w:rPr>
                <w:sz w:val="22"/>
                <w:szCs w:val="22"/>
              </w:rPr>
            </w:pPr>
            <w:r w:rsidRPr="007A66E2">
              <w:rPr>
                <w:sz w:val="22"/>
                <w:szCs w:val="22"/>
              </w:rPr>
              <w:t xml:space="preserve">Test guideline </w:t>
            </w:r>
          </w:p>
        </w:tc>
        <w:tc>
          <w:tcPr>
            <w:tcW w:w="7170" w:type="dxa"/>
          </w:tcPr>
          <w:p w14:paraId="1F08D457"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135C5E86" w14:textId="77777777" w:rsidTr="007F3B70">
        <w:trPr>
          <w:trHeight w:val="171"/>
        </w:trPr>
        <w:tc>
          <w:tcPr>
            <w:tcW w:w="2076" w:type="dxa"/>
          </w:tcPr>
          <w:p w14:paraId="55FDDC60" w14:textId="77777777" w:rsidR="000A7BDE" w:rsidRPr="007A66E2" w:rsidRDefault="000A7BDE" w:rsidP="007A66E2">
            <w:pPr>
              <w:spacing w:after="0"/>
              <w:rPr>
                <w:sz w:val="22"/>
                <w:szCs w:val="22"/>
              </w:rPr>
            </w:pPr>
            <w:r w:rsidRPr="007A66E2">
              <w:rPr>
                <w:sz w:val="22"/>
                <w:szCs w:val="22"/>
              </w:rPr>
              <w:t>Deviations</w:t>
            </w:r>
          </w:p>
        </w:tc>
        <w:tc>
          <w:tcPr>
            <w:tcW w:w="7170" w:type="dxa"/>
          </w:tcPr>
          <w:p w14:paraId="06FC2D23"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A04CFDE" w14:textId="77777777" w:rsidTr="007F3B70">
        <w:trPr>
          <w:trHeight w:val="180"/>
        </w:trPr>
        <w:tc>
          <w:tcPr>
            <w:tcW w:w="2076" w:type="dxa"/>
          </w:tcPr>
          <w:p w14:paraId="59A3071B" w14:textId="77777777" w:rsidR="000A7BDE" w:rsidRPr="007A66E2" w:rsidRDefault="000A7BDE" w:rsidP="007A66E2">
            <w:pPr>
              <w:spacing w:after="0"/>
              <w:rPr>
                <w:sz w:val="22"/>
                <w:szCs w:val="22"/>
              </w:rPr>
            </w:pPr>
            <w:r w:rsidRPr="007A66E2">
              <w:rPr>
                <w:sz w:val="22"/>
                <w:szCs w:val="22"/>
              </w:rPr>
              <w:t>GLP</w:t>
            </w:r>
          </w:p>
        </w:tc>
        <w:tc>
          <w:tcPr>
            <w:tcW w:w="7170" w:type="dxa"/>
          </w:tcPr>
          <w:p w14:paraId="5E547B23" w14:textId="77777777" w:rsidR="000A7BDE" w:rsidRPr="007A66E2" w:rsidRDefault="000A7BDE" w:rsidP="007A66E2">
            <w:pPr>
              <w:spacing w:after="0"/>
              <w:rPr>
                <w:sz w:val="22"/>
                <w:szCs w:val="22"/>
              </w:rPr>
            </w:pPr>
            <w:r w:rsidRPr="007A66E2">
              <w:rPr>
                <w:sz w:val="22"/>
                <w:szCs w:val="22"/>
              </w:rPr>
              <w:t>No</w:t>
            </w:r>
          </w:p>
        </w:tc>
      </w:tr>
      <w:bookmarkEnd w:id="130"/>
    </w:tbl>
    <w:p w14:paraId="55A775E7" w14:textId="77777777" w:rsidR="000A7BDE" w:rsidRPr="006D6AD2" w:rsidRDefault="000A7BDE" w:rsidP="000A7BDE">
      <w:pPr>
        <w:rPr>
          <w:b/>
          <w:bCs/>
          <w:sz w:val="22"/>
          <w:szCs w:val="22"/>
          <w:u w:val="single"/>
        </w:rPr>
      </w:pPr>
    </w:p>
    <w:p w14:paraId="1462FB3C" w14:textId="77777777" w:rsidR="000A7BDE" w:rsidRPr="006D6AD2" w:rsidRDefault="000A7BDE" w:rsidP="002A7044">
      <w:pPr>
        <w:keepNext/>
        <w:keepLines/>
        <w:tabs>
          <w:tab w:val="clear" w:pos="720"/>
        </w:tabs>
        <w:suppressAutoHyphens/>
        <w:rPr>
          <w:b/>
          <w:bCs/>
          <w:sz w:val="22"/>
          <w:szCs w:val="22"/>
          <w:u w:val="single"/>
        </w:rPr>
      </w:pPr>
      <w:r w:rsidRPr="006D6AD2">
        <w:rPr>
          <w:b/>
          <w:bCs/>
          <w:sz w:val="22"/>
          <w:szCs w:val="22"/>
          <w:u w:val="single"/>
        </w:rPr>
        <w:lastRenderedPageBreak/>
        <w:t>Abstract</w:t>
      </w:r>
    </w:p>
    <w:p w14:paraId="344CD7E2" w14:textId="77777777" w:rsidR="000A7BDE" w:rsidRPr="006D6AD2" w:rsidRDefault="000A7BDE" w:rsidP="002A7044">
      <w:pPr>
        <w:keepNext/>
        <w:keepLines/>
        <w:tabs>
          <w:tab w:val="clear" w:pos="720"/>
        </w:tabs>
        <w:suppressAutoHyphens/>
        <w:jc w:val="both"/>
        <w:rPr>
          <w:sz w:val="22"/>
          <w:szCs w:val="22"/>
        </w:rPr>
      </w:pPr>
      <w:r w:rsidRPr="006D6AD2">
        <w:rPr>
          <w:sz w:val="22"/>
          <w:szCs w:val="22"/>
        </w:rPr>
        <w:t xml:space="preserve">Continued success of the most widely used biopesticide, </w:t>
      </w:r>
      <w:r w:rsidRPr="006D6AD2">
        <w:rPr>
          <w:i/>
          <w:iCs/>
          <w:sz w:val="22"/>
          <w:szCs w:val="22"/>
        </w:rPr>
        <w:t>Bacillus thuringiensis</w:t>
      </w:r>
      <w:r w:rsidRPr="006D6AD2">
        <w:rPr>
          <w:sz w:val="22"/>
          <w:szCs w:val="22"/>
        </w:rPr>
        <w:t xml:space="preserve">, is threatened by development of resistance in pests. Experiments with </w:t>
      </w:r>
      <w:proofErr w:type="spellStart"/>
      <w:r w:rsidRPr="006D6AD2">
        <w:rPr>
          <w:i/>
          <w:iCs/>
          <w:sz w:val="22"/>
          <w:szCs w:val="22"/>
        </w:rPr>
        <w:t>Plutella</w:t>
      </w:r>
      <w:proofErr w:type="spellEnd"/>
      <w:r w:rsidRPr="006D6AD2">
        <w:rPr>
          <w:i/>
          <w:iCs/>
          <w:sz w:val="22"/>
          <w:szCs w:val="22"/>
        </w:rPr>
        <w:t xml:space="preserve"> </w:t>
      </w:r>
      <w:proofErr w:type="spellStart"/>
      <w:r w:rsidRPr="006D6AD2">
        <w:rPr>
          <w:i/>
          <w:iCs/>
          <w:sz w:val="22"/>
          <w:szCs w:val="22"/>
        </w:rPr>
        <w:t>xylostella</w:t>
      </w:r>
      <w:proofErr w:type="spellEnd"/>
      <w:r w:rsidRPr="006D6AD2">
        <w:rPr>
          <w:sz w:val="22"/>
          <w:szCs w:val="22"/>
        </w:rPr>
        <w:t xml:space="preserve"> (diamondback moth), the first insect with field populations resistant to </w:t>
      </w:r>
      <w:r w:rsidRPr="006D6AD2">
        <w:rPr>
          <w:i/>
          <w:iCs/>
          <w:sz w:val="22"/>
          <w:szCs w:val="22"/>
        </w:rPr>
        <w:t>B. thuringiensis</w:t>
      </w:r>
      <w:r w:rsidRPr="006D6AD2">
        <w:rPr>
          <w:sz w:val="22"/>
          <w:szCs w:val="22"/>
        </w:rPr>
        <w:t xml:space="preserve">, revealed factors that promote reversal of resistance. In strains of </w:t>
      </w:r>
      <w:r w:rsidRPr="006D6AD2">
        <w:rPr>
          <w:i/>
          <w:iCs/>
          <w:sz w:val="22"/>
          <w:szCs w:val="22"/>
        </w:rPr>
        <w:t xml:space="preserve">P. </w:t>
      </w:r>
      <w:proofErr w:type="spellStart"/>
      <w:r w:rsidRPr="006D6AD2">
        <w:rPr>
          <w:i/>
          <w:iCs/>
          <w:sz w:val="22"/>
          <w:szCs w:val="22"/>
        </w:rPr>
        <w:t>xylostella</w:t>
      </w:r>
      <w:proofErr w:type="spellEnd"/>
      <w:r w:rsidRPr="006D6AD2">
        <w:rPr>
          <w:sz w:val="22"/>
          <w:szCs w:val="22"/>
        </w:rPr>
        <w:t xml:space="preserve"> with 25- to 2800-fold resistance to </w:t>
      </w:r>
      <w:r w:rsidRPr="006D6AD2">
        <w:rPr>
          <w:i/>
          <w:iCs/>
          <w:sz w:val="22"/>
          <w:szCs w:val="22"/>
        </w:rPr>
        <w:t>B. thuringiensis</w:t>
      </w:r>
      <w:r w:rsidRPr="006D6AD2">
        <w:rPr>
          <w:sz w:val="22"/>
          <w:szCs w:val="22"/>
        </w:rPr>
        <w:t xml:space="preserve"> compared with unselected strains, reversal of resistance occurred when exposure to </w:t>
      </w:r>
      <w:r w:rsidRPr="00D04BFB">
        <w:rPr>
          <w:i/>
          <w:iCs/>
          <w:sz w:val="22"/>
          <w:szCs w:val="22"/>
        </w:rPr>
        <w:t>B. thuringiensis</w:t>
      </w:r>
      <w:r w:rsidRPr="006D6AD2">
        <w:rPr>
          <w:sz w:val="22"/>
          <w:szCs w:val="22"/>
        </w:rPr>
        <w:t xml:space="preserve"> was stopped for many generations. Reversal of resistance was associated with restoration of binding of </w:t>
      </w:r>
      <w:r w:rsidRPr="006D6AD2">
        <w:rPr>
          <w:i/>
          <w:iCs/>
          <w:sz w:val="22"/>
          <w:szCs w:val="22"/>
        </w:rPr>
        <w:t>B. thuringiensis</w:t>
      </w:r>
      <w:r w:rsidRPr="006D6AD2">
        <w:rPr>
          <w:sz w:val="22"/>
          <w:szCs w:val="22"/>
        </w:rPr>
        <w:t xml:space="preserve"> toxin </w:t>
      </w:r>
      <w:proofErr w:type="spellStart"/>
      <w:r w:rsidRPr="006D6AD2">
        <w:rPr>
          <w:sz w:val="22"/>
          <w:szCs w:val="22"/>
        </w:rPr>
        <w:t>CryIA</w:t>
      </w:r>
      <w:proofErr w:type="spellEnd"/>
      <w:r w:rsidRPr="006D6AD2">
        <w:rPr>
          <w:sz w:val="22"/>
          <w:szCs w:val="22"/>
        </w:rPr>
        <w:t>(c) to brush-border membrane vesicles and with increased biotic fitness. Compared with susceptible colonies, revertant colonies had a higher proportion of extremely resistant individuals. Revertant colonies responded rapidly to reselection for resistance. Understanding reversal of resistance will help to design strategies for extending the usefulness of this environmentally benign insecticide.</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0A7BDE" w:rsidRPr="007A66E2" w14:paraId="1B333643" w14:textId="77777777" w:rsidTr="002F13E5">
        <w:trPr>
          <w:trHeight w:val="171"/>
        </w:trPr>
        <w:tc>
          <w:tcPr>
            <w:tcW w:w="2076" w:type="dxa"/>
          </w:tcPr>
          <w:p w14:paraId="0302BD97" w14:textId="77777777" w:rsidR="000A7BDE" w:rsidRPr="007A66E2" w:rsidRDefault="000A7BDE" w:rsidP="007A66E2">
            <w:pPr>
              <w:spacing w:after="0"/>
              <w:rPr>
                <w:sz w:val="22"/>
                <w:szCs w:val="22"/>
              </w:rPr>
            </w:pPr>
            <w:bookmarkStart w:id="131" w:name="_Hlk75958281"/>
            <w:r w:rsidRPr="007A66E2">
              <w:rPr>
                <w:sz w:val="22"/>
                <w:szCs w:val="22"/>
              </w:rPr>
              <w:t xml:space="preserve">Data point addressed </w:t>
            </w:r>
          </w:p>
        </w:tc>
        <w:tc>
          <w:tcPr>
            <w:tcW w:w="7170" w:type="dxa"/>
          </w:tcPr>
          <w:p w14:paraId="1B2FFE15" w14:textId="77777777" w:rsidR="000A7BDE" w:rsidRPr="007A66E2" w:rsidRDefault="000A7BDE" w:rsidP="007A66E2">
            <w:pPr>
              <w:spacing w:after="0"/>
              <w:rPr>
                <w:sz w:val="22"/>
                <w:szCs w:val="22"/>
              </w:rPr>
            </w:pPr>
            <w:r w:rsidRPr="007A66E2">
              <w:rPr>
                <w:sz w:val="22"/>
                <w:szCs w:val="22"/>
              </w:rPr>
              <w:t>IIIM 3.2/03</w:t>
            </w:r>
          </w:p>
        </w:tc>
      </w:tr>
      <w:tr w:rsidR="000A7BDE" w:rsidRPr="007A66E2" w14:paraId="6F48BA37" w14:textId="77777777" w:rsidTr="002F13E5">
        <w:trPr>
          <w:trHeight w:val="180"/>
        </w:trPr>
        <w:tc>
          <w:tcPr>
            <w:tcW w:w="2076" w:type="dxa"/>
          </w:tcPr>
          <w:p w14:paraId="16B56F86" w14:textId="77777777" w:rsidR="000A7BDE" w:rsidRPr="007A66E2" w:rsidRDefault="000A7BDE" w:rsidP="007A66E2">
            <w:pPr>
              <w:spacing w:after="0"/>
              <w:rPr>
                <w:sz w:val="22"/>
                <w:szCs w:val="22"/>
              </w:rPr>
            </w:pPr>
            <w:r w:rsidRPr="007A66E2">
              <w:rPr>
                <w:sz w:val="22"/>
                <w:szCs w:val="22"/>
              </w:rPr>
              <w:t>Author(s) (year)</w:t>
            </w:r>
          </w:p>
        </w:tc>
        <w:tc>
          <w:tcPr>
            <w:tcW w:w="7170" w:type="dxa"/>
          </w:tcPr>
          <w:p w14:paraId="49843096" w14:textId="2DCCD648" w:rsidR="000A7BDE" w:rsidRPr="007A66E2" w:rsidRDefault="000A7BDE" w:rsidP="007A66E2">
            <w:pPr>
              <w:spacing w:after="0"/>
              <w:rPr>
                <w:sz w:val="22"/>
                <w:szCs w:val="22"/>
              </w:rPr>
            </w:pPr>
            <w:r w:rsidRPr="007A66E2">
              <w:rPr>
                <w:sz w:val="22"/>
                <w:szCs w:val="22"/>
              </w:rPr>
              <w:t xml:space="preserve">Huang, F., Buschman, L., Higgins, R.A., </w:t>
            </w:r>
            <w:r w:rsidR="005B63F7">
              <w:rPr>
                <w:sz w:val="22"/>
                <w:szCs w:val="22"/>
              </w:rPr>
              <w:t xml:space="preserve">and </w:t>
            </w:r>
            <w:r w:rsidRPr="007A66E2">
              <w:rPr>
                <w:sz w:val="22"/>
                <w:szCs w:val="22"/>
              </w:rPr>
              <w:t>McGaughey, W.H. (1999)</w:t>
            </w:r>
          </w:p>
        </w:tc>
      </w:tr>
      <w:tr w:rsidR="000A7BDE" w:rsidRPr="007A66E2" w14:paraId="6CCF0DC1" w14:textId="77777777" w:rsidTr="002F13E5">
        <w:trPr>
          <w:trHeight w:val="171"/>
        </w:trPr>
        <w:tc>
          <w:tcPr>
            <w:tcW w:w="2076" w:type="dxa"/>
          </w:tcPr>
          <w:p w14:paraId="541CB402" w14:textId="77777777" w:rsidR="000A7BDE" w:rsidRPr="007A66E2" w:rsidRDefault="000A7BDE" w:rsidP="007A66E2">
            <w:pPr>
              <w:spacing w:after="0"/>
              <w:rPr>
                <w:sz w:val="22"/>
                <w:szCs w:val="22"/>
              </w:rPr>
            </w:pPr>
            <w:r w:rsidRPr="007A66E2">
              <w:rPr>
                <w:sz w:val="22"/>
                <w:szCs w:val="22"/>
              </w:rPr>
              <w:t>Title</w:t>
            </w:r>
          </w:p>
        </w:tc>
        <w:tc>
          <w:tcPr>
            <w:tcW w:w="7170" w:type="dxa"/>
          </w:tcPr>
          <w:p w14:paraId="6C329D72" w14:textId="77777777" w:rsidR="000A7BDE" w:rsidRPr="007A66E2" w:rsidRDefault="000A7BDE" w:rsidP="007A66E2">
            <w:pPr>
              <w:spacing w:after="0"/>
              <w:rPr>
                <w:sz w:val="22"/>
                <w:szCs w:val="22"/>
              </w:rPr>
            </w:pPr>
            <w:r w:rsidRPr="007A66E2">
              <w:rPr>
                <w:sz w:val="22"/>
                <w:szCs w:val="22"/>
              </w:rPr>
              <w:t>Inheritance of Resistance to </w:t>
            </w:r>
            <w:r w:rsidRPr="007A66E2">
              <w:rPr>
                <w:i/>
                <w:iCs/>
                <w:sz w:val="22"/>
                <w:szCs w:val="22"/>
              </w:rPr>
              <w:t>Bacillus thuringiensis</w:t>
            </w:r>
            <w:r w:rsidRPr="007A66E2">
              <w:rPr>
                <w:sz w:val="22"/>
                <w:szCs w:val="22"/>
              </w:rPr>
              <w:t> Toxin (</w:t>
            </w:r>
            <w:proofErr w:type="spellStart"/>
            <w:r w:rsidRPr="007A66E2">
              <w:rPr>
                <w:sz w:val="22"/>
                <w:szCs w:val="22"/>
              </w:rPr>
              <w:t>Dipel</w:t>
            </w:r>
            <w:proofErr w:type="spellEnd"/>
            <w:r w:rsidRPr="007A66E2">
              <w:rPr>
                <w:sz w:val="22"/>
                <w:szCs w:val="22"/>
              </w:rPr>
              <w:t xml:space="preserve"> ES) in the European Corn Borer</w:t>
            </w:r>
          </w:p>
        </w:tc>
      </w:tr>
      <w:tr w:rsidR="000A7BDE" w:rsidRPr="007A66E2" w14:paraId="60DB7AB7" w14:textId="77777777" w:rsidTr="002F13E5">
        <w:trPr>
          <w:trHeight w:val="171"/>
        </w:trPr>
        <w:tc>
          <w:tcPr>
            <w:tcW w:w="2076" w:type="dxa"/>
          </w:tcPr>
          <w:p w14:paraId="5E4FA251" w14:textId="77777777" w:rsidR="000A7BDE" w:rsidRPr="007A66E2" w:rsidRDefault="000A7BDE" w:rsidP="007A66E2">
            <w:pPr>
              <w:spacing w:after="0"/>
              <w:rPr>
                <w:sz w:val="22"/>
                <w:szCs w:val="22"/>
              </w:rPr>
            </w:pPr>
            <w:r w:rsidRPr="007A66E2">
              <w:rPr>
                <w:sz w:val="22"/>
                <w:szCs w:val="22"/>
              </w:rPr>
              <w:t xml:space="preserve">Report number </w:t>
            </w:r>
          </w:p>
        </w:tc>
        <w:tc>
          <w:tcPr>
            <w:tcW w:w="7170" w:type="dxa"/>
          </w:tcPr>
          <w:p w14:paraId="3012EB59" w14:textId="2645642C" w:rsidR="000A7BDE" w:rsidRPr="007A66E2" w:rsidRDefault="000A7BDE" w:rsidP="007A66E2">
            <w:pPr>
              <w:spacing w:after="0"/>
              <w:rPr>
                <w:bCs/>
                <w:sz w:val="22"/>
                <w:szCs w:val="22"/>
              </w:rPr>
            </w:pPr>
            <w:r w:rsidRPr="007A66E2">
              <w:rPr>
                <w:bCs/>
                <w:sz w:val="22"/>
                <w:szCs w:val="22"/>
              </w:rPr>
              <w:t>Science, May 1999, Vol</w:t>
            </w:r>
            <w:r w:rsidR="00850574">
              <w:rPr>
                <w:bCs/>
                <w:sz w:val="22"/>
                <w:szCs w:val="22"/>
              </w:rPr>
              <w:t>.</w:t>
            </w:r>
            <w:r w:rsidRPr="007A66E2">
              <w:rPr>
                <w:bCs/>
                <w:sz w:val="22"/>
                <w:szCs w:val="22"/>
              </w:rPr>
              <w:t xml:space="preserve"> 284, Issue 5416</w:t>
            </w:r>
            <w:r w:rsidR="005B63F7">
              <w:rPr>
                <w:bCs/>
                <w:sz w:val="22"/>
                <w:szCs w:val="22"/>
              </w:rPr>
              <w:t xml:space="preserve">, </w:t>
            </w:r>
            <w:r w:rsidR="005B63F7" w:rsidRPr="005B63F7">
              <w:rPr>
                <w:bCs/>
                <w:sz w:val="22"/>
                <w:szCs w:val="22"/>
              </w:rPr>
              <w:t>p</w:t>
            </w:r>
            <w:r w:rsidR="005B63F7">
              <w:rPr>
                <w:bCs/>
                <w:sz w:val="22"/>
                <w:szCs w:val="22"/>
              </w:rPr>
              <w:t>.</w:t>
            </w:r>
            <w:r w:rsidR="005B63F7" w:rsidRPr="005B63F7">
              <w:rPr>
                <w:bCs/>
                <w:sz w:val="22"/>
                <w:szCs w:val="22"/>
              </w:rPr>
              <w:t xml:space="preserve"> 965-967</w:t>
            </w:r>
          </w:p>
        </w:tc>
      </w:tr>
      <w:tr w:rsidR="000A7BDE" w:rsidRPr="007A66E2" w14:paraId="4F33E01B" w14:textId="77777777" w:rsidTr="002F13E5">
        <w:trPr>
          <w:trHeight w:val="180"/>
        </w:trPr>
        <w:tc>
          <w:tcPr>
            <w:tcW w:w="2076" w:type="dxa"/>
          </w:tcPr>
          <w:p w14:paraId="5EFF9FF6" w14:textId="77777777" w:rsidR="000A7BDE" w:rsidRPr="007A66E2" w:rsidRDefault="000A7BDE" w:rsidP="007A66E2">
            <w:pPr>
              <w:spacing w:after="0"/>
              <w:rPr>
                <w:sz w:val="22"/>
                <w:szCs w:val="22"/>
              </w:rPr>
            </w:pPr>
            <w:r w:rsidRPr="007A66E2">
              <w:rPr>
                <w:sz w:val="22"/>
                <w:szCs w:val="22"/>
              </w:rPr>
              <w:t xml:space="preserve">Test facility </w:t>
            </w:r>
          </w:p>
        </w:tc>
        <w:tc>
          <w:tcPr>
            <w:tcW w:w="7170" w:type="dxa"/>
          </w:tcPr>
          <w:p w14:paraId="0FA88646"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3652D960" w14:textId="77777777" w:rsidTr="002F13E5">
        <w:trPr>
          <w:trHeight w:val="171"/>
        </w:trPr>
        <w:tc>
          <w:tcPr>
            <w:tcW w:w="2076" w:type="dxa"/>
          </w:tcPr>
          <w:p w14:paraId="142939E3" w14:textId="77777777" w:rsidR="000A7BDE" w:rsidRPr="007A66E2" w:rsidRDefault="000A7BDE" w:rsidP="007A66E2">
            <w:pPr>
              <w:spacing w:after="0"/>
              <w:rPr>
                <w:sz w:val="22"/>
                <w:szCs w:val="22"/>
              </w:rPr>
            </w:pPr>
            <w:r w:rsidRPr="007A66E2">
              <w:rPr>
                <w:sz w:val="22"/>
                <w:szCs w:val="22"/>
              </w:rPr>
              <w:t>Published</w:t>
            </w:r>
          </w:p>
        </w:tc>
        <w:tc>
          <w:tcPr>
            <w:tcW w:w="7170" w:type="dxa"/>
          </w:tcPr>
          <w:p w14:paraId="0C9E7749" w14:textId="77777777" w:rsidR="000A7BDE" w:rsidRPr="007A66E2" w:rsidRDefault="000A7BDE" w:rsidP="007A66E2">
            <w:pPr>
              <w:spacing w:after="0"/>
              <w:rPr>
                <w:sz w:val="22"/>
                <w:szCs w:val="22"/>
              </w:rPr>
            </w:pPr>
            <w:r w:rsidRPr="007A66E2">
              <w:rPr>
                <w:sz w:val="22"/>
                <w:szCs w:val="22"/>
              </w:rPr>
              <w:t>Yes</w:t>
            </w:r>
          </w:p>
        </w:tc>
      </w:tr>
      <w:tr w:rsidR="000A7BDE" w:rsidRPr="007A66E2" w14:paraId="6CD44F5F" w14:textId="77777777" w:rsidTr="002F13E5">
        <w:trPr>
          <w:trHeight w:val="171"/>
        </w:trPr>
        <w:tc>
          <w:tcPr>
            <w:tcW w:w="2076" w:type="dxa"/>
          </w:tcPr>
          <w:p w14:paraId="236A1803" w14:textId="77777777" w:rsidR="000A7BDE" w:rsidRPr="007A66E2" w:rsidRDefault="000A7BDE" w:rsidP="007A66E2">
            <w:pPr>
              <w:spacing w:after="0"/>
              <w:rPr>
                <w:sz w:val="22"/>
                <w:szCs w:val="22"/>
              </w:rPr>
            </w:pPr>
            <w:r w:rsidRPr="007A66E2">
              <w:rPr>
                <w:sz w:val="22"/>
                <w:szCs w:val="22"/>
              </w:rPr>
              <w:t xml:space="preserve">Test guideline </w:t>
            </w:r>
          </w:p>
        </w:tc>
        <w:tc>
          <w:tcPr>
            <w:tcW w:w="7170" w:type="dxa"/>
          </w:tcPr>
          <w:p w14:paraId="3827E04A"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4E80B390" w14:textId="77777777" w:rsidTr="002F13E5">
        <w:trPr>
          <w:trHeight w:val="171"/>
        </w:trPr>
        <w:tc>
          <w:tcPr>
            <w:tcW w:w="2076" w:type="dxa"/>
          </w:tcPr>
          <w:p w14:paraId="27F5DD35" w14:textId="77777777" w:rsidR="000A7BDE" w:rsidRPr="007A66E2" w:rsidRDefault="000A7BDE" w:rsidP="007A66E2">
            <w:pPr>
              <w:spacing w:after="0"/>
              <w:rPr>
                <w:sz w:val="22"/>
                <w:szCs w:val="22"/>
              </w:rPr>
            </w:pPr>
            <w:r w:rsidRPr="007A66E2">
              <w:rPr>
                <w:sz w:val="22"/>
                <w:szCs w:val="22"/>
              </w:rPr>
              <w:t>Deviations</w:t>
            </w:r>
          </w:p>
        </w:tc>
        <w:tc>
          <w:tcPr>
            <w:tcW w:w="7170" w:type="dxa"/>
          </w:tcPr>
          <w:p w14:paraId="1E341119"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02CCB789" w14:textId="77777777" w:rsidTr="002F13E5">
        <w:trPr>
          <w:trHeight w:val="180"/>
        </w:trPr>
        <w:tc>
          <w:tcPr>
            <w:tcW w:w="2076" w:type="dxa"/>
          </w:tcPr>
          <w:p w14:paraId="3A758017" w14:textId="77777777" w:rsidR="000A7BDE" w:rsidRPr="007A66E2" w:rsidRDefault="000A7BDE" w:rsidP="007A66E2">
            <w:pPr>
              <w:spacing w:after="0"/>
              <w:rPr>
                <w:sz w:val="22"/>
                <w:szCs w:val="22"/>
              </w:rPr>
            </w:pPr>
            <w:r w:rsidRPr="007A66E2">
              <w:rPr>
                <w:sz w:val="22"/>
                <w:szCs w:val="22"/>
              </w:rPr>
              <w:t>GLP</w:t>
            </w:r>
          </w:p>
        </w:tc>
        <w:tc>
          <w:tcPr>
            <w:tcW w:w="7170" w:type="dxa"/>
          </w:tcPr>
          <w:p w14:paraId="48BFD7F5" w14:textId="77777777" w:rsidR="000A7BDE" w:rsidRPr="007A66E2" w:rsidRDefault="000A7BDE" w:rsidP="007A66E2">
            <w:pPr>
              <w:spacing w:after="0"/>
              <w:rPr>
                <w:sz w:val="22"/>
                <w:szCs w:val="22"/>
              </w:rPr>
            </w:pPr>
            <w:r w:rsidRPr="007A66E2">
              <w:rPr>
                <w:sz w:val="22"/>
                <w:szCs w:val="22"/>
              </w:rPr>
              <w:t>No</w:t>
            </w:r>
          </w:p>
        </w:tc>
      </w:tr>
      <w:bookmarkEnd w:id="131"/>
    </w:tbl>
    <w:p w14:paraId="02A9BAF8" w14:textId="77777777" w:rsidR="000A7BDE" w:rsidRPr="006D6AD2" w:rsidRDefault="000A7BDE" w:rsidP="000A7BDE">
      <w:pPr>
        <w:tabs>
          <w:tab w:val="clear" w:pos="720"/>
        </w:tabs>
        <w:spacing w:after="0"/>
        <w:rPr>
          <w:sz w:val="22"/>
          <w:szCs w:val="22"/>
        </w:rPr>
      </w:pPr>
    </w:p>
    <w:p w14:paraId="4476786A" w14:textId="77777777" w:rsidR="000A7BDE" w:rsidRPr="006D6AD2" w:rsidRDefault="000A7BDE" w:rsidP="000A7BDE">
      <w:pPr>
        <w:tabs>
          <w:tab w:val="clear" w:pos="720"/>
        </w:tabs>
        <w:rPr>
          <w:b/>
          <w:bCs/>
          <w:sz w:val="22"/>
          <w:szCs w:val="22"/>
          <w:u w:val="single"/>
        </w:rPr>
      </w:pPr>
      <w:bookmarkStart w:id="132" w:name="_Hlk75958633"/>
      <w:r w:rsidRPr="006D6AD2">
        <w:rPr>
          <w:b/>
          <w:bCs/>
          <w:sz w:val="22"/>
          <w:szCs w:val="22"/>
          <w:u w:val="single"/>
        </w:rPr>
        <w:t>Abstract</w:t>
      </w:r>
    </w:p>
    <w:bookmarkEnd w:id="132"/>
    <w:p w14:paraId="0FF64D74" w14:textId="77777777" w:rsidR="000A7BDE" w:rsidRPr="006D6AD2" w:rsidRDefault="000A7BDE" w:rsidP="000A7BDE">
      <w:pPr>
        <w:tabs>
          <w:tab w:val="clear" w:pos="720"/>
        </w:tabs>
        <w:jc w:val="both"/>
        <w:rPr>
          <w:sz w:val="22"/>
          <w:szCs w:val="22"/>
        </w:rPr>
      </w:pPr>
      <w:r w:rsidRPr="006D6AD2">
        <w:rPr>
          <w:sz w:val="22"/>
          <w:szCs w:val="22"/>
        </w:rPr>
        <w:t>Resistance in the European corn borer, </w:t>
      </w:r>
      <w:proofErr w:type="spellStart"/>
      <w:r w:rsidRPr="006D6AD2">
        <w:rPr>
          <w:i/>
          <w:iCs/>
          <w:sz w:val="22"/>
          <w:szCs w:val="22"/>
        </w:rPr>
        <w:t>Ostrinia</w:t>
      </w:r>
      <w:proofErr w:type="spellEnd"/>
      <w:r w:rsidRPr="006D6AD2">
        <w:rPr>
          <w:i/>
          <w:iCs/>
          <w:sz w:val="22"/>
          <w:szCs w:val="22"/>
        </w:rPr>
        <w:t xml:space="preserve"> </w:t>
      </w:r>
      <w:proofErr w:type="spellStart"/>
      <w:r w:rsidRPr="006D6AD2">
        <w:rPr>
          <w:i/>
          <w:iCs/>
          <w:sz w:val="22"/>
          <w:szCs w:val="22"/>
        </w:rPr>
        <w:t>nubilalis</w:t>
      </w:r>
      <w:proofErr w:type="spellEnd"/>
      <w:r w:rsidRPr="006D6AD2">
        <w:rPr>
          <w:sz w:val="22"/>
          <w:szCs w:val="22"/>
        </w:rPr>
        <w:t xml:space="preserve"> (Hübner), to a commercial formulation of </w:t>
      </w:r>
      <w:r w:rsidRPr="006D6AD2">
        <w:rPr>
          <w:i/>
          <w:iCs/>
          <w:sz w:val="22"/>
          <w:szCs w:val="22"/>
        </w:rPr>
        <w:t>Bacillus thuringiensis</w:t>
      </w:r>
      <w:r w:rsidRPr="006D6AD2">
        <w:rPr>
          <w:sz w:val="22"/>
          <w:szCs w:val="22"/>
        </w:rPr>
        <w:t> (</w:t>
      </w:r>
      <w:proofErr w:type="spellStart"/>
      <w:r w:rsidRPr="006D6AD2">
        <w:rPr>
          <w:i/>
          <w:iCs/>
          <w:sz w:val="22"/>
          <w:szCs w:val="22"/>
        </w:rPr>
        <w:t>Bt</w:t>
      </w:r>
      <w:proofErr w:type="spellEnd"/>
      <w:r w:rsidRPr="006D6AD2">
        <w:rPr>
          <w:sz w:val="22"/>
          <w:szCs w:val="22"/>
        </w:rPr>
        <w:t xml:space="preserve">) Berliner toxin, </w:t>
      </w:r>
      <w:proofErr w:type="spellStart"/>
      <w:r w:rsidRPr="006D6AD2">
        <w:rPr>
          <w:sz w:val="22"/>
          <w:szCs w:val="22"/>
        </w:rPr>
        <w:t>Dipel</w:t>
      </w:r>
      <w:proofErr w:type="spellEnd"/>
      <w:r w:rsidRPr="006D6AD2">
        <w:rPr>
          <w:sz w:val="22"/>
          <w:szCs w:val="22"/>
        </w:rPr>
        <w:t xml:space="preserve"> ES, appears to be inherited as an incompletely dominant autosomal gene. This contrasts with the inheritance of resistance to </w:t>
      </w:r>
      <w:proofErr w:type="spellStart"/>
      <w:r w:rsidRPr="006D6AD2">
        <w:rPr>
          <w:i/>
          <w:iCs/>
          <w:sz w:val="22"/>
          <w:szCs w:val="22"/>
        </w:rPr>
        <w:t>Bt</w:t>
      </w:r>
      <w:proofErr w:type="spellEnd"/>
      <w:r w:rsidRPr="006D6AD2">
        <w:rPr>
          <w:sz w:val="22"/>
          <w:szCs w:val="22"/>
        </w:rPr>
        <w:t> in other insects, where it has usually been characterized as a recessive trait. The proposed high-dose/refuge strategy for resistance management in </w:t>
      </w:r>
      <w:proofErr w:type="spellStart"/>
      <w:r w:rsidRPr="006D6AD2">
        <w:rPr>
          <w:i/>
          <w:iCs/>
          <w:sz w:val="22"/>
          <w:szCs w:val="22"/>
        </w:rPr>
        <w:t>Bt</w:t>
      </w:r>
      <w:proofErr w:type="spellEnd"/>
      <w:r w:rsidRPr="006D6AD2">
        <w:rPr>
          <w:sz w:val="22"/>
          <w:szCs w:val="22"/>
        </w:rPr>
        <w:t> maize depends on resistance being recessive or partially recessive. If field resistance turns out to be similar to this laboratory resistance, the usefulness of the high-dose/refuge strategy for resistance management in </w:t>
      </w:r>
      <w:proofErr w:type="spellStart"/>
      <w:r w:rsidRPr="006D6AD2">
        <w:rPr>
          <w:i/>
          <w:iCs/>
          <w:sz w:val="22"/>
          <w:szCs w:val="22"/>
        </w:rPr>
        <w:t>Bt</w:t>
      </w:r>
      <w:proofErr w:type="spellEnd"/>
      <w:r w:rsidRPr="006D6AD2">
        <w:rPr>
          <w:sz w:val="22"/>
          <w:szCs w:val="22"/>
        </w:rPr>
        <w:t> maize may be diminished.</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0A7BDE" w:rsidRPr="007A66E2" w14:paraId="1CEE9DE5" w14:textId="77777777" w:rsidTr="002F13E5">
        <w:trPr>
          <w:trHeight w:val="171"/>
        </w:trPr>
        <w:tc>
          <w:tcPr>
            <w:tcW w:w="2076" w:type="dxa"/>
          </w:tcPr>
          <w:p w14:paraId="770609E5" w14:textId="77777777" w:rsidR="000A7BDE" w:rsidRPr="007A66E2" w:rsidRDefault="000A7BDE" w:rsidP="007A66E2">
            <w:pPr>
              <w:spacing w:after="0"/>
              <w:rPr>
                <w:sz w:val="22"/>
                <w:szCs w:val="22"/>
              </w:rPr>
            </w:pPr>
            <w:bookmarkStart w:id="133" w:name="_Hlk75958791"/>
            <w:r w:rsidRPr="007A66E2">
              <w:rPr>
                <w:sz w:val="22"/>
                <w:szCs w:val="22"/>
              </w:rPr>
              <w:t xml:space="preserve">Data point addressed </w:t>
            </w:r>
          </w:p>
        </w:tc>
        <w:tc>
          <w:tcPr>
            <w:tcW w:w="7170" w:type="dxa"/>
          </w:tcPr>
          <w:p w14:paraId="3DB67D38" w14:textId="77777777" w:rsidR="000A7BDE" w:rsidRPr="007A66E2" w:rsidRDefault="000A7BDE" w:rsidP="007A66E2">
            <w:pPr>
              <w:spacing w:after="0"/>
              <w:rPr>
                <w:sz w:val="22"/>
                <w:szCs w:val="22"/>
              </w:rPr>
            </w:pPr>
            <w:r w:rsidRPr="007A66E2">
              <w:rPr>
                <w:sz w:val="22"/>
                <w:szCs w:val="22"/>
              </w:rPr>
              <w:t>IIIM 3.2/04</w:t>
            </w:r>
          </w:p>
        </w:tc>
      </w:tr>
      <w:tr w:rsidR="000A7BDE" w:rsidRPr="007A66E2" w14:paraId="40395E60" w14:textId="77777777" w:rsidTr="002F13E5">
        <w:trPr>
          <w:trHeight w:val="180"/>
        </w:trPr>
        <w:tc>
          <w:tcPr>
            <w:tcW w:w="2076" w:type="dxa"/>
          </w:tcPr>
          <w:p w14:paraId="092C17C9" w14:textId="77777777" w:rsidR="000A7BDE" w:rsidRPr="007A66E2" w:rsidRDefault="000A7BDE" w:rsidP="007A66E2">
            <w:pPr>
              <w:spacing w:after="0"/>
              <w:rPr>
                <w:sz w:val="22"/>
                <w:szCs w:val="22"/>
              </w:rPr>
            </w:pPr>
            <w:r w:rsidRPr="007A66E2">
              <w:rPr>
                <w:sz w:val="22"/>
                <w:szCs w:val="22"/>
              </w:rPr>
              <w:t>Author(s) (year)</w:t>
            </w:r>
          </w:p>
        </w:tc>
        <w:tc>
          <w:tcPr>
            <w:tcW w:w="7170" w:type="dxa"/>
          </w:tcPr>
          <w:p w14:paraId="7B993955" w14:textId="77777777" w:rsidR="000A7BDE" w:rsidRPr="007A66E2" w:rsidRDefault="000A7BDE" w:rsidP="007A66E2">
            <w:pPr>
              <w:spacing w:after="0"/>
              <w:rPr>
                <w:sz w:val="22"/>
                <w:szCs w:val="22"/>
              </w:rPr>
            </w:pPr>
            <w:r w:rsidRPr="007A66E2">
              <w:rPr>
                <w:sz w:val="22"/>
                <w:szCs w:val="22"/>
              </w:rPr>
              <w:t xml:space="preserve">Gould, F., Anderson, A., Jones, A., </w:t>
            </w:r>
            <w:proofErr w:type="spellStart"/>
            <w:r w:rsidRPr="007A66E2">
              <w:rPr>
                <w:sz w:val="22"/>
                <w:szCs w:val="22"/>
              </w:rPr>
              <w:t>Sumerford</w:t>
            </w:r>
            <w:proofErr w:type="spellEnd"/>
            <w:r w:rsidRPr="007A66E2">
              <w:rPr>
                <w:sz w:val="22"/>
                <w:szCs w:val="22"/>
              </w:rPr>
              <w:t>, D., Heckel, D.G., Lopez, J., Micinski, S., Leonard, R., and Laster, M. (1997)</w:t>
            </w:r>
          </w:p>
        </w:tc>
      </w:tr>
      <w:tr w:rsidR="000A7BDE" w:rsidRPr="007A66E2" w14:paraId="185578D6" w14:textId="77777777" w:rsidTr="002F13E5">
        <w:trPr>
          <w:trHeight w:val="171"/>
        </w:trPr>
        <w:tc>
          <w:tcPr>
            <w:tcW w:w="2076" w:type="dxa"/>
          </w:tcPr>
          <w:p w14:paraId="73E66350" w14:textId="77777777" w:rsidR="000A7BDE" w:rsidRPr="007A66E2" w:rsidRDefault="000A7BDE" w:rsidP="007A66E2">
            <w:pPr>
              <w:spacing w:after="0"/>
              <w:rPr>
                <w:sz w:val="22"/>
                <w:szCs w:val="22"/>
              </w:rPr>
            </w:pPr>
            <w:r w:rsidRPr="007A66E2">
              <w:rPr>
                <w:sz w:val="22"/>
                <w:szCs w:val="22"/>
              </w:rPr>
              <w:t>Title</w:t>
            </w:r>
          </w:p>
        </w:tc>
        <w:tc>
          <w:tcPr>
            <w:tcW w:w="7170" w:type="dxa"/>
          </w:tcPr>
          <w:p w14:paraId="687CD71E" w14:textId="77777777" w:rsidR="000A7BDE" w:rsidRPr="007A66E2" w:rsidRDefault="000A7BDE" w:rsidP="007A66E2">
            <w:pPr>
              <w:spacing w:after="0"/>
              <w:rPr>
                <w:sz w:val="22"/>
                <w:szCs w:val="22"/>
              </w:rPr>
            </w:pPr>
            <w:r w:rsidRPr="007A66E2">
              <w:rPr>
                <w:sz w:val="22"/>
                <w:szCs w:val="22"/>
              </w:rPr>
              <w:t xml:space="preserve">Initial frequency of alleles for resistance to </w:t>
            </w:r>
            <w:r w:rsidRPr="007A66E2">
              <w:rPr>
                <w:i/>
                <w:iCs/>
                <w:sz w:val="22"/>
                <w:szCs w:val="22"/>
              </w:rPr>
              <w:t>Bacillus thuringiensis</w:t>
            </w:r>
            <w:r w:rsidRPr="007A66E2">
              <w:rPr>
                <w:sz w:val="22"/>
                <w:szCs w:val="22"/>
              </w:rPr>
              <w:t xml:space="preserve"> toxins in field populations of </w:t>
            </w:r>
            <w:r w:rsidRPr="007A66E2">
              <w:rPr>
                <w:i/>
                <w:iCs/>
                <w:sz w:val="22"/>
                <w:szCs w:val="22"/>
              </w:rPr>
              <w:t>Heliothis virescens</w:t>
            </w:r>
          </w:p>
        </w:tc>
      </w:tr>
      <w:tr w:rsidR="000A7BDE" w:rsidRPr="007A66E2" w14:paraId="33507415" w14:textId="77777777" w:rsidTr="002F13E5">
        <w:trPr>
          <w:trHeight w:val="171"/>
        </w:trPr>
        <w:tc>
          <w:tcPr>
            <w:tcW w:w="2076" w:type="dxa"/>
          </w:tcPr>
          <w:p w14:paraId="2209628A" w14:textId="77777777" w:rsidR="000A7BDE" w:rsidRPr="007A66E2" w:rsidRDefault="000A7BDE" w:rsidP="007A66E2">
            <w:pPr>
              <w:spacing w:after="0"/>
              <w:rPr>
                <w:sz w:val="22"/>
                <w:szCs w:val="22"/>
              </w:rPr>
            </w:pPr>
            <w:r w:rsidRPr="007A66E2">
              <w:rPr>
                <w:sz w:val="22"/>
                <w:szCs w:val="22"/>
              </w:rPr>
              <w:t xml:space="preserve">Report number </w:t>
            </w:r>
          </w:p>
        </w:tc>
        <w:tc>
          <w:tcPr>
            <w:tcW w:w="7170" w:type="dxa"/>
          </w:tcPr>
          <w:p w14:paraId="5D1615D5" w14:textId="62E97376" w:rsidR="000A7BDE" w:rsidRPr="007A66E2" w:rsidRDefault="000A7BDE" w:rsidP="007A66E2">
            <w:pPr>
              <w:spacing w:after="0"/>
              <w:rPr>
                <w:bCs/>
                <w:sz w:val="22"/>
                <w:szCs w:val="22"/>
              </w:rPr>
            </w:pPr>
            <w:r w:rsidRPr="007A66E2">
              <w:rPr>
                <w:bCs/>
                <w:sz w:val="22"/>
                <w:szCs w:val="22"/>
              </w:rPr>
              <w:t>Proceedings of the National Academy of Sciences, April 1997, Vol</w:t>
            </w:r>
            <w:r w:rsidR="00850574">
              <w:rPr>
                <w:bCs/>
                <w:sz w:val="22"/>
                <w:szCs w:val="22"/>
              </w:rPr>
              <w:t>.</w:t>
            </w:r>
            <w:r w:rsidRPr="007A66E2">
              <w:rPr>
                <w:bCs/>
                <w:sz w:val="22"/>
                <w:szCs w:val="22"/>
              </w:rPr>
              <w:t xml:space="preserve"> 94, Issue 8</w:t>
            </w:r>
            <w:r w:rsidR="00850574">
              <w:rPr>
                <w:bCs/>
                <w:sz w:val="22"/>
                <w:szCs w:val="22"/>
              </w:rPr>
              <w:t xml:space="preserve">, </w:t>
            </w:r>
            <w:r w:rsidR="00850574" w:rsidRPr="00850574">
              <w:rPr>
                <w:bCs/>
                <w:sz w:val="22"/>
                <w:szCs w:val="22"/>
              </w:rPr>
              <w:t>p</w:t>
            </w:r>
            <w:r w:rsidR="00850574">
              <w:rPr>
                <w:bCs/>
                <w:sz w:val="22"/>
                <w:szCs w:val="22"/>
              </w:rPr>
              <w:t>.</w:t>
            </w:r>
            <w:r w:rsidR="00850574" w:rsidRPr="00850574">
              <w:rPr>
                <w:bCs/>
                <w:sz w:val="22"/>
                <w:szCs w:val="22"/>
              </w:rPr>
              <w:t xml:space="preserve"> 3519-3523</w:t>
            </w:r>
          </w:p>
        </w:tc>
      </w:tr>
      <w:tr w:rsidR="000A7BDE" w:rsidRPr="007A66E2" w14:paraId="68E8F034" w14:textId="77777777" w:rsidTr="002F13E5">
        <w:trPr>
          <w:trHeight w:val="180"/>
        </w:trPr>
        <w:tc>
          <w:tcPr>
            <w:tcW w:w="2076" w:type="dxa"/>
          </w:tcPr>
          <w:p w14:paraId="30820C17" w14:textId="77777777" w:rsidR="000A7BDE" w:rsidRPr="007A66E2" w:rsidRDefault="000A7BDE" w:rsidP="007A66E2">
            <w:pPr>
              <w:spacing w:after="0"/>
              <w:rPr>
                <w:sz w:val="22"/>
                <w:szCs w:val="22"/>
              </w:rPr>
            </w:pPr>
            <w:r w:rsidRPr="007A66E2">
              <w:rPr>
                <w:sz w:val="22"/>
                <w:szCs w:val="22"/>
              </w:rPr>
              <w:t xml:space="preserve">Test facility </w:t>
            </w:r>
          </w:p>
        </w:tc>
        <w:tc>
          <w:tcPr>
            <w:tcW w:w="7170" w:type="dxa"/>
          </w:tcPr>
          <w:p w14:paraId="0816AC9E"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2ED1604A" w14:textId="77777777" w:rsidTr="002F13E5">
        <w:trPr>
          <w:trHeight w:val="171"/>
        </w:trPr>
        <w:tc>
          <w:tcPr>
            <w:tcW w:w="2076" w:type="dxa"/>
          </w:tcPr>
          <w:p w14:paraId="4B53EDAE" w14:textId="77777777" w:rsidR="000A7BDE" w:rsidRPr="007A66E2" w:rsidRDefault="000A7BDE" w:rsidP="007A66E2">
            <w:pPr>
              <w:spacing w:after="0"/>
              <w:rPr>
                <w:sz w:val="22"/>
                <w:szCs w:val="22"/>
              </w:rPr>
            </w:pPr>
            <w:r w:rsidRPr="007A66E2">
              <w:rPr>
                <w:sz w:val="22"/>
                <w:szCs w:val="22"/>
              </w:rPr>
              <w:t>Published</w:t>
            </w:r>
          </w:p>
        </w:tc>
        <w:tc>
          <w:tcPr>
            <w:tcW w:w="7170" w:type="dxa"/>
          </w:tcPr>
          <w:p w14:paraId="6DD2108A" w14:textId="77777777" w:rsidR="000A7BDE" w:rsidRPr="007A66E2" w:rsidRDefault="000A7BDE" w:rsidP="007A66E2">
            <w:pPr>
              <w:spacing w:after="0"/>
              <w:rPr>
                <w:sz w:val="22"/>
                <w:szCs w:val="22"/>
              </w:rPr>
            </w:pPr>
            <w:r w:rsidRPr="007A66E2">
              <w:rPr>
                <w:sz w:val="22"/>
                <w:szCs w:val="22"/>
              </w:rPr>
              <w:t>Yes</w:t>
            </w:r>
          </w:p>
        </w:tc>
      </w:tr>
      <w:tr w:rsidR="000A7BDE" w:rsidRPr="007A66E2" w14:paraId="45DD15C0" w14:textId="77777777" w:rsidTr="002F13E5">
        <w:trPr>
          <w:trHeight w:val="171"/>
        </w:trPr>
        <w:tc>
          <w:tcPr>
            <w:tcW w:w="2076" w:type="dxa"/>
          </w:tcPr>
          <w:p w14:paraId="3167CEED" w14:textId="77777777" w:rsidR="000A7BDE" w:rsidRPr="007A66E2" w:rsidRDefault="000A7BDE" w:rsidP="007A66E2">
            <w:pPr>
              <w:spacing w:after="0"/>
              <w:rPr>
                <w:sz w:val="22"/>
                <w:szCs w:val="22"/>
              </w:rPr>
            </w:pPr>
            <w:r w:rsidRPr="007A66E2">
              <w:rPr>
                <w:sz w:val="22"/>
                <w:szCs w:val="22"/>
              </w:rPr>
              <w:t xml:space="preserve">Test guideline </w:t>
            </w:r>
          </w:p>
        </w:tc>
        <w:tc>
          <w:tcPr>
            <w:tcW w:w="7170" w:type="dxa"/>
          </w:tcPr>
          <w:p w14:paraId="767A1DFB"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532E3069" w14:textId="77777777" w:rsidTr="002F13E5">
        <w:trPr>
          <w:trHeight w:val="171"/>
        </w:trPr>
        <w:tc>
          <w:tcPr>
            <w:tcW w:w="2076" w:type="dxa"/>
          </w:tcPr>
          <w:p w14:paraId="4D98526C" w14:textId="77777777" w:rsidR="000A7BDE" w:rsidRPr="007A66E2" w:rsidRDefault="000A7BDE" w:rsidP="007A66E2">
            <w:pPr>
              <w:spacing w:after="0"/>
              <w:rPr>
                <w:sz w:val="22"/>
                <w:szCs w:val="22"/>
              </w:rPr>
            </w:pPr>
            <w:r w:rsidRPr="007A66E2">
              <w:rPr>
                <w:sz w:val="22"/>
                <w:szCs w:val="22"/>
              </w:rPr>
              <w:t>Deviations</w:t>
            </w:r>
          </w:p>
        </w:tc>
        <w:tc>
          <w:tcPr>
            <w:tcW w:w="7170" w:type="dxa"/>
          </w:tcPr>
          <w:p w14:paraId="679ED3BF"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0F72D889" w14:textId="77777777" w:rsidTr="002F13E5">
        <w:trPr>
          <w:trHeight w:val="180"/>
        </w:trPr>
        <w:tc>
          <w:tcPr>
            <w:tcW w:w="2076" w:type="dxa"/>
          </w:tcPr>
          <w:p w14:paraId="2E0406CF" w14:textId="77777777" w:rsidR="000A7BDE" w:rsidRPr="007A66E2" w:rsidRDefault="000A7BDE" w:rsidP="007A66E2">
            <w:pPr>
              <w:spacing w:after="0"/>
              <w:rPr>
                <w:sz w:val="22"/>
                <w:szCs w:val="22"/>
              </w:rPr>
            </w:pPr>
            <w:r w:rsidRPr="007A66E2">
              <w:rPr>
                <w:sz w:val="22"/>
                <w:szCs w:val="22"/>
              </w:rPr>
              <w:t>GLP</w:t>
            </w:r>
          </w:p>
        </w:tc>
        <w:tc>
          <w:tcPr>
            <w:tcW w:w="7170" w:type="dxa"/>
          </w:tcPr>
          <w:p w14:paraId="6B8604CB" w14:textId="77777777" w:rsidR="000A7BDE" w:rsidRPr="007A66E2" w:rsidRDefault="000A7BDE" w:rsidP="007A66E2">
            <w:pPr>
              <w:spacing w:after="0"/>
              <w:rPr>
                <w:sz w:val="22"/>
                <w:szCs w:val="22"/>
              </w:rPr>
            </w:pPr>
            <w:r w:rsidRPr="007A66E2">
              <w:rPr>
                <w:sz w:val="22"/>
                <w:szCs w:val="22"/>
              </w:rPr>
              <w:t>No</w:t>
            </w:r>
          </w:p>
        </w:tc>
      </w:tr>
      <w:bookmarkEnd w:id="133"/>
    </w:tbl>
    <w:p w14:paraId="2E36C852" w14:textId="77777777" w:rsidR="00D9180A" w:rsidRDefault="00D9180A" w:rsidP="000A7BDE">
      <w:pPr>
        <w:tabs>
          <w:tab w:val="clear" w:pos="720"/>
        </w:tabs>
        <w:rPr>
          <w:b/>
          <w:bCs/>
          <w:sz w:val="22"/>
          <w:szCs w:val="22"/>
          <w:u w:val="single"/>
        </w:rPr>
      </w:pPr>
    </w:p>
    <w:p w14:paraId="766ED67D" w14:textId="1D284DA1" w:rsidR="000A7BDE" w:rsidRPr="006D6AD2" w:rsidRDefault="000A7BDE" w:rsidP="000A7BDE">
      <w:pPr>
        <w:tabs>
          <w:tab w:val="clear" w:pos="720"/>
        </w:tabs>
        <w:rPr>
          <w:b/>
          <w:bCs/>
          <w:sz w:val="22"/>
          <w:szCs w:val="22"/>
          <w:u w:val="single"/>
        </w:rPr>
      </w:pPr>
      <w:r w:rsidRPr="006D6AD2">
        <w:rPr>
          <w:b/>
          <w:bCs/>
          <w:sz w:val="22"/>
          <w:szCs w:val="22"/>
          <w:u w:val="single"/>
        </w:rPr>
        <w:t>Abstract</w:t>
      </w:r>
    </w:p>
    <w:p w14:paraId="15276F46" w14:textId="77777777" w:rsidR="000A7BDE" w:rsidRPr="006D6AD2" w:rsidRDefault="000A7BDE" w:rsidP="000A7BDE">
      <w:pPr>
        <w:tabs>
          <w:tab w:val="clear" w:pos="720"/>
        </w:tabs>
        <w:jc w:val="both"/>
        <w:rPr>
          <w:sz w:val="22"/>
          <w:szCs w:val="22"/>
        </w:rPr>
      </w:pPr>
      <w:r w:rsidRPr="006D6AD2">
        <w:rPr>
          <w:sz w:val="22"/>
          <w:szCs w:val="22"/>
        </w:rPr>
        <w:t>The risk of rapid pest adaptation to an insecticide is highly dependent on the initial frequency of resistance alleles in field populations. Because we have lacked empirical estimates of these frequencies, population–</w:t>
      </w:r>
      <w:r w:rsidRPr="006D6AD2">
        <w:rPr>
          <w:sz w:val="22"/>
          <w:szCs w:val="22"/>
        </w:rPr>
        <w:lastRenderedPageBreak/>
        <w:t>genetic models of resistance evolution have relied on a wide range of theoretical estimates. The recent commercialization of genetically engineered cotton that constitutively produces an insecticidal protein derived from the biocontrol agent, </w:t>
      </w:r>
      <w:r w:rsidRPr="006D6AD2">
        <w:rPr>
          <w:i/>
          <w:iCs/>
          <w:sz w:val="22"/>
          <w:szCs w:val="22"/>
        </w:rPr>
        <w:t>Bacillus thuringiensis</w:t>
      </w:r>
      <w:r w:rsidRPr="006D6AD2">
        <w:rPr>
          <w:sz w:val="22"/>
          <w:szCs w:val="22"/>
        </w:rPr>
        <w:t> (</w:t>
      </w:r>
      <w:proofErr w:type="spellStart"/>
      <w:r w:rsidRPr="00AA77F0">
        <w:rPr>
          <w:i/>
          <w:iCs/>
          <w:sz w:val="22"/>
          <w:szCs w:val="22"/>
        </w:rPr>
        <w:t>Bt</w:t>
      </w:r>
      <w:proofErr w:type="spellEnd"/>
      <w:r w:rsidRPr="006D6AD2">
        <w:rPr>
          <w:sz w:val="22"/>
          <w:szCs w:val="22"/>
        </w:rPr>
        <w:t>) has raised concern that we lack data needed to quantify the risk of insect pests such as </w:t>
      </w:r>
      <w:r w:rsidRPr="006D6AD2">
        <w:rPr>
          <w:i/>
          <w:iCs/>
          <w:sz w:val="22"/>
          <w:szCs w:val="22"/>
        </w:rPr>
        <w:t>Heliothis virescens</w:t>
      </w:r>
      <w:r w:rsidRPr="006D6AD2">
        <w:rPr>
          <w:sz w:val="22"/>
          <w:szCs w:val="22"/>
        </w:rPr>
        <w:t> rapidly adapting to this ecologically valuable class of toxins. By individually mating over 2,000 male </w:t>
      </w:r>
      <w:r w:rsidRPr="006D6AD2">
        <w:rPr>
          <w:i/>
          <w:iCs/>
          <w:sz w:val="22"/>
          <w:szCs w:val="22"/>
        </w:rPr>
        <w:t>H. virescens</w:t>
      </w:r>
      <w:r w:rsidRPr="006D6AD2">
        <w:rPr>
          <w:sz w:val="22"/>
          <w:szCs w:val="22"/>
        </w:rPr>
        <w:t xml:space="preserve"> moths collected in four states to females of a </w:t>
      </w:r>
      <w:proofErr w:type="spellStart"/>
      <w:r w:rsidRPr="00AA77F0">
        <w:rPr>
          <w:i/>
          <w:iCs/>
          <w:sz w:val="22"/>
          <w:szCs w:val="22"/>
        </w:rPr>
        <w:t>Bt</w:t>
      </w:r>
      <w:proofErr w:type="spellEnd"/>
      <w:r w:rsidRPr="006D6AD2">
        <w:rPr>
          <w:sz w:val="22"/>
          <w:szCs w:val="22"/>
        </w:rPr>
        <w:t xml:space="preserve"> toxin-resistant laboratory strain, and screening F</w:t>
      </w:r>
      <w:r w:rsidRPr="006D6AD2">
        <w:rPr>
          <w:sz w:val="22"/>
          <w:szCs w:val="22"/>
          <w:vertAlign w:val="subscript"/>
        </w:rPr>
        <w:t>1</w:t>
      </w:r>
      <w:r w:rsidRPr="006D6AD2">
        <w:rPr>
          <w:sz w:val="22"/>
          <w:szCs w:val="22"/>
        </w:rPr>
        <w:t> and F</w:t>
      </w:r>
      <w:r w:rsidRPr="006D6AD2">
        <w:rPr>
          <w:sz w:val="22"/>
          <w:szCs w:val="22"/>
          <w:vertAlign w:val="subscript"/>
        </w:rPr>
        <w:t>2</w:t>
      </w:r>
      <w:r w:rsidRPr="006D6AD2">
        <w:rPr>
          <w:sz w:val="22"/>
          <w:szCs w:val="22"/>
        </w:rPr>
        <w:t> offspring for tolerance of the toxic protein, we were able to directly estimate the field frequency of alleles for resistance as 1.5 × 10</w:t>
      </w:r>
      <w:r w:rsidRPr="006D6AD2">
        <w:rPr>
          <w:sz w:val="22"/>
          <w:szCs w:val="22"/>
          <w:vertAlign w:val="superscript"/>
        </w:rPr>
        <w:t>−3</w:t>
      </w:r>
      <w:r w:rsidRPr="006D6AD2">
        <w:rPr>
          <w:sz w:val="22"/>
          <w:szCs w:val="22"/>
        </w:rPr>
        <w:t xml:space="preserve">. This high initial frequency underscores the need for caution in deploying transgenic cotton to control insect pests. Our single-pair mating technique greatly increases the efficiency of detecting recessive resistance alleles. Because alleles that decrease target site sensitivity to </w:t>
      </w:r>
      <w:proofErr w:type="spellStart"/>
      <w:r w:rsidRPr="00AA77F0">
        <w:rPr>
          <w:i/>
          <w:iCs/>
          <w:sz w:val="22"/>
          <w:szCs w:val="22"/>
        </w:rPr>
        <w:t>Bt</w:t>
      </w:r>
      <w:proofErr w:type="spellEnd"/>
      <w:r w:rsidRPr="006D6AD2">
        <w:rPr>
          <w:sz w:val="22"/>
          <w:szCs w:val="22"/>
        </w:rPr>
        <w:t xml:space="preserve"> toxins and other insecticides are often recessive, this technique could be useful in estimating resistance allele frequencies in other insects exposed to transgenic insecticidal crops or conventional insecticides.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0A7BDE" w:rsidRPr="007A66E2" w14:paraId="567F7193" w14:textId="77777777" w:rsidTr="002F13E5">
        <w:trPr>
          <w:trHeight w:val="171"/>
        </w:trPr>
        <w:tc>
          <w:tcPr>
            <w:tcW w:w="2076" w:type="dxa"/>
          </w:tcPr>
          <w:p w14:paraId="24E49FA2" w14:textId="77777777" w:rsidR="000A7BDE" w:rsidRPr="007A66E2" w:rsidRDefault="000A7BDE" w:rsidP="007A66E2">
            <w:pPr>
              <w:spacing w:after="0"/>
              <w:rPr>
                <w:sz w:val="22"/>
                <w:szCs w:val="22"/>
              </w:rPr>
            </w:pPr>
            <w:bookmarkStart w:id="134" w:name="_Hlk75959322"/>
            <w:r w:rsidRPr="007A66E2">
              <w:rPr>
                <w:sz w:val="22"/>
                <w:szCs w:val="22"/>
              </w:rPr>
              <w:t xml:space="preserve">Data point addressed </w:t>
            </w:r>
          </w:p>
        </w:tc>
        <w:tc>
          <w:tcPr>
            <w:tcW w:w="7170" w:type="dxa"/>
          </w:tcPr>
          <w:p w14:paraId="71CCBD1A" w14:textId="77777777" w:rsidR="000A7BDE" w:rsidRPr="007A66E2" w:rsidRDefault="000A7BDE" w:rsidP="007A66E2">
            <w:pPr>
              <w:spacing w:after="0"/>
              <w:rPr>
                <w:sz w:val="22"/>
                <w:szCs w:val="22"/>
              </w:rPr>
            </w:pPr>
            <w:r w:rsidRPr="007A66E2">
              <w:rPr>
                <w:sz w:val="22"/>
                <w:szCs w:val="22"/>
              </w:rPr>
              <w:t>IIIM 3.2/05</w:t>
            </w:r>
          </w:p>
        </w:tc>
      </w:tr>
      <w:tr w:rsidR="000A7BDE" w:rsidRPr="007A66E2" w14:paraId="778B9035" w14:textId="77777777" w:rsidTr="002F13E5">
        <w:trPr>
          <w:trHeight w:val="180"/>
        </w:trPr>
        <w:tc>
          <w:tcPr>
            <w:tcW w:w="2076" w:type="dxa"/>
          </w:tcPr>
          <w:p w14:paraId="7234FA3A" w14:textId="77777777" w:rsidR="000A7BDE" w:rsidRPr="007A66E2" w:rsidRDefault="000A7BDE" w:rsidP="007A66E2">
            <w:pPr>
              <w:spacing w:after="0"/>
              <w:rPr>
                <w:sz w:val="22"/>
                <w:szCs w:val="22"/>
              </w:rPr>
            </w:pPr>
            <w:r w:rsidRPr="007A66E2">
              <w:rPr>
                <w:sz w:val="22"/>
                <w:szCs w:val="22"/>
              </w:rPr>
              <w:t>Author(s) (year)</w:t>
            </w:r>
          </w:p>
        </w:tc>
        <w:tc>
          <w:tcPr>
            <w:tcW w:w="7170" w:type="dxa"/>
          </w:tcPr>
          <w:p w14:paraId="75707D80" w14:textId="5E57FC61" w:rsidR="000A7BDE" w:rsidRPr="007A66E2" w:rsidRDefault="000A7BDE" w:rsidP="007A66E2">
            <w:pPr>
              <w:spacing w:after="0"/>
              <w:rPr>
                <w:sz w:val="22"/>
                <w:szCs w:val="22"/>
              </w:rPr>
            </w:pPr>
            <w:r w:rsidRPr="007A66E2">
              <w:rPr>
                <w:sz w:val="22"/>
                <w:szCs w:val="22"/>
              </w:rPr>
              <w:t>Liu, Y.B</w:t>
            </w:r>
            <w:r w:rsidR="0049175A">
              <w:rPr>
                <w:sz w:val="22"/>
                <w:szCs w:val="22"/>
              </w:rPr>
              <w:t>.</w:t>
            </w:r>
            <w:r w:rsidRPr="007A66E2">
              <w:rPr>
                <w:sz w:val="22"/>
                <w:szCs w:val="22"/>
              </w:rPr>
              <w:t>, Tabashnik, B.E.</w:t>
            </w:r>
            <w:r w:rsidR="0049175A">
              <w:rPr>
                <w:sz w:val="22"/>
                <w:szCs w:val="22"/>
              </w:rPr>
              <w:t>,</w:t>
            </w:r>
            <w:r w:rsidRPr="007A66E2">
              <w:rPr>
                <w:sz w:val="22"/>
                <w:szCs w:val="22"/>
              </w:rPr>
              <w:t xml:space="preserve"> Dennehy, T.J., Patin, A.L., </w:t>
            </w:r>
            <w:r w:rsidR="005A0398">
              <w:rPr>
                <w:sz w:val="22"/>
                <w:szCs w:val="22"/>
              </w:rPr>
              <w:t xml:space="preserve">and </w:t>
            </w:r>
            <w:r w:rsidRPr="007A66E2">
              <w:rPr>
                <w:sz w:val="22"/>
                <w:szCs w:val="22"/>
              </w:rPr>
              <w:t>Bartlett, A.C. (1999)</w:t>
            </w:r>
          </w:p>
        </w:tc>
      </w:tr>
      <w:tr w:rsidR="000A7BDE" w:rsidRPr="007A66E2" w14:paraId="5841C799" w14:textId="77777777" w:rsidTr="002F13E5">
        <w:trPr>
          <w:trHeight w:val="171"/>
        </w:trPr>
        <w:tc>
          <w:tcPr>
            <w:tcW w:w="2076" w:type="dxa"/>
          </w:tcPr>
          <w:p w14:paraId="40283312" w14:textId="77777777" w:rsidR="000A7BDE" w:rsidRPr="007A66E2" w:rsidRDefault="000A7BDE" w:rsidP="007A66E2">
            <w:pPr>
              <w:spacing w:after="0"/>
              <w:rPr>
                <w:sz w:val="22"/>
                <w:szCs w:val="22"/>
              </w:rPr>
            </w:pPr>
            <w:r w:rsidRPr="007A66E2">
              <w:rPr>
                <w:sz w:val="22"/>
                <w:szCs w:val="22"/>
              </w:rPr>
              <w:t>Title</w:t>
            </w:r>
          </w:p>
        </w:tc>
        <w:tc>
          <w:tcPr>
            <w:tcW w:w="7170" w:type="dxa"/>
          </w:tcPr>
          <w:p w14:paraId="613C1014" w14:textId="77777777" w:rsidR="000A7BDE" w:rsidRPr="007A66E2" w:rsidRDefault="000A7BDE" w:rsidP="007A66E2">
            <w:pPr>
              <w:spacing w:after="0"/>
              <w:rPr>
                <w:sz w:val="22"/>
                <w:szCs w:val="22"/>
              </w:rPr>
            </w:pPr>
            <w:r w:rsidRPr="007A66E2">
              <w:rPr>
                <w:sz w:val="22"/>
                <w:szCs w:val="22"/>
              </w:rPr>
              <w:t xml:space="preserve">Development time and resistance to </w:t>
            </w:r>
            <w:proofErr w:type="spellStart"/>
            <w:r w:rsidRPr="007A66E2">
              <w:rPr>
                <w:i/>
                <w:iCs/>
                <w:sz w:val="22"/>
                <w:szCs w:val="22"/>
              </w:rPr>
              <w:t>Bt</w:t>
            </w:r>
            <w:proofErr w:type="spellEnd"/>
            <w:r w:rsidRPr="007A66E2">
              <w:rPr>
                <w:sz w:val="22"/>
                <w:szCs w:val="22"/>
              </w:rPr>
              <w:t xml:space="preserve"> crops</w:t>
            </w:r>
          </w:p>
        </w:tc>
      </w:tr>
      <w:tr w:rsidR="000A7BDE" w:rsidRPr="007A66E2" w14:paraId="3F2723A7" w14:textId="77777777" w:rsidTr="002F13E5">
        <w:trPr>
          <w:trHeight w:val="171"/>
        </w:trPr>
        <w:tc>
          <w:tcPr>
            <w:tcW w:w="2076" w:type="dxa"/>
          </w:tcPr>
          <w:p w14:paraId="6E932DD8" w14:textId="77777777" w:rsidR="000A7BDE" w:rsidRPr="007A66E2" w:rsidRDefault="000A7BDE" w:rsidP="007A66E2">
            <w:pPr>
              <w:spacing w:after="0"/>
              <w:rPr>
                <w:sz w:val="22"/>
                <w:szCs w:val="22"/>
              </w:rPr>
            </w:pPr>
            <w:r w:rsidRPr="007A66E2">
              <w:rPr>
                <w:sz w:val="22"/>
                <w:szCs w:val="22"/>
              </w:rPr>
              <w:t xml:space="preserve">Report number </w:t>
            </w:r>
          </w:p>
        </w:tc>
        <w:tc>
          <w:tcPr>
            <w:tcW w:w="7170" w:type="dxa"/>
          </w:tcPr>
          <w:p w14:paraId="1F529B93" w14:textId="570D8EA0" w:rsidR="000A7BDE" w:rsidRPr="007A66E2" w:rsidRDefault="000A7BDE" w:rsidP="007A66E2">
            <w:pPr>
              <w:spacing w:after="0"/>
              <w:rPr>
                <w:bCs/>
                <w:sz w:val="22"/>
                <w:szCs w:val="22"/>
              </w:rPr>
            </w:pPr>
            <w:r w:rsidRPr="007A66E2">
              <w:rPr>
                <w:bCs/>
                <w:sz w:val="22"/>
                <w:szCs w:val="22"/>
              </w:rPr>
              <w:t>Nature, August 1999, Vol</w:t>
            </w:r>
            <w:r w:rsidR="005A0398">
              <w:rPr>
                <w:bCs/>
                <w:sz w:val="22"/>
                <w:szCs w:val="22"/>
              </w:rPr>
              <w:t>.</w:t>
            </w:r>
            <w:r w:rsidRPr="007A66E2">
              <w:rPr>
                <w:bCs/>
                <w:sz w:val="22"/>
                <w:szCs w:val="22"/>
              </w:rPr>
              <w:t xml:space="preserve"> 400, Issue 6744</w:t>
            </w:r>
            <w:r w:rsidR="005A0398">
              <w:rPr>
                <w:bCs/>
                <w:sz w:val="22"/>
                <w:szCs w:val="22"/>
              </w:rPr>
              <w:t>, p. 519</w:t>
            </w:r>
          </w:p>
        </w:tc>
      </w:tr>
      <w:tr w:rsidR="000A7BDE" w:rsidRPr="007A66E2" w14:paraId="30A6FABF" w14:textId="77777777" w:rsidTr="002F13E5">
        <w:trPr>
          <w:trHeight w:val="180"/>
        </w:trPr>
        <w:tc>
          <w:tcPr>
            <w:tcW w:w="2076" w:type="dxa"/>
          </w:tcPr>
          <w:p w14:paraId="5B8FA1EC" w14:textId="77777777" w:rsidR="000A7BDE" w:rsidRPr="007A66E2" w:rsidRDefault="000A7BDE" w:rsidP="007A66E2">
            <w:pPr>
              <w:spacing w:after="0"/>
              <w:rPr>
                <w:sz w:val="22"/>
                <w:szCs w:val="22"/>
              </w:rPr>
            </w:pPr>
            <w:r w:rsidRPr="007A66E2">
              <w:rPr>
                <w:sz w:val="22"/>
                <w:szCs w:val="22"/>
              </w:rPr>
              <w:t xml:space="preserve">Test facility </w:t>
            </w:r>
          </w:p>
        </w:tc>
        <w:tc>
          <w:tcPr>
            <w:tcW w:w="7170" w:type="dxa"/>
          </w:tcPr>
          <w:p w14:paraId="3043B5EC"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071045A" w14:textId="77777777" w:rsidTr="002F13E5">
        <w:trPr>
          <w:trHeight w:val="171"/>
        </w:trPr>
        <w:tc>
          <w:tcPr>
            <w:tcW w:w="2076" w:type="dxa"/>
          </w:tcPr>
          <w:p w14:paraId="10EE4D54" w14:textId="77777777" w:rsidR="000A7BDE" w:rsidRPr="007A66E2" w:rsidRDefault="000A7BDE" w:rsidP="007A66E2">
            <w:pPr>
              <w:spacing w:after="0"/>
              <w:rPr>
                <w:sz w:val="22"/>
                <w:szCs w:val="22"/>
              </w:rPr>
            </w:pPr>
            <w:r w:rsidRPr="007A66E2">
              <w:rPr>
                <w:sz w:val="22"/>
                <w:szCs w:val="22"/>
              </w:rPr>
              <w:t>Published</w:t>
            </w:r>
          </w:p>
        </w:tc>
        <w:tc>
          <w:tcPr>
            <w:tcW w:w="7170" w:type="dxa"/>
          </w:tcPr>
          <w:p w14:paraId="21193E20" w14:textId="77777777" w:rsidR="000A7BDE" w:rsidRPr="007A66E2" w:rsidRDefault="000A7BDE" w:rsidP="007A66E2">
            <w:pPr>
              <w:spacing w:after="0"/>
              <w:rPr>
                <w:sz w:val="22"/>
                <w:szCs w:val="22"/>
              </w:rPr>
            </w:pPr>
            <w:r w:rsidRPr="007A66E2">
              <w:rPr>
                <w:sz w:val="22"/>
                <w:szCs w:val="22"/>
              </w:rPr>
              <w:t>Yes</w:t>
            </w:r>
          </w:p>
        </w:tc>
      </w:tr>
      <w:tr w:rsidR="000A7BDE" w:rsidRPr="007A66E2" w14:paraId="4FD18314" w14:textId="77777777" w:rsidTr="002F13E5">
        <w:trPr>
          <w:trHeight w:val="171"/>
        </w:trPr>
        <w:tc>
          <w:tcPr>
            <w:tcW w:w="2076" w:type="dxa"/>
          </w:tcPr>
          <w:p w14:paraId="6AC0C968" w14:textId="77777777" w:rsidR="000A7BDE" w:rsidRPr="007A66E2" w:rsidRDefault="000A7BDE" w:rsidP="007A66E2">
            <w:pPr>
              <w:spacing w:after="0"/>
              <w:rPr>
                <w:sz w:val="22"/>
                <w:szCs w:val="22"/>
              </w:rPr>
            </w:pPr>
            <w:r w:rsidRPr="007A66E2">
              <w:rPr>
                <w:sz w:val="22"/>
                <w:szCs w:val="22"/>
              </w:rPr>
              <w:t xml:space="preserve">Test guideline </w:t>
            </w:r>
          </w:p>
        </w:tc>
        <w:tc>
          <w:tcPr>
            <w:tcW w:w="7170" w:type="dxa"/>
          </w:tcPr>
          <w:p w14:paraId="00FB9D63"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7C6BF273" w14:textId="77777777" w:rsidTr="002F13E5">
        <w:trPr>
          <w:trHeight w:val="171"/>
        </w:trPr>
        <w:tc>
          <w:tcPr>
            <w:tcW w:w="2076" w:type="dxa"/>
          </w:tcPr>
          <w:p w14:paraId="339E853D" w14:textId="77777777" w:rsidR="000A7BDE" w:rsidRPr="007A66E2" w:rsidRDefault="000A7BDE" w:rsidP="007A66E2">
            <w:pPr>
              <w:spacing w:after="0"/>
              <w:rPr>
                <w:sz w:val="22"/>
                <w:szCs w:val="22"/>
              </w:rPr>
            </w:pPr>
            <w:r w:rsidRPr="007A66E2">
              <w:rPr>
                <w:sz w:val="22"/>
                <w:szCs w:val="22"/>
              </w:rPr>
              <w:t>Deviations</w:t>
            </w:r>
          </w:p>
        </w:tc>
        <w:tc>
          <w:tcPr>
            <w:tcW w:w="7170" w:type="dxa"/>
          </w:tcPr>
          <w:p w14:paraId="636A3479"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4580DCF2" w14:textId="77777777" w:rsidTr="002F13E5">
        <w:trPr>
          <w:trHeight w:val="180"/>
        </w:trPr>
        <w:tc>
          <w:tcPr>
            <w:tcW w:w="2076" w:type="dxa"/>
          </w:tcPr>
          <w:p w14:paraId="54412694" w14:textId="77777777" w:rsidR="000A7BDE" w:rsidRPr="007A66E2" w:rsidRDefault="000A7BDE" w:rsidP="007A66E2">
            <w:pPr>
              <w:spacing w:after="0"/>
              <w:rPr>
                <w:sz w:val="22"/>
                <w:szCs w:val="22"/>
              </w:rPr>
            </w:pPr>
            <w:r w:rsidRPr="007A66E2">
              <w:rPr>
                <w:sz w:val="22"/>
                <w:szCs w:val="22"/>
              </w:rPr>
              <w:t>GLP</w:t>
            </w:r>
          </w:p>
        </w:tc>
        <w:tc>
          <w:tcPr>
            <w:tcW w:w="7170" w:type="dxa"/>
          </w:tcPr>
          <w:p w14:paraId="6271DEE5" w14:textId="77777777" w:rsidR="000A7BDE" w:rsidRPr="007A66E2" w:rsidRDefault="000A7BDE" w:rsidP="007A66E2">
            <w:pPr>
              <w:spacing w:after="0"/>
              <w:rPr>
                <w:sz w:val="22"/>
                <w:szCs w:val="22"/>
              </w:rPr>
            </w:pPr>
            <w:r w:rsidRPr="007A66E2">
              <w:rPr>
                <w:sz w:val="22"/>
                <w:szCs w:val="22"/>
              </w:rPr>
              <w:t>No</w:t>
            </w:r>
          </w:p>
        </w:tc>
      </w:tr>
      <w:bookmarkEnd w:id="134"/>
    </w:tbl>
    <w:p w14:paraId="7BA8FD03" w14:textId="77777777" w:rsidR="000A7BDE" w:rsidRPr="006D6AD2" w:rsidRDefault="000A7BDE" w:rsidP="000A7BDE">
      <w:pPr>
        <w:tabs>
          <w:tab w:val="clear" w:pos="720"/>
        </w:tabs>
        <w:spacing w:after="0"/>
        <w:rPr>
          <w:b/>
          <w:bCs/>
          <w:sz w:val="22"/>
          <w:szCs w:val="22"/>
          <w:u w:val="single"/>
        </w:rPr>
      </w:pPr>
    </w:p>
    <w:p w14:paraId="1CFF58C6" w14:textId="77777777" w:rsidR="000A7BDE" w:rsidRPr="006D6AD2" w:rsidRDefault="000A7BDE" w:rsidP="000A7BDE">
      <w:pPr>
        <w:tabs>
          <w:tab w:val="clear" w:pos="720"/>
        </w:tabs>
        <w:rPr>
          <w:b/>
          <w:bCs/>
          <w:sz w:val="22"/>
          <w:szCs w:val="22"/>
          <w:u w:val="single"/>
        </w:rPr>
      </w:pPr>
      <w:r w:rsidRPr="006D6AD2">
        <w:rPr>
          <w:b/>
          <w:bCs/>
          <w:sz w:val="22"/>
          <w:szCs w:val="22"/>
          <w:u w:val="single"/>
        </w:rPr>
        <w:t>Abstract</w:t>
      </w:r>
    </w:p>
    <w:p w14:paraId="0AFD6100" w14:textId="77777777" w:rsidR="000A7BDE" w:rsidRPr="006D6AD2" w:rsidRDefault="000A7BDE" w:rsidP="000A7BDE">
      <w:pPr>
        <w:tabs>
          <w:tab w:val="clear" w:pos="720"/>
        </w:tabs>
        <w:jc w:val="both"/>
        <w:rPr>
          <w:sz w:val="22"/>
          <w:szCs w:val="22"/>
        </w:rPr>
      </w:pPr>
      <w:r w:rsidRPr="006D6AD2">
        <w:rPr>
          <w:sz w:val="22"/>
          <w:szCs w:val="22"/>
        </w:rPr>
        <w:t>Crop plants genetically engineered to produce insecticidal toxins derived from the bacterium </w:t>
      </w:r>
      <w:r w:rsidRPr="006D6AD2">
        <w:rPr>
          <w:i/>
          <w:iCs/>
          <w:sz w:val="22"/>
          <w:szCs w:val="22"/>
        </w:rPr>
        <w:t>Bacillus thuringiensis</w:t>
      </w:r>
      <w:r w:rsidRPr="006D6AD2">
        <w:rPr>
          <w:sz w:val="22"/>
          <w:szCs w:val="22"/>
        </w:rPr>
        <w:t> (</w:t>
      </w:r>
      <w:proofErr w:type="spellStart"/>
      <w:r w:rsidRPr="006D6AD2">
        <w:rPr>
          <w:i/>
          <w:iCs/>
          <w:sz w:val="22"/>
          <w:szCs w:val="22"/>
        </w:rPr>
        <w:t>Bt</w:t>
      </w:r>
      <w:proofErr w:type="spellEnd"/>
      <w:r w:rsidRPr="006D6AD2">
        <w:rPr>
          <w:sz w:val="22"/>
          <w:szCs w:val="22"/>
        </w:rPr>
        <w:t>) are being grown on millions of hectares, but their success will be short-lived if pests adapt to them quickly. The primary strategy for delaying insect resistance to transgenic </w:t>
      </w:r>
      <w:proofErr w:type="spellStart"/>
      <w:r w:rsidRPr="006D6AD2">
        <w:rPr>
          <w:i/>
          <w:iCs/>
          <w:sz w:val="22"/>
          <w:szCs w:val="22"/>
        </w:rPr>
        <w:t>Bt</w:t>
      </w:r>
      <w:proofErr w:type="spellEnd"/>
      <w:r w:rsidRPr="006D6AD2">
        <w:rPr>
          <w:sz w:val="22"/>
          <w:szCs w:val="22"/>
        </w:rPr>
        <w:t> plants is to provide refuges of host plants that do not produce </w:t>
      </w:r>
      <w:proofErr w:type="spellStart"/>
      <w:r w:rsidRPr="006D6AD2">
        <w:rPr>
          <w:i/>
          <w:iCs/>
          <w:sz w:val="22"/>
          <w:szCs w:val="22"/>
        </w:rPr>
        <w:t>Bt</w:t>
      </w:r>
      <w:proofErr w:type="spellEnd"/>
      <w:r w:rsidRPr="006D6AD2">
        <w:rPr>
          <w:sz w:val="22"/>
          <w:szCs w:val="22"/>
        </w:rPr>
        <w:t> toxins. This potentially delays the development of insect resistance to </w:t>
      </w:r>
      <w:proofErr w:type="spellStart"/>
      <w:r w:rsidRPr="006D6AD2">
        <w:rPr>
          <w:i/>
          <w:iCs/>
          <w:sz w:val="22"/>
          <w:szCs w:val="22"/>
        </w:rPr>
        <w:t>Bt</w:t>
      </w:r>
      <w:proofErr w:type="spellEnd"/>
      <w:r w:rsidRPr="006D6AD2">
        <w:rPr>
          <w:sz w:val="22"/>
          <w:szCs w:val="22"/>
        </w:rPr>
        <w:t> crops by providing susceptible insects for mating with resistant insects. But our laboratory results with a worldwide pest of cotton, pink bollworm moths (</w:t>
      </w:r>
      <w:proofErr w:type="spellStart"/>
      <w:r w:rsidRPr="006D6AD2">
        <w:rPr>
          <w:i/>
          <w:iCs/>
          <w:sz w:val="22"/>
          <w:szCs w:val="22"/>
        </w:rPr>
        <w:t>Pectinophora</w:t>
      </w:r>
      <w:proofErr w:type="spellEnd"/>
      <w:r w:rsidRPr="006D6AD2">
        <w:rPr>
          <w:i/>
          <w:iCs/>
          <w:sz w:val="22"/>
          <w:szCs w:val="22"/>
        </w:rPr>
        <w:t xml:space="preserve"> </w:t>
      </w:r>
      <w:proofErr w:type="spellStart"/>
      <w:r w:rsidRPr="006D6AD2">
        <w:rPr>
          <w:i/>
          <w:iCs/>
          <w:sz w:val="22"/>
          <w:szCs w:val="22"/>
        </w:rPr>
        <w:t>gossypiella</w:t>
      </w:r>
      <w:proofErr w:type="spellEnd"/>
      <w:r w:rsidRPr="006D6AD2">
        <w:rPr>
          <w:sz w:val="22"/>
          <w:szCs w:val="22"/>
        </w:rPr>
        <w:t>), contradict an important assumption of the refuge strategy. We find that a resistant strain of larvae on </w:t>
      </w:r>
      <w:proofErr w:type="spellStart"/>
      <w:r w:rsidRPr="006D6AD2">
        <w:rPr>
          <w:i/>
          <w:iCs/>
          <w:sz w:val="22"/>
          <w:szCs w:val="22"/>
        </w:rPr>
        <w:t>Bt</w:t>
      </w:r>
      <w:proofErr w:type="spellEnd"/>
      <w:r w:rsidRPr="006D6AD2">
        <w:rPr>
          <w:sz w:val="22"/>
          <w:szCs w:val="22"/>
        </w:rPr>
        <w:t> cotton takes longer to develop than susceptible larvae on non-</w:t>
      </w:r>
      <w:proofErr w:type="spellStart"/>
      <w:r w:rsidRPr="006D6AD2">
        <w:rPr>
          <w:i/>
          <w:iCs/>
          <w:sz w:val="22"/>
          <w:szCs w:val="22"/>
        </w:rPr>
        <w:t>Bt</w:t>
      </w:r>
      <w:proofErr w:type="spellEnd"/>
      <w:r w:rsidRPr="006D6AD2">
        <w:rPr>
          <w:sz w:val="22"/>
          <w:szCs w:val="22"/>
        </w:rPr>
        <w:t> cotton. This developmental asynchrony favours non-random mating that could reduce the expected benefits of the refuge strategy.</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0A7BDE" w:rsidRPr="007A66E2" w14:paraId="0A494A97" w14:textId="77777777" w:rsidTr="002F13E5">
        <w:trPr>
          <w:trHeight w:val="171"/>
        </w:trPr>
        <w:tc>
          <w:tcPr>
            <w:tcW w:w="2076" w:type="dxa"/>
          </w:tcPr>
          <w:p w14:paraId="357EF1E6" w14:textId="77777777" w:rsidR="000A7BDE" w:rsidRPr="007A66E2" w:rsidRDefault="000A7BDE" w:rsidP="007A66E2">
            <w:pPr>
              <w:spacing w:after="0"/>
              <w:rPr>
                <w:sz w:val="22"/>
                <w:szCs w:val="22"/>
              </w:rPr>
            </w:pPr>
            <w:bookmarkStart w:id="135" w:name="_Hlk75959860"/>
            <w:r w:rsidRPr="007A66E2">
              <w:rPr>
                <w:sz w:val="22"/>
                <w:szCs w:val="22"/>
              </w:rPr>
              <w:t xml:space="preserve">Data point addressed </w:t>
            </w:r>
          </w:p>
        </w:tc>
        <w:tc>
          <w:tcPr>
            <w:tcW w:w="7170" w:type="dxa"/>
          </w:tcPr>
          <w:p w14:paraId="6212E789" w14:textId="77777777" w:rsidR="000A7BDE" w:rsidRPr="007A66E2" w:rsidRDefault="000A7BDE" w:rsidP="007A66E2">
            <w:pPr>
              <w:spacing w:after="0"/>
              <w:rPr>
                <w:sz w:val="22"/>
                <w:szCs w:val="22"/>
              </w:rPr>
            </w:pPr>
            <w:r w:rsidRPr="007A66E2">
              <w:rPr>
                <w:sz w:val="22"/>
                <w:szCs w:val="22"/>
              </w:rPr>
              <w:t>IIIM 3.2/06</w:t>
            </w:r>
          </w:p>
        </w:tc>
      </w:tr>
      <w:tr w:rsidR="000A7BDE" w:rsidRPr="007A66E2" w14:paraId="68FD252C" w14:textId="77777777" w:rsidTr="002F13E5">
        <w:trPr>
          <w:trHeight w:val="180"/>
        </w:trPr>
        <w:tc>
          <w:tcPr>
            <w:tcW w:w="2076" w:type="dxa"/>
          </w:tcPr>
          <w:p w14:paraId="38BF31D6" w14:textId="77777777" w:rsidR="000A7BDE" w:rsidRPr="007A66E2" w:rsidRDefault="000A7BDE" w:rsidP="007A66E2">
            <w:pPr>
              <w:spacing w:after="0"/>
              <w:rPr>
                <w:sz w:val="22"/>
                <w:szCs w:val="22"/>
              </w:rPr>
            </w:pPr>
            <w:r w:rsidRPr="007A66E2">
              <w:rPr>
                <w:sz w:val="22"/>
                <w:szCs w:val="22"/>
              </w:rPr>
              <w:t>Author(s) (year)</w:t>
            </w:r>
          </w:p>
        </w:tc>
        <w:tc>
          <w:tcPr>
            <w:tcW w:w="7170" w:type="dxa"/>
          </w:tcPr>
          <w:p w14:paraId="19E7B450" w14:textId="77777777" w:rsidR="000A7BDE" w:rsidRPr="007A66E2" w:rsidRDefault="000A7BDE" w:rsidP="007A66E2">
            <w:pPr>
              <w:spacing w:after="0"/>
              <w:rPr>
                <w:sz w:val="22"/>
                <w:szCs w:val="22"/>
              </w:rPr>
            </w:pPr>
            <w:r w:rsidRPr="007A66E2">
              <w:rPr>
                <w:sz w:val="22"/>
                <w:szCs w:val="22"/>
              </w:rPr>
              <w:t>Wirth, M.C., Georghiou, G.P., and Federici, B.A. (1997)</w:t>
            </w:r>
          </w:p>
        </w:tc>
      </w:tr>
      <w:tr w:rsidR="000A7BDE" w:rsidRPr="007A66E2" w14:paraId="5D15FF4F" w14:textId="77777777" w:rsidTr="002F13E5">
        <w:trPr>
          <w:trHeight w:val="171"/>
        </w:trPr>
        <w:tc>
          <w:tcPr>
            <w:tcW w:w="2076" w:type="dxa"/>
          </w:tcPr>
          <w:p w14:paraId="5287E718" w14:textId="77777777" w:rsidR="000A7BDE" w:rsidRPr="007A66E2" w:rsidRDefault="000A7BDE" w:rsidP="007A66E2">
            <w:pPr>
              <w:spacing w:after="0"/>
              <w:rPr>
                <w:sz w:val="22"/>
                <w:szCs w:val="22"/>
              </w:rPr>
            </w:pPr>
            <w:r w:rsidRPr="007A66E2">
              <w:rPr>
                <w:sz w:val="22"/>
                <w:szCs w:val="22"/>
              </w:rPr>
              <w:t>Title</w:t>
            </w:r>
          </w:p>
        </w:tc>
        <w:tc>
          <w:tcPr>
            <w:tcW w:w="7170" w:type="dxa"/>
          </w:tcPr>
          <w:p w14:paraId="42B962F4" w14:textId="77777777" w:rsidR="000A7BDE" w:rsidRPr="007A66E2" w:rsidRDefault="000A7BDE" w:rsidP="007A66E2">
            <w:pPr>
              <w:spacing w:after="0"/>
              <w:rPr>
                <w:sz w:val="22"/>
                <w:szCs w:val="22"/>
              </w:rPr>
            </w:pPr>
            <w:proofErr w:type="spellStart"/>
            <w:r w:rsidRPr="007A66E2">
              <w:rPr>
                <w:sz w:val="22"/>
                <w:szCs w:val="22"/>
              </w:rPr>
              <w:t>CytA</w:t>
            </w:r>
            <w:proofErr w:type="spellEnd"/>
            <w:r w:rsidRPr="007A66E2">
              <w:rPr>
                <w:sz w:val="22"/>
                <w:szCs w:val="22"/>
              </w:rPr>
              <w:t xml:space="preserve"> enables </w:t>
            </w:r>
            <w:proofErr w:type="spellStart"/>
            <w:r w:rsidRPr="007A66E2">
              <w:rPr>
                <w:sz w:val="22"/>
                <w:szCs w:val="22"/>
              </w:rPr>
              <w:t>CryIV</w:t>
            </w:r>
            <w:proofErr w:type="spellEnd"/>
            <w:r w:rsidRPr="007A66E2">
              <w:rPr>
                <w:sz w:val="22"/>
                <w:szCs w:val="22"/>
              </w:rPr>
              <w:t xml:space="preserve"> endotoxins of </w:t>
            </w:r>
            <w:r w:rsidRPr="007A66E2">
              <w:rPr>
                <w:i/>
                <w:iCs/>
                <w:sz w:val="22"/>
                <w:szCs w:val="22"/>
              </w:rPr>
              <w:t>Bacillus thuringiensis</w:t>
            </w:r>
            <w:r w:rsidRPr="007A66E2">
              <w:rPr>
                <w:sz w:val="22"/>
                <w:szCs w:val="22"/>
              </w:rPr>
              <w:t xml:space="preserve"> to overcome high levels of </w:t>
            </w:r>
            <w:proofErr w:type="spellStart"/>
            <w:r w:rsidRPr="007A66E2">
              <w:rPr>
                <w:sz w:val="22"/>
                <w:szCs w:val="22"/>
              </w:rPr>
              <w:t>CryIV</w:t>
            </w:r>
            <w:proofErr w:type="spellEnd"/>
            <w:r w:rsidRPr="007A66E2">
              <w:rPr>
                <w:sz w:val="22"/>
                <w:szCs w:val="22"/>
              </w:rPr>
              <w:t xml:space="preserve"> resistance in the mosquito, </w:t>
            </w:r>
            <w:r w:rsidRPr="007A66E2">
              <w:rPr>
                <w:i/>
                <w:iCs/>
                <w:sz w:val="22"/>
                <w:szCs w:val="22"/>
              </w:rPr>
              <w:t xml:space="preserve">Culex </w:t>
            </w:r>
            <w:proofErr w:type="spellStart"/>
            <w:r w:rsidRPr="007A66E2">
              <w:rPr>
                <w:i/>
                <w:iCs/>
                <w:sz w:val="22"/>
                <w:szCs w:val="22"/>
              </w:rPr>
              <w:t>quinquefasciatus</w:t>
            </w:r>
            <w:proofErr w:type="spellEnd"/>
          </w:p>
        </w:tc>
      </w:tr>
      <w:tr w:rsidR="000A7BDE" w:rsidRPr="007A66E2" w14:paraId="6CEACC02" w14:textId="77777777" w:rsidTr="002F13E5">
        <w:trPr>
          <w:trHeight w:val="171"/>
        </w:trPr>
        <w:tc>
          <w:tcPr>
            <w:tcW w:w="2076" w:type="dxa"/>
          </w:tcPr>
          <w:p w14:paraId="2FF05D48" w14:textId="77777777" w:rsidR="000A7BDE" w:rsidRPr="007A66E2" w:rsidRDefault="000A7BDE" w:rsidP="007A66E2">
            <w:pPr>
              <w:spacing w:after="0"/>
              <w:rPr>
                <w:sz w:val="22"/>
                <w:szCs w:val="22"/>
              </w:rPr>
            </w:pPr>
            <w:r w:rsidRPr="007A66E2">
              <w:rPr>
                <w:sz w:val="22"/>
                <w:szCs w:val="22"/>
              </w:rPr>
              <w:t xml:space="preserve">Report number </w:t>
            </w:r>
          </w:p>
        </w:tc>
        <w:tc>
          <w:tcPr>
            <w:tcW w:w="7170" w:type="dxa"/>
          </w:tcPr>
          <w:p w14:paraId="333755FE" w14:textId="1C49BFFA" w:rsidR="000A7BDE" w:rsidRPr="007A66E2" w:rsidRDefault="000A7BDE" w:rsidP="007A66E2">
            <w:pPr>
              <w:spacing w:after="0"/>
              <w:rPr>
                <w:bCs/>
                <w:sz w:val="22"/>
                <w:szCs w:val="22"/>
              </w:rPr>
            </w:pPr>
            <w:r w:rsidRPr="007A66E2">
              <w:rPr>
                <w:bCs/>
                <w:sz w:val="22"/>
                <w:szCs w:val="22"/>
              </w:rPr>
              <w:t>Proceedings of the National Academy of Sciences (PNAS), September 1997, Vol</w:t>
            </w:r>
            <w:r w:rsidR="005A0398">
              <w:rPr>
                <w:bCs/>
                <w:sz w:val="22"/>
                <w:szCs w:val="22"/>
              </w:rPr>
              <w:t>.</w:t>
            </w:r>
            <w:r w:rsidRPr="007A66E2">
              <w:rPr>
                <w:bCs/>
                <w:sz w:val="22"/>
                <w:szCs w:val="22"/>
              </w:rPr>
              <w:t xml:space="preserve"> 94, Issue 20</w:t>
            </w:r>
            <w:r w:rsidR="005A0398">
              <w:rPr>
                <w:bCs/>
                <w:sz w:val="22"/>
                <w:szCs w:val="22"/>
              </w:rPr>
              <w:t xml:space="preserve">, </w:t>
            </w:r>
            <w:r w:rsidR="00FC765A" w:rsidRPr="00FC765A">
              <w:rPr>
                <w:bCs/>
                <w:sz w:val="22"/>
                <w:szCs w:val="22"/>
              </w:rPr>
              <w:t>p. 10536-10540</w:t>
            </w:r>
          </w:p>
        </w:tc>
      </w:tr>
      <w:tr w:rsidR="000A7BDE" w:rsidRPr="007A66E2" w14:paraId="51F25D57" w14:textId="77777777" w:rsidTr="002F13E5">
        <w:trPr>
          <w:trHeight w:val="180"/>
        </w:trPr>
        <w:tc>
          <w:tcPr>
            <w:tcW w:w="2076" w:type="dxa"/>
          </w:tcPr>
          <w:p w14:paraId="06A167A9" w14:textId="77777777" w:rsidR="000A7BDE" w:rsidRPr="007A66E2" w:rsidRDefault="000A7BDE" w:rsidP="007A66E2">
            <w:pPr>
              <w:spacing w:after="0"/>
              <w:rPr>
                <w:sz w:val="22"/>
                <w:szCs w:val="22"/>
              </w:rPr>
            </w:pPr>
            <w:r w:rsidRPr="007A66E2">
              <w:rPr>
                <w:sz w:val="22"/>
                <w:szCs w:val="22"/>
              </w:rPr>
              <w:t xml:space="preserve">Test facility </w:t>
            </w:r>
          </w:p>
        </w:tc>
        <w:tc>
          <w:tcPr>
            <w:tcW w:w="7170" w:type="dxa"/>
          </w:tcPr>
          <w:p w14:paraId="7912667A"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4A0F273" w14:textId="77777777" w:rsidTr="002F13E5">
        <w:trPr>
          <w:trHeight w:val="171"/>
        </w:trPr>
        <w:tc>
          <w:tcPr>
            <w:tcW w:w="2076" w:type="dxa"/>
          </w:tcPr>
          <w:p w14:paraId="59F3B8BB" w14:textId="77777777" w:rsidR="000A7BDE" w:rsidRPr="007A66E2" w:rsidRDefault="000A7BDE" w:rsidP="007A66E2">
            <w:pPr>
              <w:spacing w:after="0"/>
              <w:rPr>
                <w:sz w:val="22"/>
                <w:szCs w:val="22"/>
              </w:rPr>
            </w:pPr>
            <w:r w:rsidRPr="007A66E2">
              <w:rPr>
                <w:sz w:val="22"/>
                <w:szCs w:val="22"/>
              </w:rPr>
              <w:t>Published</w:t>
            </w:r>
          </w:p>
        </w:tc>
        <w:tc>
          <w:tcPr>
            <w:tcW w:w="7170" w:type="dxa"/>
          </w:tcPr>
          <w:p w14:paraId="7602CDE0" w14:textId="77777777" w:rsidR="000A7BDE" w:rsidRPr="007A66E2" w:rsidRDefault="000A7BDE" w:rsidP="007A66E2">
            <w:pPr>
              <w:spacing w:after="0"/>
              <w:rPr>
                <w:sz w:val="22"/>
                <w:szCs w:val="22"/>
              </w:rPr>
            </w:pPr>
            <w:r w:rsidRPr="007A66E2">
              <w:rPr>
                <w:sz w:val="22"/>
                <w:szCs w:val="22"/>
              </w:rPr>
              <w:t>Yes</w:t>
            </w:r>
          </w:p>
        </w:tc>
      </w:tr>
      <w:tr w:rsidR="000A7BDE" w:rsidRPr="007A66E2" w14:paraId="0DDB9918" w14:textId="77777777" w:rsidTr="002F13E5">
        <w:trPr>
          <w:trHeight w:val="171"/>
        </w:trPr>
        <w:tc>
          <w:tcPr>
            <w:tcW w:w="2076" w:type="dxa"/>
          </w:tcPr>
          <w:p w14:paraId="0D820B29" w14:textId="77777777" w:rsidR="000A7BDE" w:rsidRPr="007A66E2" w:rsidRDefault="000A7BDE" w:rsidP="007A66E2">
            <w:pPr>
              <w:spacing w:after="0"/>
              <w:rPr>
                <w:sz w:val="22"/>
                <w:szCs w:val="22"/>
              </w:rPr>
            </w:pPr>
            <w:r w:rsidRPr="007A66E2">
              <w:rPr>
                <w:sz w:val="22"/>
                <w:szCs w:val="22"/>
              </w:rPr>
              <w:t xml:space="preserve">Test guideline </w:t>
            </w:r>
          </w:p>
        </w:tc>
        <w:tc>
          <w:tcPr>
            <w:tcW w:w="7170" w:type="dxa"/>
          </w:tcPr>
          <w:p w14:paraId="50F2CE27"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3F55E1DF" w14:textId="77777777" w:rsidTr="002F13E5">
        <w:trPr>
          <w:trHeight w:val="171"/>
        </w:trPr>
        <w:tc>
          <w:tcPr>
            <w:tcW w:w="2076" w:type="dxa"/>
          </w:tcPr>
          <w:p w14:paraId="3C8CE8EA" w14:textId="77777777" w:rsidR="000A7BDE" w:rsidRPr="007A66E2" w:rsidRDefault="000A7BDE" w:rsidP="007A66E2">
            <w:pPr>
              <w:spacing w:after="0"/>
              <w:rPr>
                <w:sz w:val="22"/>
                <w:szCs w:val="22"/>
              </w:rPr>
            </w:pPr>
            <w:r w:rsidRPr="007A66E2">
              <w:rPr>
                <w:sz w:val="22"/>
                <w:szCs w:val="22"/>
              </w:rPr>
              <w:t>Deviations</w:t>
            </w:r>
          </w:p>
        </w:tc>
        <w:tc>
          <w:tcPr>
            <w:tcW w:w="7170" w:type="dxa"/>
          </w:tcPr>
          <w:p w14:paraId="04D01F85"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444A13A8" w14:textId="77777777" w:rsidTr="002F13E5">
        <w:trPr>
          <w:trHeight w:val="180"/>
        </w:trPr>
        <w:tc>
          <w:tcPr>
            <w:tcW w:w="2076" w:type="dxa"/>
          </w:tcPr>
          <w:p w14:paraId="5CC6F676" w14:textId="77777777" w:rsidR="000A7BDE" w:rsidRPr="007A66E2" w:rsidRDefault="000A7BDE" w:rsidP="007A66E2">
            <w:pPr>
              <w:spacing w:after="0"/>
              <w:rPr>
                <w:sz w:val="22"/>
                <w:szCs w:val="22"/>
              </w:rPr>
            </w:pPr>
            <w:r w:rsidRPr="007A66E2">
              <w:rPr>
                <w:sz w:val="22"/>
                <w:szCs w:val="22"/>
              </w:rPr>
              <w:t>GLP</w:t>
            </w:r>
          </w:p>
        </w:tc>
        <w:tc>
          <w:tcPr>
            <w:tcW w:w="7170" w:type="dxa"/>
          </w:tcPr>
          <w:p w14:paraId="57E9ED86" w14:textId="77777777" w:rsidR="000A7BDE" w:rsidRPr="007A66E2" w:rsidRDefault="000A7BDE" w:rsidP="007A66E2">
            <w:pPr>
              <w:spacing w:after="0"/>
              <w:rPr>
                <w:sz w:val="22"/>
                <w:szCs w:val="22"/>
              </w:rPr>
            </w:pPr>
            <w:r w:rsidRPr="007A66E2">
              <w:rPr>
                <w:sz w:val="22"/>
                <w:szCs w:val="22"/>
              </w:rPr>
              <w:t>No</w:t>
            </w:r>
          </w:p>
        </w:tc>
      </w:tr>
      <w:bookmarkEnd w:id="135"/>
    </w:tbl>
    <w:p w14:paraId="68E0F609" w14:textId="77777777" w:rsidR="000A7BDE" w:rsidRPr="006D6AD2" w:rsidRDefault="000A7BDE" w:rsidP="000A7BDE">
      <w:pPr>
        <w:tabs>
          <w:tab w:val="clear" w:pos="720"/>
        </w:tabs>
        <w:spacing w:after="0"/>
        <w:rPr>
          <w:b/>
          <w:bCs/>
          <w:sz w:val="22"/>
          <w:szCs w:val="22"/>
          <w:u w:val="single"/>
        </w:rPr>
      </w:pPr>
    </w:p>
    <w:p w14:paraId="194BA797" w14:textId="77777777" w:rsidR="000A7BDE" w:rsidRPr="006D6AD2" w:rsidRDefault="000A7BDE" w:rsidP="000A7BDE">
      <w:pPr>
        <w:tabs>
          <w:tab w:val="clear" w:pos="720"/>
        </w:tabs>
        <w:rPr>
          <w:b/>
          <w:bCs/>
          <w:sz w:val="22"/>
          <w:szCs w:val="22"/>
          <w:u w:val="single"/>
        </w:rPr>
      </w:pPr>
      <w:r w:rsidRPr="006D6AD2">
        <w:rPr>
          <w:b/>
          <w:bCs/>
          <w:sz w:val="22"/>
          <w:szCs w:val="22"/>
          <w:u w:val="single"/>
        </w:rPr>
        <w:t>Abstract</w:t>
      </w:r>
    </w:p>
    <w:p w14:paraId="06690A0D" w14:textId="77777777" w:rsidR="000A7BDE" w:rsidRPr="006D6AD2" w:rsidRDefault="000A7BDE" w:rsidP="000A7BDE">
      <w:pPr>
        <w:tabs>
          <w:tab w:val="clear" w:pos="720"/>
        </w:tabs>
        <w:jc w:val="both"/>
        <w:rPr>
          <w:sz w:val="22"/>
          <w:szCs w:val="22"/>
        </w:rPr>
      </w:pPr>
      <w:r w:rsidRPr="006D6AD2">
        <w:rPr>
          <w:sz w:val="22"/>
          <w:szCs w:val="22"/>
        </w:rPr>
        <w:t xml:space="preserve">Cry proteins produced by </w:t>
      </w:r>
      <w:r w:rsidRPr="006D6AD2">
        <w:rPr>
          <w:i/>
          <w:iCs/>
          <w:sz w:val="22"/>
          <w:szCs w:val="22"/>
        </w:rPr>
        <w:t>Bacillus thuringiensis</w:t>
      </w:r>
      <w:r w:rsidRPr="006D6AD2">
        <w:rPr>
          <w:sz w:val="22"/>
          <w:szCs w:val="22"/>
        </w:rPr>
        <w:t xml:space="preserve"> are selective biodegradable insecticides used increasingly in bacterial insecticides and transgenic plants as alternatives to synthetic chemical insecticides. However, </w:t>
      </w:r>
      <w:r w:rsidRPr="006D6AD2">
        <w:rPr>
          <w:sz w:val="22"/>
          <w:szCs w:val="22"/>
        </w:rPr>
        <w:lastRenderedPageBreak/>
        <w:t xml:space="preserve">the potential for development of resistance and cross-resistance in target insect populations to Cry proteins used alone or in combination threatens the more widespread use of this novel pest control technology. Here we show that high levels of resistance to </w:t>
      </w:r>
      <w:proofErr w:type="spellStart"/>
      <w:r w:rsidRPr="006D6AD2">
        <w:rPr>
          <w:sz w:val="22"/>
          <w:szCs w:val="22"/>
        </w:rPr>
        <w:t>CryIV</w:t>
      </w:r>
      <w:proofErr w:type="spellEnd"/>
      <w:r w:rsidRPr="006D6AD2">
        <w:rPr>
          <w:sz w:val="22"/>
          <w:szCs w:val="22"/>
        </w:rPr>
        <w:t xml:space="preserve"> proteins in larvae of the mosquito, </w:t>
      </w:r>
      <w:r w:rsidRPr="006D6AD2">
        <w:rPr>
          <w:i/>
          <w:iCs/>
          <w:sz w:val="22"/>
          <w:szCs w:val="22"/>
        </w:rPr>
        <w:t xml:space="preserve">Culex </w:t>
      </w:r>
      <w:proofErr w:type="spellStart"/>
      <w:r w:rsidRPr="006D6AD2">
        <w:rPr>
          <w:i/>
          <w:iCs/>
          <w:sz w:val="22"/>
          <w:szCs w:val="22"/>
        </w:rPr>
        <w:t>quinquefasciatus</w:t>
      </w:r>
      <w:proofErr w:type="spellEnd"/>
      <w:r w:rsidRPr="006D6AD2">
        <w:rPr>
          <w:sz w:val="22"/>
          <w:szCs w:val="22"/>
        </w:rPr>
        <w:t xml:space="preserve">, can be suppressed or reduced markedly by combining these proteins with sublethal quantities of </w:t>
      </w:r>
      <w:proofErr w:type="spellStart"/>
      <w:r w:rsidRPr="006D6AD2">
        <w:rPr>
          <w:sz w:val="22"/>
          <w:szCs w:val="22"/>
        </w:rPr>
        <w:t>CytA</w:t>
      </w:r>
      <w:proofErr w:type="spellEnd"/>
      <w:r w:rsidRPr="006D6AD2">
        <w:rPr>
          <w:sz w:val="22"/>
          <w:szCs w:val="22"/>
        </w:rPr>
        <w:t xml:space="preserve">, a cytolytic endotoxin of </w:t>
      </w:r>
      <w:r w:rsidRPr="006D6AD2">
        <w:rPr>
          <w:i/>
          <w:iCs/>
          <w:sz w:val="22"/>
          <w:szCs w:val="22"/>
        </w:rPr>
        <w:t>B. thuringiensis</w:t>
      </w:r>
      <w:r w:rsidRPr="006D6AD2">
        <w:rPr>
          <w:sz w:val="22"/>
          <w:szCs w:val="22"/>
        </w:rPr>
        <w:t xml:space="preserve">. Resistance at the LC95 level of 127-fold for a combination of three </w:t>
      </w:r>
      <w:proofErr w:type="spellStart"/>
      <w:r w:rsidRPr="006D6AD2">
        <w:rPr>
          <w:sz w:val="22"/>
          <w:szCs w:val="22"/>
        </w:rPr>
        <w:t>CryIV</w:t>
      </w:r>
      <w:proofErr w:type="spellEnd"/>
      <w:r w:rsidRPr="006D6AD2">
        <w:rPr>
          <w:sz w:val="22"/>
          <w:szCs w:val="22"/>
        </w:rPr>
        <w:t xml:space="preserve"> toxins (</w:t>
      </w:r>
      <w:proofErr w:type="spellStart"/>
      <w:r w:rsidRPr="006D6AD2">
        <w:rPr>
          <w:sz w:val="22"/>
          <w:szCs w:val="22"/>
        </w:rPr>
        <w:t>CryIVA</w:t>
      </w:r>
      <w:proofErr w:type="spellEnd"/>
      <w:r w:rsidRPr="006D6AD2">
        <w:rPr>
          <w:sz w:val="22"/>
          <w:szCs w:val="22"/>
        </w:rPr>
        <w:t xml:space="preserve">, B, and D), resulting from 60 generations of continuous selection, was completely suppressed by combining sporulated powders of </w:t>
      </w:r>
      <w:proofErr w:type="spellStart"/>
      <w:r w:rsidRPr="006D6AD2">
        <w:rPr>
          <w:sz w:val="22"/>
          <w:szCs w:val="22"/>
        </w:rPr>
        <w:t>CytA</w:t>
      </w:r>
      <w:proofErr w:type="spellEnd"/>
      <w:r w:rsidRPr="006D6AD2">
        <w:rPr>
          <w:sz w:val="22"/>
          <w:szCs w:val="22"/>
        </w:rPr>
        <w:t xml:space="preserve"> in a 1:3 ratio with sporulated powders of a </w:t>
      </w:r>
      <w:proofErr w:type="spellStart"/>
      <w:r w:rsidRPr="006D6AD2">
        <w:rPr>
          <w:sz w:val="22"/>
          <w:szCs w:val="22"/>
        </w:rPr>
        <w:t>CryIVA</w:t>
      </w:r>
      <w:proofErr w:type="spellEnd"/>
      <w:r w:rsidRPr="006D6AD2">
        <w:rPr>
          <w:sz w:val="22"/>
          <w:szCs w:val="22"/>
        </w:rPr>
        <w:t xml:space="preserve">, </w:t>
      </w:r>
      <w:proofErr w:type="spellStart"/>
      <w:r w:rsidRPr="006D6AD2">
        <w:rPr>
          <w:sz w:val="22"/>
          <w:szCs w:val="22"/>
        </w:rPr>
        <w:t>CryIVB</w:t>
      </w:r>
      <w:proofErr w:type="spellEnd"/>
      <w:r w:rsidRPr="006D6AD2">
        <w:rPr>
          <w:sz w:val="22"/>
          <w:szCs w:val="22"/>
        </w:rPr>
        <w:t xml:space="preserve">, and </w:t>
      </w:r>
      <w:proofErr w:type="spellStart"/>
      <w:r w:rsidRPr="006D6AD2">
        <w:rPr>
          <w:sz w:val="22"/>
          <w:szCs w:val="22"/>
        </w:rPr>
        <w:t>CryIVD</w:t>
      </w:r>
      <w:proofErr w:type="spellEnd"/>
      <w:r w:rsidRPr="006D6AD2">
        <w:rPr>
          <w:sz w:val="22"/>
          <w:szCs w:val="22"/>
        </w:rPr>
        <w:t xml:space="preserve"> strain. Combining the </w:t>
      </w:r>
      <w:proofErr w:type="spellStart"/>
      <w:r w:rsidRPr="006D6AD2">
        <w:rPr>
          <w:sz w:val="22"/>
          <w:szCs w:val="22"/>
        </w:rPr>
        <w:t>CytA</w:t>
      </w:r>
      <w:proofErr w:type="spellEnd"/>
      <w:r w:rsidRPr="006D6AD2">
        <w:rPr>
          <w:sz w:val="22"/>
          <w:szCs w:val="22"/>
        </w:rPr>
        <w:t xml:space="preserve"> strain with a </w:t>
      </w:r>
      <w:proofErr w:type="spellStart"/>
      <w:r w:rsidRPr="006D6AD2">
        <w:rPr>
          <w:sz w:val="22"/>
          <w:szCs w:val="22"/>
        </w:rPr>
        <w:t>CryIVA</w:t>
      </w:r>
      <w:proofErr w:type="spellEnd"/>
      <w:r w:rsidRPr="006D6AD2">
        <w:rPr>
          <w:sz w:val="22"/>
          <w:szCs w:val="22"/>
        </w:rPr>
        <w:t xml:space="preserve"> and </w:t>
      </w:r>
      <w:proofErr w:type="spellStart"/>
      <w:r w:rsidRPr="006D6AD2">
        <w:rPr>
          <w:sz w:val="22"/>
          <w:szCs w:val="22"/>
        </w:rPr>
        <w:t>CryIVB</w:t>
      </w:r>
      <w:proofErr w:type="spellEnd"/>
      <w:r w:rsidRPr="006D6AD2">
        <w:rPr>
          <w:sz w:val="22"/>
          <w:szCs w:val="22"/>
        </w:rPr>
        <w:t xml:space="preserve"> strain also completely suppressed mosquito resistance of 217-fold to the latter toxins at the LC95 level, whereas combination of </w:t>
      </w:r>
      <w:proofErr w:type="spellStart"/>
      <w:r w:rsidRPr="006D6AD2">
        <w:rPr>
          <w:sz w:val="22"/>
          <w:szCs w:val="22"/>
        </w:rPr>
        <w:t>CytA</w:t>
      </w:r>
      <w:proofErr w:type="spellEnd"/>
      <w:r w:rsidRPr="006D6AD2">
        <w:rPr>
          <w:sz w:val="22"/>
          <w:szCs w:val="22"/>
        </w:rPr>
        <w:t xml:space="preserve"> with </w:t>
      </w:r>
      <w:proofErr w:type="spellStart"/>
      <w:r w:rsidRPr="006D6AD2">
        <w:rPr>
          <w:sz w:val="22"/>
          <w:szCs w:val="22"/>
        </w:rPr>
        <w:t>CryIVD</w:t>
      </w:r>
      <w:proofErr w:type="spellEnd"/>
      <w:r w:rsidRPr="006D6AD2">
        <w:rPr>
          <w:sz w:val="22"/>
          <w:szCs w:val="22"/>
        </w:rPr>
        <w:t xml:space="preserve"> reduced resistance in a </w:t>
      </w:r>
      <w:proofErr w:type="spellStart"/>
      <w:r w:rsidRPr="006D6AD2">
        <w:rPr>
          <w:sz w:val="22"/>
          <w:szCs w:val="22"/>
        </w:rPr>
        <w:t>CryIVD</w:t>
      </w:r>
      <w:proofErr w:type="spellEnd"/>
      <w:r w:rsidRPr="006D6AD2">
        <w:rPr>
          <w:sz w:val="22"/>
          <w:szCs w:val="22"/>
        </w:rPr>
        <w:t xml:space="preserve">-selected mosquito strain from greater than 1,000-fold to less than 8-fold. The </w:t>
      </w:r>
      <w:proofErr w:type="spellStart"/>
      <w:r w:rsidRPr="006D6AD2">
        <w:rPr>
          <w:sz w:val="22"/>
          <w:szCs w:val="22"/>
        </w:rPr>
        <w:t>CytA</w:t>
      </w:r>
      <w:proofErr w:type="spellEnd"/>
      <w:r w:rsidRPr="006D6AD2">
        <w:rPr>
          <w:sz w:val="22"/>
          <w:szCs w:val="22"/>
        </w:rPr>
        <w:t>/</w:t>
      </w:r>
      <w:proofErr w:type="spellStart"/>
      <w:r w:rsidRPr="006D6AD2">
        <w:rPr>
          <w:sz w:val="22"/>
          <w:szCs w:val="22"/>
        </w:rPr>
        <w:t>CryIV</w:t>
      </w:r>
      <w:proofErr w:type="spellEnd"/>
      <w:r w:rsidRPr="006D6AD2">
        <w:rPr>
          <w:sz w:val="22"/>
          <w:szCs w:val="22"/>
        </w:rPr>
        <w:t xml:space="preserve"> model provides a potential molecular genetic strategy for engineering resistance management for Cry proteins directly into bacterial insecticides and transgenic plants.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0A7BDE" w:rsidRPr="007A66E2" w14:paraId="44646D42" w14:textId="77777777" w:rsidTr="002F13E5">
        <w:trPr>
          <w:trHeight w:val="171"/>
        </w:trPr>
        <w:tc>
          <w:tcPr>
            <w:tcW w:w="2076" w:type="dxa"/>
          </w:tcPr>
          <w:p w14:paraId="06B33F10" w14:textId="77777777" w:rsidR="000A7BDE" w:rsidRPr="007A66E2" w:rsidRDefault="000A7BDE" w:rsidP="007A66E2">
            <w:pPr>
              <w:spacing w:after="0"/>
              <w:rPr>
                <w:sz w:val="22"/>
                <w:szCs w:val="22"/>
              </w:rPr>
            </w:pPr>
            <w:bookmarkStart w:id="136" w:name="_Hlk75960220"/>
            <w:r w:rsidRPr="007A66E2">
              <w:rPr>
                <w:sz w:val="22"/>
                <w:szCs w:val="22"/>
              </w:rPr>
              <w:t xml:space="preserve">Data point addressed </w:t>
            </w:r>
          </w:p>
        </w:tc>
        <w:tc>
          <w:tcPr>
            <w:tcW w:w="7170" w:type="dxa"/>
          </w:tcPr>
          <w:p w14:paraId="2586EDFB" w14:textId="77777777" w:rsidR="000A7BDE" w:rsidRPr="007A66E2" w:rsidRDefault="000A7BDE" w:rsidP="007A66E2">
            <w:pPr>
              <w:spacing w:after="0"/>
              <w:rPr>
                <w:sz w:val="22"/>
                <w:szCs w:val="22"/>
              </w:rPr>
            </w:pPr>
            <w:r w:rsidRPr="007A66E2">
              <w:rPr>
                <w:sz w:val="22"/>
                <w:szCs w:val="22"/>
              </w:rPr>
              <w:t>IIIM 3.2/07</w:t>
            </w:r>
          </w:p>
        </w:tc>
      </w:tr>
      <w:tr w:rsidR="000A7BDE" w:rsidRPr="007A66E2" w14:paraId="3F495DA2" w14:textId="77777777" w:rsidTr="002F13E5">
        <w:trPr>
          <w:trHeight w:val="180"/>
        </w:trPr>
        <w:tc>
          <w:tcPr>
            <w:tcW w:w="2076" w:type="dxa"/>
          </w:tcPr>
          <w:p w14:paraId="5BC043DB" w14:textId="77777777" w:rsidR="000A7BDE" w:rsidRPr="007A66E2" w:rsidRDefault="000A7BDE" w:rsidP="007A66E2">
            <w:pPr>
              <w:spacing w:after="0"/>
              <w:rPr>
                <w:sz w:val="22"/>
                <w:szCs w:val="22"/>
              </w:rPr>
            </w:pPr>
            <w:r w:rsidRPr="007A66E2">
              <w:rPr>
                <w:sz w:val="22"/>
                <w:szCs w:val="22"/>
              </w:rPr>
              <w:t>Author(s) (year)</w:t>
            </w:r>
          </w:p>
        </w:tc>
        <w:tc>
          <w:tcPr>
            <w:tcW w:w="7170" w:type="dxa"/>
          </w:tcPr>
          <w:p w14:paraId="79F82250" w14:textId="5D58264A" w:rsidR="000A7BDE" w:rsidRPr="007A66E2" w:rsidRDefault="000A7BDE" w:rsidP="007A66E2">
            <w:pPr>
              <w:spacing w:after="0"/>
              <w:rPr>
                <w:sz w:val="22"/>
                <w:szCs w:val="22"/>
              </w:rPr>
            </w:pPr>
            <w:r w:rsidRPr="007A66E2">
              <w:rPr>
                <w:sz w:val="22"/>
                <w:szCs w:val="22"/>
              </w:rPr>
              <w:t>McGaughey, W.H.</w:t>
            </w:r>
            <w:r w:rsidR="00F03A27">
              <w:rPr>
                <w:sz w:val="22"/>
                <w:szCs w:val="22"/>
              </w:rPr>
              <w:t>,</w:t>
            </w:r>
            <w:r w:rsidRPr="007A66E2">
              <w:rPr>
                <w:sz w:val="22"/>
                <w:szCs w:val="22"/>
              </w:rPr>
              <w:t xml:space="preserve"> and Beeman, R.W. (1988)</w:t>
            </w:r>
          </w:p>
        </w:tc>
      </w:tr>
      <w:tr w:rsidR="000A7BDE" w:rsidRPr="007A66E2" w14:paraId="142BB151" w14:textId="77777777" w:rsidTr="002F13E5">
        <w:trPr>
          <w:trHeight w:val="171"/>
        </w:trPr>
        <w:tc>
          <w:tcPr>
            <w:tcW w:w="2076" w:type="dxa"/>
          </w:tcPr>
          <w:p w14:paraId="7C99F261" w14:textId="77777777" w:rsidR="000A7BDE" w:rsidRPr="007A66E2" w:rsidRDefault="000A7BDE" w:rsidP="007A66E2">
            <w:pPr>
              <w:spacing w:after="0"/>
              <w:rPr>
                <w:sz w:val="22"/>
                <w:szCs w:val="22"/>
              </w:rPr>
            </w:pPr>
            <w:r w:rsidRPr="007A66E2">
              <w:rPr>
                <w:sz w:val="22"/>
                <w:szCs w:val="22"/>
              </w:rPr>
              <w:t>Title</w:t>
            </w:r>
          </w:p>
        </w:tc>
        <w:tc>
          <w:tcPr>
            <w:tcW w:w="7170" w:type="dxa"/>
          </w:tcPr>
          <w:p w14:paraId="38F46DF9" w14:textId="77777777" w:rsidR="000A7BDE" w:rsidRPr="007A66E2" w:rsidRDefault="000A7BDE" w:rsidP="007A66E2">
            <w:pPr>
              <w:spacing w:after="0"/>
              <w:rPr>
                <w:sz w:val="22"/>
                <w:szCs w:val="22"/>
              </w:rPr>
            </w:pPr>
            <w:r w:rsidRPr="007A66E2">
              <w:rPr>
                <w:sz w:val="22"/>
                <w:szCs w:val="22"/>
              </w:rPr>
              <w:t xml:space="preserve">Resistance to </w:t>
            </w:r>
            <w:r w:rsidRPr="007A66E2">
              <w:rPr>
                <w:i/>
                <w:iCs/>
                <w:sz w:val="22"/>
                <w:szCs w:val="22"/>
              </w:rPr>
              <w:t>Bacillus thuringiensis</w:t>
            </w:r>
            <w:r w:rsidRPr="007A66E2">
              <w:rPr>
                <w:sz w:val="22"/>
                <w:szCs w:val="22"/>
              </w:rPr>
              <w:t xml:space="preserve"> in Colonies of </w:t>
            </w:r>
            <w:proofErr w:type="spellStart"/>
            <w:r w:rsidRPr="007A66E2">
              <w:rPr>
                <w:sz w:val="22"/>
                <w:szCs w:val="22"/>
              </w:rPr>
              <w:t>Indianmeal</w:t>
            </w:r>
            <w:proofErr w:type="spellEnd"/>
            <w:r w:rsidRPr="007A66E2">
              <w:rPr>
                <w:sz w:val="22"/>
                <w:szCs w:val="22"/>
              </w:rPr>
              <w:t xml:space="preserve"> Moth and Almond Moth (Lepidoptera: </w:t>
            </w:r>
            <w:proofErr w:type="spellStart"/>
            <w:r w:rsidRPr="007A66E2">
              <w:rPr>
                <w:sz w:val="22"/>
                <w:szCs w:val="22"/>
              </w:rPr>
              <w:t>Pyralidae</w:t>
            </w:r>
            <w:proofErr w:type="spellEnd"/>
            <w:r w:rsidRPr="007A66E2">
              <w:rPr>
                <w:sz w:val="22"/>
                <w:szCs w:val="22"/>
              </w:rPr>
              <w:t>)</w:t>
            </w:r>
          </w:p>
        </w:tc>
      </w:tr>
      <w:tr w:rsidR="000A7BDE" w:rsidRPr="007A66E2" w14:paraId="5BB43B7E" w14:textId="77777777" w:rsidTr="002F13E5">
        <w:trPr>
          <w:trHeight w:val="171"/>
        </w:trPr>
        <w:tc>
          <w:tcPr>
            <w:tcW w:w="2076" w:type="dxa"/>
          </w:tcPr>
          <w:p w14:paraId="6B3E2B51" w14:textId="77777777" w:rsidR="000A7BDE" w:rsidRPr="007A66E2" w:rsidRDefault="000A7BDE" w:rsidP="007A66E2">
            <w:pPr>
              <w:spacing w:after="0"/>
              <w:rPr>
                <w:sz w:val="22"/>
                <w:szCs w:val="22"/>
              </w:rPr>
            </w:pPr>
            <w:r w:rsidRPr="007A66E2">
              <w:rPr>
                <w:sz w:val="22"/>
                <w:szCs w:val="22"/>
              </w:rPr>
              <w:t xml:space="preserve">Report number </w:t>
            </w:r>
          </w:p>
        </w:tc>
        <w:tc>
          <w:tcPr>
            <w:tcW w:w="7170" w:type="dxa"/>
          </w:tcPr>
          <w:p w14:paraId="4B10B9C9" w14:textId="19C1BCED" w:rsidR="000A7BDE" w:rsidRPr="007A66E2" w:rsidRDefault="000A7BDE" w:rsidP="007A66E2">
            <w:pPr>
              <w:spacing w:after="0"/>
              <w:rPr>
                <w:bCs/>
                <w:sz w:val="22"/>
                <w:szCs w:val="22"/>
              </w:rPr>
            </w:pPr>
            <w:r w:rsidRPr="007A66E2">
              <w:rPr>
                <w:bCs/>
                <w:sz w:val="22"/>
                <w:szCs w:val="22"/>
              </w:rPr>
              <w:t>Journal of Economic Entomology, February 1988, Vol</w:t>
            </w:r>
            <w:r w:rsidR="00826BBC">
              <w:rPr>
                <w:bCs/>
                <w:sz w:val="22"/>
                <w:szCs w:val="22"/>
              </w:rPr>
              <w:t>.</w:t>
            </w:r>
            <w:r w:rsidRPr="007A66E2">
              <w:rPr>
                <w:bCs/>
                <w:sz w:val="22"/>
                <w:szCs w:val="22"/>
              </w:rPr>
              <w:t xml:space="preserve"> 81, Issue 1</w:t>
            </w:r>
            <w:r w:rsidR="00826BBC">
              <w:rPr>
                <w:bCs/>
                <w:sz w:val="22"/>
                <w:szCs w:val="22"/>
              </w:rPr>
              <w:t>,</w:t>
            </w:r>
            <w:r w:rsidR="0010766D">
              <w:rPr>
                <w:bCs/>
                <w:sz w:val="22"/>
                <w:szCs w:val="22"/>
              </w:rPr>
              <w:t xml:space="preserve"> </w:t>
            </w:r>
            <w:r w:rsidR="0010766D" w:rsidRPr="0010766D">
              <w:rPr>
                <w:bCs/>
                <w:sz w:val="22"/>
                <w:szCs w:val="22"/>
              </w:rPr>
              <w:t>p. 28-33</w:t>
            </w:r>
          </w:p>
        </w:tc>
      </w:tr>
      <w:tr w:rsidR="000A7BDE" w:rsidRPr="007A66E2" w14:paraId="591B05CD" w14:textId="77777777" w:rsidTr="002F13E5">
        <w:trPr>
          <w:trHeight w:val="180"/>
        </w:trPr>
        <w:tc>
          <w:tcPr>
            <w:tcW w:w="2076" w:type="dxa"/>
          </w:tcPr>
          <w:p w14:paraId="2C5B4B0F" w14:textId="77777777" w:rsidR="000A7BDE" w:rsidRPr="007A66E2" w:rsidRDefault="000A7BDE" w:rsidP="007A66E2">
            <w:pPr>
              <w:spacing w:after="0"/>
              <w:rPr>
                <w:sz w:val="22"/>
                <w:szCs w:val="22"/>
              </w:rPr>
            </w:pPr>
            <w:r w:rsidRPr="007A66E2">
              <w:rPr>
                <w:sz w:val="22"/>
                <w:szCs w:val="22"/>
              </w:rPr>
              <w:t xml:space="preserve">Test facility </w:t>
            </w:r>
          </w:p>
        </w:tc>
        <w:tc>
          <w:tcPr>
            <w:tcW w:w="7170" w:type="dxa"/>
          </w:tcPr>
          <w:p w14:paraId="455B42B5"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29BADED8" w14:textId="77777777" w:rsidTr="002F13E5">
        <w:trPr>
          <w:trHeight w:val="171"/>
        </w:trPr>
        <w:tc>
          <w:tcPr>
            <w:tcW w:w="2076" w:type="dxa"/>
          </w:tcPr>
          <w:p w14:paraId="7CBA6076" w14:textId="77777777" w:rsidR="000A7BDE" w:rsidRPr="007A66E2" w:rsidRDefault="000A7BDE" w:rsidP="007A66E2">
            <w:pPr>
              <w:spacing w:after="0"/>
              <w:rPr>
                <w:sz w:val="22"/>
                <w:szCs w:val="22"/>
              </w:rPr>
            </w:pPr>
            <w:r w:rsidRPr="007A66E2">
              <w:rPr>
                <w:sz w:val="22"/>
                <w:szCs w:val="22"/>
              </w:rPr>
              <w:t>Published</w:t>
            </w:r>
          </w:p>
        </w:tc>
        <w:tc>
          <w:tcPr>
            <w:tcW w:w="7170" w:type="dxa"/>
          </w:tcPr>
          <w:p w14:paraId="15138AA7" w14:textId="77777777" w:rsidR="000A7BDE" w:rsidRPr="007A66E2" w:rsidRDefault="000A7BDE" w:rsidP="007A66E2">
            <w:pPr>
              <w:spacing w:after="0"/>
              <w:rPr>
                <w:sz w:val="22"/>
                <w:szCs w:val="22"/>
              </w:rPr>
            </w:pPr>
            <w:r w:rsidRPr="007A66E2">
              <w:rPr>
                <w:sz w:val="22"/>
                <w:szCs w:val="22"/>
              </w:rPr>
              <w:t>Yes</w:t>
            </w:r>
          </w:p>
        </w:tc>
      </w:tr>
      <w:tr w:rsidR="000A7BDE" w:rsidRPr="007A66E2" w14:paraId="480AB7A0" w14:textId="77777777" w:rsidTr="002F13E5">
        <w:trPr>
          <w:trHeight w:val="171"/>
        </w:trPr>
        <w:tc>
          <w:tcPr>
            <w:tcW w:w="2076" w:type="dxa"/>
          </w:tcPr>
          <w:p w14:paraId="0103C476" w14:textId="77777777" w:rsidR="000A7BDE" w:rsidRPr="007A66E2" w:rsidRDefault="000A7BDE" w:rsidP="007A66E2">
            <w:pPr>
              <w:spacing w:after="0"/>
              <w:rPr>
                <w:sz w:val="22"/>
                <w:szCs w:val="22"/>
              </w:rPr>
            </w:pPr>
            <w:r w:rsidRPr="007A66E2">
              <w:rPr>
                <w:sz w:val="22"/>
                <w:szCs w:val="22"/>
              </w:rPr>
              <w:t xml:space="preserve">Test guideline </w:t>
            </w:r>
          </w:p>
        </w:tc>
        <w:tc>
          <w:tcPr>
            <w:tcW w:w="7170" w:type="dxa"/>
          </w:tcPr>
          <w:p w14:paraId="08949AFE"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5B4E8B92" w14:textId="77777777" w:rsidTr="002F13E5">
        <w:trPr>
          <w:trHeight w:val="171"/>
        </w:trPr>
        <w:tc>
          <w:tcPr>
            <w:tcW w:w="2076" w:type="dxa"/>
          </w:tcPr>
          <w:p w14:paraId="5E3340B0" w14:textId="77777777" w:rsidR="000A7BDE" w:rsidRPr="007A66E2" w:rsidRDefault="000A7BDE" w:rsidP="007A66E2">
            <w:pPr>
              <w:spacing w:after="0"/>
              <w:rPr>
                <w:sz w:val="22"/>
                <w:szCs w:val="22"/>
              </w:rPr>
            </w:pPr>
            <w:r w:rsidRPr="007A66E2">
              <w:rPr>
                <w:sz w:val="22"/>
                <w:szCs w:val="22"/>
              </w:rPr>
              <w:t>Deviations</w:t>
            </w:r>
          </w:p>
        </w:tc>
        <w:tc>
          <w:tcPr>
            <w:tcW w:w="7170" w:type="dxa"/>
          </w:tcPr>
          <w:p w14:paraId="6F459413"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35397F92" w14:textId="77777777" w:rsidTr="002F13E5">
        <w:trPr>
          <w:trHeight w:val="180"/>
        </w:trPr>
        <w:tc>
          <w:tcPr>
            <w:tcW w:w="2076" w:type="dxa"/>
          </w:tcPr>
          <w:p w14:paraId="6F4D44D1" w14:textId="77777777" w:rsidR="000A7BDE" w:rsidRPr="007A66E2" w:rsidRDefault="000A7BDE" w:rsidP="007A66E2">
            <w:pPr>
              <w:spacing w:after="0"/>
              <w:rPr>
                <w:sz w:val="22"/>
                <w:szCs w:val="22"/>
              </w:rPr>
            </w:pPr>
            <w:r w:rsidRPr="007A66E2">
              <w:rPr>
                <w:sz w:val="22"/>
                <w:szCs w:val="22"/>
              </w:rPr>
              <w:t>GLP</w:t>
            </w:r>
          </w:p>
        </w:tc>
        <w:tc>
          <w:tcPr>
            <w:tcW w:w="7170" w:type="dxa"/>
          </w:tcPr>
          <w:p w14:paraId="0255EB88" w14:textId="77777777" w:rsidR="000A7BDE" w:rsidRPr="007A66E2" w:rsidRDefault="000A7BDE" w:rsidP="007A66E2">
            <w:pPr>
              <w:spacing w:after="0"/>
              <w:rPr>
                <w:sz w:val="22"/>
                <w:szCs w:val="22"/>
              </w:rPr>
            </w:pPr>
            <w:r w:rsidRPr="007A66E2">
              <w:rPr>
                <w:sz w:val="22"/>
                <w:szCs w:val="22"/>
              </w:rPr>
              <w:t>No</w:t>
            </w:r>
          </w:p>
        </w:tc>
      </w:tr>
      <w:bookmarkEnd w:id="136"/>
    </w:tbl>
    <w:p w14:paraId="79DFE299" w14:textId="77777777" w:rsidR="000A7BDE" w:rsidRPr="006D6AD2" w:rsidRDefault="000A7BDE" w:rsidP="000A7BDE">
      <w:pPr>
        <w:tabs>
          <w:tab w:val="clear" w:pos="720"/>
        </w:tabs>
        <w:spacing w:after="0"/>
        <w:rPr>
          <w:b/>
          <w:bCs/>
          <w:sz w:val="22"/>
          <w:szCs w:val="22"/>
          <w:u w:val="single"/>
        </w:rPr>
      </w:pPr>
    </w:p>
    <w:p w14:paraId="1D050145" w14:textId="77777777" w:rsidR="000A7BDE" w:rsidRPr="006D6AD2" w:rsidRDefault="000A7BDE" w:rsidP="000A7BDE">
      <w:pPr>
        <w:tabs>
          <w:tab w:val="clear" w:pos="720"/>
        </w:tabs>
        <w:rPr>
          <w:b/>
          <w:bCs/>
          <w:sz w:val="22"/>
          <w:szCs w:val="22"/>
          <w:u w:val="single"/>
        </w:rPr>
      </w:pPr>
      <w:r w:rsidRPr="006D6AD2">
        <w:rPr>
          <w:b/>
          <w:bCs/>
          <w:sz w:val="22"/>
          <w:szCs w:val="22"/>
          <w:u w:val="single"/>
        </w:rPr>
        <w:t>Abstract</w:t>
      </w:r>
    </w:p>
    <w:p w14:paraId="640E66F1" w14:textId="77777777" w:rsidR="000A7BDE" w:rsidRPr="006D6AD2" w:rsidRDefault="000A7BDE" w:rsidP="000A7BDE">
      <w:pPr>
        <w:tabs>
          <w:tab w:val="clear" w:pos="720"/>
        </w:tabs>
        <w:jc w:val="both"/>
        <w:rPr>
          <w:sz w:val="22"/>
          <w:szCs w:val="22"/>
        </w:rPr>
      </w:pPr>
      <w:r w:rsidRPr="006D6AD2">
        <w:rPr>
          <w:sz w:val="22"/>
          <w:szCs w:val="22"/>
        </w:rPr>
        <w:t xml:space="preserve">Colonies of </w:t>
      </w:r>
      <w:proofErr w:type="spellStart"/>
      <w:r w:rsidRPr="006D6AD2">
        <w:rPr>
          <w:sz w:val="22"/>
          <w:szCs w:val="22"/>
        </w:rPr>
        <w:t>Indianmeal</w:t>
      </w:r>
      <w:proofErr w:type="spellEnd"/>
      <w:r w:rsidRPr="006D6AD2">
        <w:rPr>
          <w:sz w:val="22"/>
          <w:szCs w:val="22"/>
        </w:rPr>
        <w:t xml:space="preserve"> moth, </w:t>
      </w:r>
      <w:r w:rsidRPr="006D6AD2">
        <w:rPr>
          <w:i/>
          <w:iCs/>
          <w:sz w:val="22"/>
          <w:szCs w:val="22"/>
        </w:rPr>
        <w:t xml:space="preserve">Plodia </w:t>
      </w:r>
      <w:proofErr w:type="spellStart"/>
      <w:r w:rsidRPr="006D6AD2">
        <w:rPr>
          <w:i/>
          <w:iCs/>
          <w:sz w:val="22"/>
          <w:szCs w:val="22"/>
        </w:rPr>
        <w:t>interpunctella</w:t>
      </w:r>
      <w:proofErr w:type="spellEnd"/>
      <w:r w:rsidRPr="006D6AD2">
        <w:rPr>
          <w:sz w:val="22"/>
          <w:szCs w:val="22"/>
        </w:rPr>
        <w:t> (Hübner), and almond moth, </w:t>
      </w:r>
      <w:proofErr w:type="spellStart"/>
      <w:r w:rsidRPr="006D6AD2">
        <w:rPr>
          <w:i/>
          <w:iCs/>
          <w:sz w:val="22"/>
          <w:szCs w:val="22"/>
        </w:rPr>
        <w:t>Cadra</w:t>
      </w:r>
      <w:proofErr w:type="spellEnd"/>
      <w:r w:rsidRPr="006D6AD2">
        <w:rPr>
          <w:i/>
          <w:iCs/>
          <w:sz w:val="22"/>
          <w:szCs w:val="22"/>
        </w:rPr>
        <w:t xml:space="preserve"> </w:t>
      </w:r>
      <w:proofErr w:type="spellStart"/>
      <w:r w:rsidRPr="006D6AD2">
        <w:rPr>
          <w:i/>
          <w:iCs/>
          <w:sz w:val="22"/>
          <w:szCs w:val="22"/>
        </w:rPr>
        <w:t>cautella</w:t>
      </w:r>
      <w:proofErr w:type="spellEnd"/>
      <w:r w:rsidRPr="006D6AD2">
        <w:rPr>
          <w:sz w:val="22"/>
          <w:szCs w:val="22"/>
        </w:rPr>
        <w:t> (Walker), reared in the laboratory on diet treated with </w:t>
      </w:r>
      <w:r w:rsidRPr="006D6AD2">
        <w:rPr>
          <w:i/>
          <w:iCs/>
          <w:sz w:val="22"/>
          <w:szCs w:val="22"/>
        </w:rPr>
        <w:t>Bacillus thuringiensis</w:t>
      </w:r>
      <w:r w:rsidRPr="006D6AD2">
        <w:rPr>
          <w:sz w:val="22"/>
          <w:szCs w:val="22"/>
        </w:rPr>
        <w:t>, became resistant to </w:t>
      </w:r>
      <w:r w:rsidRPr="006D6AD2">
        <w:rPr>
          <w:i/>
          <w:iCs/>
          <w:sz w:val="22"/>
          <w:szCs w:val="22"/>
        </w:rPr>
        <w:t>B. thuringiensis</w:t>
      </w:r>
      <w:r w:rsidRPr="006D6AD2">
        <w:rPr>
          <w:sz w:val="22"/>
          <w:szCs w:val="22"/>
        </w:rPr>
        <w:t xml:space="preserve">. However, resistance did not progress at the same rate or to the same extent in all of the colonies. Resistance in five </w:t>
      </w:r>
      <w:proofErr w:type="spellStart"/>
      <w:r w:rsidRPr="006D6AD2">
        <w:rPr>
          <w:sz w:val="22"/>
          <w:szCs w:val="22"/>
        </w:rPr>
        <w:t>Indianmeal</w:t>
      </w:r>
      <w:proofErr w:type="spellEnd"/>
      <w:r w:rsidRPr="006D6AD2">
        <w:rPr>
          <w:sz w:val="22"/>
          <w:szCs w:val="22"/>
        </w:rPr>
        <w:t xml:space="preserve"> moth colonies increased from 2- to 29-fold within three generations, and from 15- to 100-fold in ca. 40 generations under relatively low selection pressure. With higher selection pressure, resistance in one colony increased &gt;250-fold. Resistance in an almond moth colony increased only ca. 7-fold in 21 generations of intensive selection. Resistance was stable when selection was discontinued after the resistance levels reached a plateau but declined if selection was discontinued earlier. The resistance was partially recessive in the five </w:t>
      </w:r>
      <w:proofErr w:type="spellStart"/>
      <w:r w:rsidRPr="006D6AD2">
        <w:rPr>
          <w:sz w:val="22"/>
          <w:szCs w:val="22"/>
        </w:rPr>
        <w:t>Indianmeal</w:t>
      </w:r>
      <w:proofErr w:type="spellEnd"/>
      <w:r w:rsidRPr="006D6AD2">
        <w:rPr>
          <w:sz w:val="22"/>
          <w:szCs w:val="22"/>
        </w:rPr>
        <w:t xml:space="preserve"> moth colonies, but not to an equal extent. The resistance assorted independently of the recessive genetic markers </w:t>
      </w:r>
      <w:r w:rsidRPr="006D6AD2">
        <w:rPr>
          <w:i/>
          <w:iCs/>
          <w:sz w:val="22"/>
          <w:szCs w:val="22"/>
        </w:rPr>
        <w:t>copper, golden</w:t>
      </w:r>
      <w:r w:rsidRPr="006D6AD2">
        <w:rPr>
          <w:sz w:val="22"/>
          <w:szCs w:val="22"/>
        </w:rPr>
        <w:t>, and </w:t>
      </w:r>
      <w:r w:rsidRPr="006D6AD2">
        <w:rPr>
          <w:i/>
          <w:iCs/>
          <w:sz w:val="22"/>
          <w:szCs w:val="22"/>
        </w:rPr>
        <w:t>white-eye</w:t>
      </w:r>
      <w:r w:rsidRPr="006D6AD2">
        <w:rPr>
          <w:sz w:val="22"/>
          <w:szCs w:val="22"/>
        </w:rPr>
        <w:t>.</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0A7BDE" w:rsidRPr="007A66E2" w14:paraId="4C8857B1" w14:textId="77777777" w:rsidTr="002F13E5">
        <w:trPr>
          <w:trHeight w:val="171"/>
        </w:trPr>
        <w:tc>
          <w:tcPr>
            <w:tcW w:w="2076" w:type="dxa"/>
          </w:tcPr>
          <w:p w14:paraId="17901235" w14:textId="77777777" w:rsidR="000A7BDE" w:rsidRPr="007A66E2" w:rsidRDefault="000A7BDE" w:rsidP="007A66E2">
            <w:pPr>
              <w:spacing w:after="0"/>
              <w:rPr>
                <w:sz w:val="22"/>
                <w:szCs w:val="22"/>
              </w:rPr>
            </w:pPr>
            <w:bookmarkStart w:id="137" w:name="_Hlk75960891"/>
            <w:r w:rsidRPr="007A66E2">
              <w:rPr>
                <w:sz w:val="22"/>
                <w:szCs w:val="22"/>
              </w:rPr>
              <w:t xml:space="preserve">Data point addressed </w:t>
            </w:r>
          </w:p>
        </w:tc>
        <w:tc>
          <w:tcPr>
            <w:tcW w:w="7170" w:type="dxa"/>
          </w:tcPr>
          <w:p w14:paraId="0D1728E4" w14:textId="77777777" w:rsidR="000A7BDE" w:rsidRPr="007A66E2" w:rsidRDefault="000A7BDE" w:rsidP="007A66E2">
            <w:pPr>
              <w:spacing w:after="0"/>
              <w:rPr>
                <w:sz w:val="22"/>
                <w:szCs w:val="22"/>
              </w:rPr>
            </w:pPr>
            <w:r w:rsidRPr="007A66E2">
              <w:rPr>
                <w:sz w:val="22"/>
                <w:szCs w:val="22"/>
              </w:rPr>
              <w:t>IIIM 3.2/08</w:t>
            </w:r>
          </w:p>
        </w:tc>
      </w:tr>
      <w:tr w:rsidR="000A7BDE" w:rsidRPr="007A66E2" w14:paraId="5BED1395" w14:textId="77777777" w:rsidTr="002F13E5">
        <w:trPr>
          <w:trHeight w:val="180"/>
        </w:trPr>
        <w:tc>
          <w:tcPr>
            <w:tcW w:w="2076" w:type="dxa"/>
          </w:tcPr>
          <w:p w14:paraId="2599093A" w14:textId="77777777" w:rsidR="000A7BDE" w:rsidRPr="007A66E2" w:rsidRDefault="000A7BDE" w:rsidP="007A66E2">
            <w:pPr>
              <w:spacing w:after="0"/>
              <w:rPr>
                <w:sz w:val="22"/>
                <w:szCs w:val="22"/>
              </w:rPr>
            </w:pPr>
            <w:r w:rsidRPr="007A66E2">
              <w:rPr>
                <w:sz w:val="22"/>
                <w:szCs w:val="22"/>
              </w:rPr>
              <w:t>Author(s) (year)</w:t>
            </w:r>
          </w:p>
        </w:tc>
        <w:tc>
          <w:tcPr>
            <w:tcW w:w="7170" w:type="dxa"/>
          </w:tcPr>
          <w:p w14:paraId="7B03CD6F" w14:textId="3F978BC6" w:rsidR="000A7BDE" w:rsidRPr="007A66E2" w:rsidRDefault="000A7BDE" w:rsidP="007A66E2">
            <w:pPr>
              <w:spacing w:after="0"/>
              <w:rPr>
                <w:sz w:val="22"/>
                <w:szCs w:val="22"/>
              </w:rPr>
            </w:pPr>
            <w:r w:rsidRPr="007A66E2">
              <w:rPr>
                <w:sz w:val="22"/>
                <w:szCs w:val="22"/>
              </w:rPr>
              <w:t>Federici, B.A.</w:t>
            </w:r>
            <w:r w:rsidR="0010766D">
              <w:rPr>
                <w:sz w:val="22"/>
                <w:szCs w:val="22"/>
              </w:rPr>
              <w:t>,</w:t>
            </w:r>
            <w:r w:rsidRPr="007A66E2">
              <w:rPr>
                <w:sz w:val="22"/>
                <w:szCs w:val="22"/>
              </w:rPr>
              <w:t xml:space="preserve"> and Bauer, L.S. (1998)</w:t>
            </w:r>
          </w:p>
        </w:tc>
      </w:tr>
      <w:tr w:rsidR="000A7BDE" w:rsidRPr="007A66E2" w14:paraId="744271A2" w14:textId="77777777" w:rsidTr="002F13E5">
        <w:trPr>
          <w:trHeight w:val="171"/>
        </w:trPr>
        <w:tc>
          <w:tcPr>
            <w:tcW w:w="2076" w:type="dxa"/>
          </w:tcPr>
          <w:p w14:paraId="31152980" w14:textId="77777777" w:rsidR="000A7BDE" w:rsidRPr="007A66E2" w:rsidRDefault="000A7BDE" w:rsidP="007A66E2">
            <w:pPr>
              <w:spacing w:after="0"/>
              <w:rPr>
                <w:sz w:val="22"/>
                <w:szCs w:val="22"/>
              </w:rPr>
            </w:pPr>
            <w:r w:rsidRPr="007A66E2">
              <w:rPr>
                <w:sz w:val="22"/>
                <w:szCs w:val="22"/>
              </w:rPr>
              <w:t>Title</w:t>
            </w:r>
          </w:p>
        </w:tc>
        <w:tc>
          <w:tcPr>
            <w:tcW w:w="7170" w:type="dxa"/>
          </w:tcPr>
          <w:p w14:paraId="13E5DC55" w14:textId="77777777" w:rsidR="000A7BDE" w:rsidRPr="007A66E2" w:rsidRDefault="000A7BDE" w:rsidP="007A66E2">
            <w:pPr>
              <w:spacing w:after="0"/>
              <w:rPr>
                <w:sz w:val="22"/>
                <w:szCs w:val="22"/>
              </w:rPr>
            </w:pPr>
            <w:r w:rsidRPr="007A66E2">
              <w:rPr>
                <w:sz w:val="22"/>
                <w:szCs w:val="22"/>
              </w:rPr>
              <w:t xml:space="preserve">Cyt1Aa Protein of </w:t>
            </w:r>
            <w:r w:rsidRPr="007A66E2">
              <w:rPr>
                <w:i/>
                <w:iCs/>
                <w:sz w:val="22"/>
                <w:szCs w:val="22"/>
              </w:rPr>
              <w:t>Bacillus thuringiensis</w:t>
            </w:r>
            <w:r w:rsidRPr="007A66E2">
              <w:rPr>
                <w:sz w:val="22"/>
                <w:szCs w:val="22"/>
              </w:rPr>
              <w:t xml:space="preserve"> Is Toxic to the Cottonwood Leaf Beetle, </w:t>
            </w:r>
            <w:proofErr w:type="spellStart"/>
            <w:r w:rsidRPr="007A66E2">
              <w:rPr>
                <w:i/>
                <w:iCs/>
                <w:sz w:val="22"/>
                <w:szCs w:val="22"/>
              </w:rPr>
              <w:t>Chrysomela</w:t>
            </w:r>
            <w:proofErr w:type="spellEnd"/>
            <w:r w:rsidRPr="007A66E2">
              <w:rPr>
                <w:i/>
                <w:iCs/>
                <w:sz w:val="22"/>
                <w:szCs w:val="22"/>
              </w:rPr>
              <w:t xml:space="preserve"> scripta</w:t>
            </w:r>
            <w:r w:rsidRPr="007A66E2">
              <w:rPr>
                <w:sz w:val="22"/>
                <w:szCs w:val="22"/>
              </w:rPr>
              <w:t>, and Suppresses High Levels of Resistance to Cry3Aa</w:t>
            </w:r>
          </w:p>
        </w:tc>
      </w:tr>
      <w:tr w:rsidR="000A7BDE" w:rsidRPr="007A66E2" w14:paraId="7F4FDAB3" w14:textId="77777777" w:rsidTr="002F13E5">
        <w:trPr>
          <w:trHeight w:val="171"/>
        </w:trPr>
        <w:tc>
          <w:tcPr>
            <w:tcW w:w="2076" w:type="dxa"/>
          </w:tcPr>
          <w:p w14:paraId="340E3C01" w14:textId="77777777" w:rsidR="000A7BDE" w:rsidRPr="007A66E2" w:rsidRDefault="000A7BDE" w:rsidP="007A66E2">
            <w:pPr>
              <w:spacing w:after="0"/>
              <w:rPr>
                <w:sz w:val="22"/>
                <w:szCs w:val="22"/>
              </w:rPr>
            </w:pPr>
            <w:r w:rsidRPr="007A66E2">
              <w:rPr>
                <w:sz w:val="22"/>
                <w:szCs w:val="22"/>
              </w:rPr>
              <w:t xml:space="preserve">Report number </w:t>
            </w:r>
          </w:p>
        </w:tc>
        <w:tc>
          <w:tcPr>
            <w:tcW w:w="7170" w:type="dxa"/>
          </w:tcPr>
          <w:p w14:paraId="2120B86C" w14:textId="4349F859" w:rsidR="000A7BDE" w:rsidRPr="007A66E2" w:rsidRDefault="000A7BDE" w:rsidP="007A66E2">
            <w:pPr>
              <w:spacing w:after="0"/>
              <w:rPr>
                <w:bCs/>
                <w:sz w:val="22"/>
                <w:szCs w:val="22"/>
              </w:rPr>
            </w:pPr>
            <w:r w:rsidRPr="007A66E2">
              <w:rPr>
                <w:bCs/>
                <w:sz w:val="22"/>
                <w:szCs w:val="22"/>
              </w:rPr>
              <w:t>Applied and Environmental Microbiology, November 1998, Vol</w:t>
            </w:r>
            <w:r w:rsidR="0010766D">
              <w:rPr>
                <w:bCs/>
                <w:sz w:val="22"/>
                <w:szCs w:val="22"/>
              </w:rPr>
              <w:t>.</w:t>
            </w:r>
            <w:r w:rsidRPr="007A66E2">
              <w:rPr>
                <w:bCs/>
                <w:sz w:val="22"/>
                <w:szCs w:val="22"/>
              </w:rPr>
              <w:t xml:space="preserve"> 64, Issue 11</w:t>
            </w:r>
            <w:r w:rsidR="0010766D">
              <w:rPr>
                <w:bCs/>
                <w:sz w:val="22"/>
                <w:szCs w:val="22"/>
              </w:rPr>
              <w:t xml:space="preserve">, </w:t>
            </w:r>
            <w:r w:rsidR="004724C8" w:rsidRPr="004724C8">
              <w:rPr>
                <w:bCs/>
                <w:sz w:val="22"/>
                <w:szCs w:val="22"/>
              </w:rPr>
              <w:t>p. 4368-4371</w:t>
            </w:r>
          </w:p>
        </w:tc>
      </w:tr>
      <w:tr w:rsidR="000A7BDE" w:rsidRPr="007A66E2" w14:paraId="08E8B79C" w14:textId="77777777" w:rsidTr="002F13E5">
        <w:trPr>
          <w:trHeight w:val="180"/>
        </w:trPr>
        <w:tc>
          <w:tcPr>
            <w:tcW w:w="2076" w:type="dxa"/>
          </w:tcPr>
          <w:p w14:paraId="35861291" w14:textId="77777777" w:rsidR="000A7BDE" w:rsidRPr="007A66E2" w:rsidRDefault="000A7BDE" w:rsidP="007A66E2">
            <w:pPr>
              <w:spacing w:after="0"/>
              <w:rPr>
                <w:sz w:val="22"/>
                <w:szCs w:val="22"/>
              </w:rPr>
            </w:pPr>
            <w:r w:rsidRPr="007A66E2">
              <w:rPr>
                <w:sz w:val="22"/>
                <w:szCs w:val="22"/>
              </w:rPr>
              <w:t xml:space="preserve">Test facility </w:t>
            </w:r>
          </w:p>
        </w:tc>
        <w:tc>
          <w:tcPr>
            <w:tcW w:w="7170" w:type="dxa"/>
          </w:tcPr>
          <w:p w14:paraId="73832328"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3D1B7D57" w14:textId="77777777" w:rsidTr="002F13E5">
        <w:trPr>
          <w:trHeight w:val="171"/>
        </w:trPr>
        <w:tc>
          <w:tcPr>
            <w:tcW w:w="2076" w:type="dxa"/>
          </w:tcPr>
          <w:p w14:paraId="62D89BBC" w14:textId="77777777" w:rsidR="000A7BDE" w:rsidRPr="007A66E2" w:rsidRDefault="000A7BDE" w:rsidP="007A66E2">
            <w:pPr>
              <w:spacing w:after="0"/>
              <w:rPr>
                <w:sz w:val="22"/>
                <w:szCs w:val="22"/>
              </w:rPr>
            </w:pPr>
            <w:r w:rsidRPr="007A66E2">
              <w:rPr>
                <w:sz w:val="22"/>
                <w:szCs w:val="22"/>
              </w:rPr>
              <w:t>Published</w:t>
            </w:r>
          </w:p>
        </w:tc>
        <w:tc>
          <w:tcPr>
            <w:tcW w:w="7170" w:type="dxa"/>
          </w:tcPr>
          <w:p w14:paraId="2ADB60C0" w14:textId="77777777" w:rsidR="000A7BDE" w:rsidRPr="007A66E2" w:rsidRDefault="000A7BDE" w:rsidP="007A66E2">
            <w:pPr>
              <w:spacing w:after="0"/>
              <w:rPr>
                <w:sz w:val="22"/>
                <w:szCs w:val="22"/>
              </w:rPr>
            </w:pPr>
            <w:r w:rsidRPr="007A66E2">
              <w:rPr>
                <w:sz w:val="22"/>
                <w:szCs w:val="22"/>
              </w:rPr>
              <w:t>Yes</w:t>
            </w:r>
          </w:p>
        </w:tc>
      </w:tr>
      <w:tr w:rsidR="000A7BDE" w:rsidRPr="007A66E2" w14:paraId="5DE84B77" w14:textId="77777777" w:rsidTr="002F13E5">
        <w:trPr>
          <w:trHeight w:val="171"/>
        </w:trPr>
        <w:tc>
          <w:tcPr>
            <w:tcW w:w="2076" w:type="dxa"/>
          </w:tcPr>
          <w:p w14:paraId="62A45968" w14:textId="77777777" w:rsidR="000A7BDE" w:rsidRPr="007A66E2" w:rsidRDefault="000A7BDE" w:rsidP="007A66E2">
            <w:pPr>
              <w:spacing w:after="0"/>
              <w:rPr>
                <w:sz w:val="22"/>
                <w:szCs w:val="22"/>
              </w:rPr>
            </w:pPr>
            <w:r w:rsidRPr="007A66E2">
              <w:rPr>
                <w:sz w:val="22"/>
                <w:szCs w:val="22"/>
              </w:rPr>
              <w:t xml:space="preserve">Test guideline </w:t>
            </w:r>
          </w:p>
        </w:tc>
        <w:tc>
          <w:tcPr>
            <w:tcW w:w="7170" w:type="dxa"/>
          </w:tcPr>
          <w:p w14:paraId="5606CCB6"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2C31A95C" w14:textId="77777777" w:rsidTr="002F13E5">
        <w:trPr>
          <w:trHeight w:val="171"/>
        </w:trPr>
        <w:tc>
          <w:tcPr>
            <w:tcW w:w="2076" w:type="dxa"/>
          </w:tcPr>
          <w:p w14:paraId="33A3FCE8" w14:textId="77777777" w:rsidR="000A7BDE" w:rsidRPr="007A66E2" w:rsidRDefault="000A7BDE" w:rsidP="007A66E2">
            <w:pPr>
              <w:spacing w:after="0"/>
              <w:rPr>
                <w:sz w:val="22"/>
                <w:szCs w:val="22"/>
              </w:rPr>
            </w:pPr>
            <w:r w:rsidRPr="007A66E2">
              <w:rPr>
                <w:sz w:val="22"/>
                <w:szCs w:val="22"/>
              </w:rPr>
              <w:t>Deviations</w:t>
            </w:r>
          </w:p>
        </w:tc>
        <w:tc>
          <w:tcPr>
            <w:tcW w:w="7170" w:type="dxa"/>
          </w:tcPr>
          <w:p w14:paraId="352A209B"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70485324" w14:textId="77777777" w:rsidTr="002F13E5">
        <w:trPr>
          <w:trHeight w:val="180"/>
        </w:trPr>
        <w:tc>
          <w:tcPr>
            <w:tcW w:w="2076" w:type="dxa"/>
          </w:tcPr>
          <w:p w14:paraId="083AFA1A" w14:textId="77777777" w:rsidR="000A7BDE" w:rsidRPr="007A66E2" w:rsidRDefault="000A7BDE" w:rsidP="007A66E2">
            <w:pPr>
              <w:spacing w:after="0"/>
              <w:rPr>
                <w:sz w:val="22"/>
                <w:szCs w:val="22"/>
              </w:rPr>
            </w:pPr>
            <w:r w:rsidRPr="007A66E2">
              <w:rPr>
                <w:sz w:val="22"/>
                <w:szCs w:val="22"/>
              </w:rPr>
              <w:t>GLP</w:t>
            </w:r>
          </w:p>
        </w:tc>
        <w:tc>
          <w:tcPr>
            <w:tcW w:w="7170" w:type="dxa"/>
          </w:tcPr>
          <w:p w14:paraId="59997C74" w14:textId="77777777" w:rsidR="000A7BDE" w:rsidRPr="007A66E2" w:rsidRDefault="000A7BDE" w:rsidP="007A66E2">
            <w:pPr>
              <w:spacing w:after="0"/>
              <w:rPr>
                <w:sz w:val="22"/>
                <w:szCs w:val="22"/>
              </w:rPr>
            </w:pPr>
            <w:r w:rsidRPr="007A66E2">
              <w:rPr>
                <w:sz w:val="22"/>
                <w:szCs w:val="22"/>
              </w:rPr>
              <w:t>No</w:t>
            </w:r>
          </w:p>
        </w:tc>
      </w:tr>
      <w:bookmarkEnd w:id="137"/>
    </w:tbl>
    <w:p w14:paraId="21AA8697" w14:textId="77777777" w:rsidR="000A7BDE" w:rsidRPr="006D6AD2" w:rsidRDefault="000A7BDE" w:rsidP="000A7BDE">
      <w:pPr>
        <w:tabs>
          <w:tab w:val="clear" w:pos="720"/>
        </w:tabs>
        <w:spacing w:after="0"/>
        <w:rPr>
          <w:sz w:val="22"/>
          <w:szCs w:val="22"/>
        </w:rPr>
      </w:pPr>
    </w:p>
    <w:p w14:paraId="25FA01BC" w14:textId="77777777" w:rsidR="000A7BDE" w:rsidRPr="006D6AD2" w:rsidRDefault="000A7BDE" w:rsidP="00C247C0">
      <w:pPr>
        <w:keepNext/>
        <w:tabs>
          <w:tab w:val="clear" w:pos="720"/>
        </w:tabs>
        <w:suppressAutoHyphens/>
        <w:rPr>
          <w:b/>
          <w:bCs/>
          <w:sz w:val="22"/>
          <w:szCs w:val="22"/>
          <w:u w:val="single"/>
        </w:rPr>
      </w:pPr>
      <w:r w:rsidRPr="006D6AD2">
        <w:rPr>
          <w:b/>
          <w:bCs/>
          <w:sz w:val="22"/>
          <w:szCs w:val="22"/>
          <w:u w:val="single"/>
        </w:rPr>
        <w:lastRenderedPageBreak/>
        <w:t>Abstract</w:t>
      </w:r>
    </w:p>
    <w:p w14:paraId="03214997" w14:textId="77777777" w:rsidR="000A7BDE" w:rsidRPr="006D6AD2" w:rsidRDefault="000A7BDE" w:rsidP="00C247C0">
      <w:pPr>
        <w:keepNext/>
        <w:tabs>
          <w:tab w:val="clear" w:pos="720"/>
        </w:tabs>
        <w:suppressAutoHyphens/>
        <w:jc w:val="both"/>
        <w:rPr>
          <w:sz w:val="22"/>
          <w:szCs w:val="22"/>
        </w:rPr>
      </w:pPr>
      <w:r w:rsidRPr="006D6AD2">
        <w:rPr>
          <w:sz w:val="22"/>
          <w:szCs w:val="22"/>
        </w:rPr>
        <w:t xml:space="preserve">The insecticidal activity of </w:t>
      </w:r>
      <w:r w:rsidRPr="006D6AD2">
        <w:rPr>
          <w:i/>
          <w:iCs/>
          <w:sz w:val="22"/>
          <w:szCs w:val="22"/>
        </w:rPr>
        <w:t>Bacillus thuringiensis</w:t>
      </w:r>
      <w:r w:rsidRPr="006D6AD2">
        <w:rPr>
          <w:sz w:val="22"/>
          <w:szCs w:val="22"/>
        </w:rPr>
        <w:t xml:space="preserve"> is due primarily to Cry and </w:t>
      </w:r>
      <w:proofErr w:type="spellStart"/>
      <w:r w:rsidRPr="006D6AD2">
        <w:rPr>
          <w:sz w:val="22"/>
          <w:szCs w:val="22"/>
        </w:rPr>
        <w:t>Cyt</w:t>
      </w:r>
      <w:proofErr w:type="spellEnd"/>
      <w:r w:rsidRPr="006D6AD2">
        <w:rPr>
          <w:sz w:val="22"/>
          <w:szCs w:val="22"/>
        </w:rPr>
        <w:t xml:space="preserve"> proteins. Cry proteins are typically toxic to lepidopterous, coleopterous, or dipterous insects, whereas the known toxicity of </w:t>
      </w:r>
      <w:proofErr w:type="spellStart"/>
      <w:r w:rsidRPr="006D6AD2">
        <w:rPr>
          <w:sz w:val="22"/>
          <w:szCs w:val="22"/>
        </w:rPr>
        <w:t>Cyt</w:t>
      </w:r>
      <w:proofErr w:type="spellEnd"/>
      <w:r w:rsidRPr="006D6AD2">
        <w:rPr>
          <w:sz w:val="22"/>
          <w:szCs w:val="22"/>
        </w:rPr>
        <w:t xml:space="preserve"> proteins is limited to dipterans. We report here that a </w:t>
      </w:r>
      <w:proofErr w:type="spellStart"/>
      <w:r w:rsidRPr="006D6AD2">
        <w:rPr>
          <w:sz w:val="22"/>
          <w:szCs w:val="22"/>
        </w:rPr>
        <w:t>Cyt</w:t>
      </w:r>
      <w:proofErr w:type="spellEnd"/>
      <w:r w:rsidRPr="006D6AD2">
        <w:rPr>
          <w:sz w:val="22"/>
          <w:szCs w:val="22"/>
        </w:rPr>
        <w:t xml:space="preserve"> protein, Cyt1Aa, is also highly toxic to the cottonwood leaf beetle, </w:t>
      </w:r>
      <w:proofErr w:type="spellStart"/>
      <w:r w:rsidRPr="006D6AD2">
        <w:rPr>
          <w:i/>
          <w:iCs/>
          <w:sz w:val="22"/>
          <w:szCs w:val="22"/>
        </w:rPr>
        <w:t>Chrysomela</w:t>
      </w:r>
      <w:proofErr w:type="spellEnd"/>
      <w:r w:rsidRPr="006D6AD2">
        <w:rPr>
          <w:i/>
          <w:iCs/>
          <w:sz w:val="22"/>
          <w:szCs w:val="22"/>
        </w:rPr>
        <w:t xml:space="preserve"> scripta</w:t>
      </w:r>
      <w:r w:rsidRPr="006D6AD2">
        <w:rPr>
          <w:sz w:val="22"/>
          <w:szCs w:val="22"/>
        </w:rPr>
        <w:t>, with a median lethal concentration of 2.5 ng/mm</w:t>
      </w:r>
      <w:r w:rsidRPr="00AA77F0">
        <w:rPr>
          <w:sz w:val="22"/>
          <w:szCs w:val="22"/>
          <w:vertAlign w:val="superscript"/>
        </w:rPr>
        <w:t>2</w:t>
      </w:r>
      <w:r w:rsidRPr="006D6AD2">
        <w:rPr>
          <w:sz w:val="22"/>
          <w:szCs w:val="22"/>
        </w:rPr>
        <w:t xml:space="preserve"> of leaf surface for second-instar larvae. Additionally, we show that Cyt1Aa suppresses resistance to Cry3Aa greater than 5,000-fold in </w:t>
      </w:r>
      <w:r w:rsidRPr="006D6AD2">
        <w:rPr>
          <w:i/>
          <w:iCs/>
          <w:sz w:val="22"/>
          <w:szCs w:val="22"/>
        </w:rPr>
        <w:t>C. scripta</w:t>
      </w:r>
      <w:r w:rsidRPr="006D6AD2">
        <w:rPr>
          <w:sz w:val="22"/>
          <w:szCs w:val="22"/>
        </w:rPr>
        <w:t xml:space="preserve">, a level only partially overcome by Cry1Ba due to cross-resistance. Studies of the histopathology of C. scripta larvae treated with Cyt1Aa revealed disruption and sloughing of midgut epithelial cells, indicating that its mechanism of action against </w:t>
      </w:r>
      <w:r w:rsidRPr="006D6AD2">
        <w:rPr>
          <w:i/>
          <w:iCs/>
          <w:sz w:val="22"/>
          <w:szCs w:val="22"/>
        </w:rPr>
        <w:t>C. scripta</w:t>
      </w:r>
      <w:r w:rsidRPr="006D6AD2">
        <w:rPr>
          <w:sz w:val="22"/>
          <w:szCs w:val="22"/>
        </w:rPr>
        <w:t xml:space="preserve"> is similar to that observed in mosquito and blackfly larvae. These novel properties suggest that </w:t>
      </w:r>
      <w:proofErr w:type="spellStart"/>
      <w:r w:rsidRPr="006D6AD2">
        <w:rPr>
          <w:sz w:val="22"/>
          <w:szCs w:val="22"/>
        </w:rPr>
        <w:t>Cyt</w:t>
      </w:r>
      <w:proofErr w:type="spellEnd"/>
      <w:r w:rsidRPr="006D6AD2">
        <w:rPr>
          <w:sz w:val="22"/>
          <w:szCs w:val="22"/>
        </w:rPr>
        <w:t xml:space="preserve"> proteins may have an even broader spectrum of activity against insects and, owing to their different mechanism of action in comparison to Cry proteins, might be useful in managing resistance to Cry3 and possibly other Cry toxins used in microbial insecticides and transgenic plants.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0A7BDE" w:rsidRPr="007A66E2" w14:paraId="7079C524" w14:textId="77777777" w:rsidTr="002F13E5">
        <w:trPr>
          <w:trHeight w:val="171"/>
        </w:trPr>
        <w:tc>
          <w:tcPr>
            <w:tcW w:w="2076" w:type="dxa"/>
          </w:tcPr>
          <w:p w14:paraId="2F10D37D" w14:textId="77777777" w:rsidR="000A7BDE" w:rsidRPr="007A66E2" w:rsidRDefault="000A7BDE" w:rsidP="007A66E2">
            <w:pPr>
              <w:spacing w:after="0"/>
              <w:rPr>
                <w:sz w:val="22"/>
                <w:szCs w:val="22"/>
              </w:rPr>
            </w:pPr>
            <w:r w:rsidRPr="007A66E2">
              <w:rPr>
                <w:sz w:val="22"/>
                <w:szCs w:val="22"/>
              </w:rPr>
              <w:t xml:space="preserve">Data point addressed </w:t>
            </w:r>
          </w:p>
        </w:tc>
        <w:tc>
          <w:tcPr>
            <w:tcW w:w="7170" w:type="dxa"/>
          </w:tcPr>
          <w:p w14:paraId="338E2DA4" w14:textId="77777777" w:rsidR="000A7BDE" w:rsidRPr="007A66E2" w:rsidRDefault="000A7BDE" w:rsidP="007A66E2">
            <w:pPr>
              <w:spacing w:after="0"/>
              <w:rPr>
                <w:sz w:val="22"/>
                <w:szCs w:val="22"/>
              </w:rPr>
            </w:pPr>
            <w:r w:rsidRPr="007A66E2">
              <w:rPr>
                <w:sz w:val="22"/>
                <w:szCs w:val="22"/>
              </w:rPr>
              <w:t>IIIM 3.2/09</w:t>
            </w:r>
          </w:p>
        </w:tc>
      </w:tr>
      <w:tr w:rsidR="000A7BDE" w:rsidRPr="007A66E2" w14:paraId="01B4401E" w14:textId="77777777" w:rsidTr="002F13E5">
        <w:trPr>
          <w:trHeight w:val="180"/>
        </w:trPr>
        <w:tc>
          <w:tcPr>
            <w:tcW w:w="2076" w:type="dxa"/>
          </w:tcPr>
          <w:p w14:paraId="0A8CEABF" w14:textId="77777777" w:rsidR="000A7BDE" w:rsidRPr="007A66E2" w:rsidRDefault="000A7BDE" w:rsidP="007A66E2">
            <w:pPr>
              <w:spacing w:after="0"/>
              <w:rPr>
                <w:sz w:val="22"/>
                <w:szCs w:val="22"/>
              </w:rPr>
            </w:pPr>
            <w:r w:rsidRPr="007A66E2">
              <w:rPr>
                <w:sz w:val="22"/>
                <w:szCs w:val="22"/>
              </w:rPr>
              <w:t>Author(s) (year)</w:t>
            </w:r>
          </w:p>
        </w:tc>
        <w:tc>
          <w:tcPr>
            <w:tcW w:w="7170" w:type="dxa"/>
          </w:tcPr>
          <w:p w14:paraId="5B164DD1" w14:textId="11D64956" w:rsidR="000A7BDE" w:rsidRPr="007A66E2" w:rsidRDefault="000A7BDE" w:rsidP="007A66E2">
            <w:pPr>
              <w:spacing w:after="0"/>
              <w:rPr>
                <w:sz w:val="22"/>
                <w:szCs w:val="22"/>
              </w:rPr>
            </w:pPr>
            <w:r w:rsidRPr="007A66E2">
              <w:rPr>
                <w:sz w:val="22"/>
                <w:szCs w:val="22"/>
              </w:rPr>
              <w:t xml:space="preserve">Moar, W.J., </w:t>
            </w:r>
            <w:proofErr w:type="spellStart"/>
            <w:r w:rsidRPr="007A66E2">
              <w:rPr>
                <w:sz w:val="22"/>
                <w:szCs w:val="22"/>
              </w:rPr>
              <w:t>Pustztai</w:t>
            </w:r>
            <w:proofErr w:type="spellEnd"/>
            <w:r w:rsidRPr="007A66E2">
              <w:rPr>
                <w:sz w:val="22"/>
                <w:szCs w:val="22"/>
              </w:rPr>
              <w:t xml:space="preserve">-Carey, M., Van Faassen, H., Bosch, D., Frutos, R., Rang, C., Luo, K., </w:t>
            </w:r>
            <w:r w:rsidR="00A01CB7">
              <w:rPr>
                <w:sz w:val="22"/>
                <w:szCs w:val="22"/>
              </w:rPr>
              <w:t xml:space="preserve">and </w:t>
            </w:r>
            <w:proofErr w:type="spellStart"/>
            <w:r w:rsidRPr="007A66E2">
              <w:rPr>
                <w:sz w:val="22"/>
                <w:szCs w:val="22"/>
              </w:rPr>
              <w:t>Adang</w:t>
            </w:r>
            <w:proofErr w:type="spellEnd"/>
            <w:r w:rsidRPr="007A66E2">
              <w:rPr>
                <w:sz w:val="22"/>
                <w:szCs w:val="22"/>
              </w:rPr>
              <w:t>, M.J. (1995)</w:t>
            </w:r>
          </w:p>
        </w:tc>
      </w:tr>
      <w:tr w:rsidR="000A7BDE" w:rsidRPr="007A66E2" w14:paraId="4CC58484" w14:textId="77777777" w:rsidTr="002F13E5">
        <w:trPr>
          <w:trHeight w:val="171"/>
        </w:trPr>
        <w:tc>
          <w:tcPr>
            <w:tcW w:w="2076" w:type="dxa"/>
          </w:tcPr>
          <w:p w14:paraId="7B0C75AB" w14:textId="77777777" w:rsidR="000A7BDE" w:rsidRPr="007A66E2" w:rsidRDefault="000A7BDE" w:rsidP="007A66E2">
            <w:pPr>
              <w:spacing w:after="0"/>
              <w:rPr>
                <w:sz w:val="22"/>
                <w:szCs w:val="22"/>
              </w:rPr>
            </w:pPr>
            <w:r w:rsidRPr="007A66E2">
              <w:rPr>
                <w:sz w:val="22"/>
                <w:szCs w:val="22"/>
              </w:rPr>
              <w:t>Title</w:t>
            </w:r>
          </w:p>
        </w:tc>
        <w:tc>
          <w:tcPr>
            <w:tcW w:w="7170" w:type="dxa"/>
          </w:tcPr>
          <w:p w14:paraId="280B18DC" w14:textId="77777777" w:rsidR="000A7BDE" w:rsidRPr="007A66E2" w:rsidRDefault="000A7BDE" w:rsidP="007A66E2">
            <w:pPr>
              <w:spacing w:after="0"/>
              <w:rPr>
                <w:sz w:val="22"/>
                <w:szCs w:val="22"/>
              </w:rPr>
            </w:pPr>
            <w:r w:rsidRPr="007A66E2">
              <w:rPr>
                <w:sz w:val="22"/>
                <w:szCs w:val="22"/>
              </w:rPr>
              <w:t xml:space="preserve">Development of </w:t>
            </w:r>
            <w:r w:rsidRPr="007A66E2">
              <w:rPr>
                <w:i/>
                <w:iCs/>
                <w:sz w:val="22"/>
                <w:szCs w:val="22"/>
              </w:rPr>
              <w:t>Bacillus thuringiensis</w:t>
            </w:r>
            <w:r w:rsidRPr="007A66E2">
              <w:rPr>
                <w:sz w:val="22"/>
                <w:szCs w:val="22"/>
              </w:rPr>
              <w:t xml:space="preserve"> </w:t>
            </w:r>
            <w:proofErr w:type="spellStart"/>
            <w:r w:rsidRPr="007A66E2">
              <w:rPr>
                <w:sz w:val="22"/>
                <w:szCs w:val="22"/>
              </w:rPr>
              <w:t>CryIC</w:t>
            </w:r>
            <w:proofErr w:type="spellEnd"/>
            <w:r w:rsidRPr="007A66E2">
              <w:rPr>
                <w:sz w:val="22"/>
                <w:szCs w:val="22"/>
              </w:rPr>
              <w:t xml:space="preserve"> Resistance by Spodoptera </w:t>
            </w:r>
            <w:proofErr w:type="spellStart"/>
            <w:r w:rsidRPr="007A66E2">
              <w:rPr>
                <w:sz w:val="22"/>
                <w:szCs w:val="22"/>
              </w:rPr>
              <w:t>exigua</w:t>
            </w:r>
            <w:proofErr w:type="spellEnd"/>
            <w:r w:rsidRPr="007A66E2">
              <w:rPr>
                <w:sz w:val="22"/>
                <w:szCs w:val="22"/>
              </w:rPr>
              <w:t xml:space="preserve"> (Hübner) (Lepidoptera: </w:t>
            </w:r>
            <w:proofErr w:type="spellStart"/>
            <w:r w:rsidRPr="007A66E2">
              <w:rPr>
                <w:sz w:val="22"/>
                <w:szCs w:val="22"/>
              </w:rPr>
              <w:t>Noctuidae</w:t>
            </w:r>
            <w:proofErr w:type="spellEnd"/>
            <w:r w:rsidRPr="007A66E2">
              <w:rPr>
                <w:sz w:val="22"/>
                <w:szCs w:val="22"/>
              </w:rPr>
              <w:t>)</w:t>
            </w:r>
          </w:p>
        </w:tc>
      </w:tr>
      <w:tr w:rsidR="000A7BDE" w:rsidRPr="007A66E2" w14:paraId="72845636" w14:textId="77777777" w:rsidTr="002F13E5">
        <w:trPr>
          <w:trHeight w:val="171"/>
        </w:trPr>
        <w:tc>
          <w:tcPr>
            <w:tcW w:w="2076" w:type="dxa"/>
          </w:tcPr>
          <w:p w14:paraId="50799890" w14:textId="77777777" w:rsidR="000A7BDE" w:rsidRPr="007A66E2" w:rsidRDefault="000A7BDE" w:rsidP="007A66E2">
            <w:pPr>
              <w:spacing w:after="0"/>
              <w:rPr>
                <w:sz w:val="22"/>
                <w:szCs w:val="22"/>
              </w:rPr>
            </w:pPr>
            <w:r w:rsidRPr="007A66E2">
              <w:rPr>
                <w:sz w:val="22"/>
                <w:szCs w:val="22"/>
              </w:rPr>
              <w:t xml:space="preserve">Report number </w:t>
            </w:r>
          </w:p>
        </w:tc>
        <w:tc>
          <w:tcPr>
            <w:tcW w:w="7170" w:type="dxa"/>
          </w:tcPr>
          <w:p w14:paraId="63DEB9A2" w14:textId="12DFF49C" w:rsidR="000A7BDE" w:rsidRPr="007A66E2" w:rsidRDefault="000A7BDE" w:rsidP="007A66E2">
            <w:pPr>
              <w:spacing w:after="0"/>
              <w:rPr>
                <w:bCs/>
                <w:sz w:val="22"/>
                <w:szCs w:val="22"/>
              </w:rPr>
            </w:pPr>
            <w:r w:rsidRPr="007A66E2">
              <w:rPr>
                <w:bCs/>
                <w:sz w:val="22"/>
                <w:szCs w:val="22"/>
              </w:rPr>
              <w:t>Applied and Environmental Microbiology, June 1995, Vol</w:t>
            </w:r>
            <w:r w:rsidR="00A01CB7">
              <w:rPr>
                <w:bCs/>
                <w:sz w:val="22"/>
                <w:szCs w:val="22"/>
              </w:rPr>
              <w:t>.</w:t>
            </w:r>
            <w:r w:rsidRPr="007A66E2">
              <w:rPr>
                <w:bCs/>
                <w:sz w:val="22"/>
                <w:szCs w:val="22"/>
              </w:rPr>
              <w:t xml:space="preserve"> 61, Issue 6</w:t>
            </w:r>
            <w:r w:rsidR="00A01CB7">
              <w:rPr>
                <w:bCs/>
                <w:sz w:val="22"/>
                <w:szCs w:val="22"/>
              </w:rPr>
              <w:t xml:space="preserve">, </w:t>
            </w:r>
            <w:r w:rsidR="00557A6D" w:rsidRPr="00557A6D">
              <w:rPr>
                <w:bCs/>
                <w:sz w:val="22"/>
                <w:szCs w:val="22"/>
              </w:rPr>
              <w:t>p. 2086-2092</w:t>
            </w:r>
          </w:p>
        </w:tc>
      </w:tr>
      <w:tr w:rsidR="000A7BDE" w:rsidRPr="007A66E2" w14:paraId="79B14158" w14:textId="77777777" w:rsidTr="002F13E5">
        <w:trPr>
          <w:trHeight w:val="180"/>
        </w:trPr>
        <w:tc>
          <w:tcPr>
            <w:tcW w:w="2076" w:type="dxa"/>
          </w:tcPr>
          <w:p w14:paraId="59EC5811" w14:textId="77777777" w:rsidR="000A7BDE" w:rsidRPr="007A66E2" w:rsidRDefault="000A7BDE" w:rsidP="007A66E2">
            <w:pPr>
              <w:spacing w:after="0"/>
              <w:rPr>
                <w:sz w:val="22"/>
                <w:szCs w:val="22"/>
              </w:rPr>
            </w:pPr>
            <w:r w:rsidRPr="007A66E2">
              <w:rPr>
                <w:sz w:val="22"/>
                <w:szCs w:val="22"/>
              </w:rPr>
              <w:t xml:space="preserve">Test facility </w:t>
            </w:r>
          </w:p>
        </w:tc>
        <w:tc>
          <w:tcPr>
            <w:tcW w:w="7170" w:type="dxa"/>
          </w:tcPr>
          <w:p w14:paraId="5AFB6728"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55892EDA" w14:textId="77777777" w:rsidTr="002F13E5">
        <w:trPr>
          <w:trHeight w:val="171"/>
        </w:trPr>
        <w:tc>
          <w:tcPr>
            <w:tcW w:w="2076" w:type="dxa"/>
          </w:tcPr>
          <w:p w14:paraId="2024C8AD" w14:textId="77777777" w:rsidR="000A7BDE" w:rsidRPr="007A66E2" w:rsidRDefault="000A7BDE" w:rsidP="007A66E2">
            <w:pPr>
              <w:spacing w:after="0"/>
              <w:rPr>
                <w:sz w:val="22"/>
                <w:szCs w:val="22"/>
              </w:rPr>
            </w:pPr>
            <w:r w:rsidRPr="007A66E2">
              <w:rPr>
                <w:sz w:val="22"/>
                <w:szCs w:val="22"/>
              </w:rPr>
              <w:t>Published</w:t>
            </w:r>
          </w:p>
        </w:tc>
        <w:tc>
          <w:tcPr>
            <w:tcW w:w="7170" w:type="dxa"/>
          </w:tcPr>
          <w:p w14:paraId="3E336A7E" w14:textId="77777777" w:rsidR="000A7BDE" w:rsidRPr="007A66E2" w:rsidRDefault="000A7BDE" w:rsidP="007A66E2">
            <w:pPr>
              <w:spacing w:after="0"/>
              <w:rPr>
                <w:sz w:val="22"/>
                <w:szCs w:val="22"/>
              </w:rPr>
            </w:pPr>
            <w:r w:rsidRPr="007A66E2">
              <w:rPr>
                <w:sz w:val="22"/>
                <w:szCs w:val="22"/>
              </w:rPr>
              <w:t>Yes</w:t>
            </w:r>
          </w:p>
        </w:tc>
      </w:tr>
      <w:tr w:rsidR="000A7BDE" w:rsidRPr="007A66E2" w14:paraId="54AB5FB8" w14:textId="77777777" w:rsidTr="002F13E5">
        <w:trPr>
          <w:trHeight w:val="171"/>
        </w:trPr>
        <w:tc>
          <w:tcPr>
            <w:tcW w:w="2076" w:type="dxa"/>
          </w:tcPr>
          <w:p w14:paraId="0AD73B30" w14:textId="77777777" w:rsidR="000A7BDE" w:rsidRPr="007A66E2" w:rsidRDefault="000A7BDE" w:rsidP="007A66E2">
            <w:pPr>
              <w:spacing w:after="0"/>
              <w:rPr>
                <w:sz w:val="22"/>
                <w:szCs w:val="22"/>
              </w:rPr>
            </w:pPr>
            <w:r w:rsidRPr="007A66E2">
              <w:rPr>
                <w:sz w:val="22"/>
                <w:szCs w:val="22"/>
              </w:rPr>
              <w:t xml:space="preserve">Test guideline </w:t>
            </w:r>
          </w:p>
        </w:tc>
        <w:tc>
          <w:tcPr>
            <w:tcW w:w="7170" w:type="dxa"/>
          </w:tcPr>
          <w:p w14:paraId="7E0659AE"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5E29280A" w14:textId="77777777" w:rsidTr="002F13E5">
        <w:trPr>
          <w:trHeight w:val="171"/>
        </w:trPr>
        <w:tc>
          <w:tcPr>
            <w:tcW w:w="2076" w:type="dxa"/>
          </w:tcPr>
          <w:p w14:paraId="4D840B42" w14:textId="77777777" w:rsidR="000A7BDE" w:rsidRPr="007A66E2" w:rsidRDefault="000A7BDE" w:rsidP="007A66E2">
            <w:pPr>
              <w:spacing w:after="0"/>
              <w:rPr>
                <w:sz w:val="22"/>
                <w:szCs w:val="22"/>
              </w:rPr>
            </w:pPr>
            <w:r w:rsidRPr="007A66E2">
              <w:rPr>
                <w:sz w:val="22"/>
                <w:szCs w:val="22"/>
              </w:rPr>
              <w:t>Deviations</w:t>
            </w:r>
          </w:p>
        </w:tc>
        <w:tc>
          <w:tcPr>
            <w:tcW w:w="7170" w:type="dxa"/>
          </w:tcPr>
          <w:p w14:paraId="5DB0AEA7"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F778BA9" w14:textId="77777777" w:rsidTr="002F13E5">
        <w:trPr>
          <w:trHeight w:val="180"/>
        </w:trPr>
        <w:tc>
          <w:tcPr>
            <w:tcW w:w="2076" w:type="dxa"/>
          </w:tcPr>
          <w:p w14:paraId="6BF1ECA2" w14:textId="77777777" w:rsidR="000A7BDE" w:rsidRPr="007A66E2" w:rsidRDefault="000A7BDE" w:rsidP="007A66E2">
            <w:pPr>
              <w:spacing w:after="0"/>
              <w:rPr>
                <w:sz w:val="22"/>
                <w:szCs w:val="22"/>
              </w:rPr>
            </w:pPr>
            <w:r w:rsidRPr="007A66E2">
              <w:rPr>
                <w:sz w:val="22"/>
                <w:szCs w:val="22"/>
              </w:rPr>
              <w:t>GLP</w:t>
            </w:r>
          </w:p>
        </w:tc>
        <w:tc>
          <w:tcPr>
            <w:tcW w:w="7170" w:type="dxa"/>
          </w:tcPr>
          <w:p w14:paraId="3B0FFD5C" w14:textId="77777777" w:rsidR="000A7BDE" w:rsidRPr="007A66E2" w:rsidRDefault="000A7BDE" w:rsidP="007A66E2">
            <w:pPr>
              <w:spacing w:after="0"/>
              <w:rPr>
                <w:sz w:val="22"/>
                <w:szCs w:val="22"/>
              </w:rPr>
            </w:pPr>
            <w:r w:rsidRPr="007A66E2">
              <w:rPr>
                <w:sz w:val="22"/>
                <w:szCs w:val="22"/>
              </w:rPr>
              <w:t>No</w:t>
            </w:r>
          </w:p>
        </w:tc>
      </w:tr>
    </w:tbl>
    <w:p w14:paraId="5835B90C" w14:textId="77777777" w:rsidR="000A7BDE" w:rsidRPr="006D6AD2" w:rsidRDefault="000A7BDE" w:rsidP="000A7BDE">
      <w:pPr>
        <w:tabs>
          <w:tab w:val="clear" w:pos="720"/>
        </w:tabs>
        <w:spacing w:after="0"/>
        <w:rPr>
          <w:sz w:val="22"/>
          <w:szCs w:val="22"/>
        </w:rPr>
      </w:pPr>
    </w:p>
    <w:p w14:paraId="2008D582" w14:textId="77777777" w:rsidR="000A7BDE" w:rsidRPr="006D6AD2" w:rsidRDefault="000A7BDE" w:rsidP="000A7BDE">
      <w:pPr>
        <w:tabs>
          <w:tab w:val="clear" w:pos="720"/>
        </w:tabs>
        <w:rPr>
          <w:b/>
          <w:bCs/>
          <w:sz w:val="22"/>
          <w:szCs w:val="22"/>
          <w:u w:val="single"/>
        </w:rPr>
      </w:pPr>
      <w:bookmarkStart w:id="138" w:name="_Hlk75961891"/>
      <w:r w:rsidRPr="006D6AD2">
        <w:rPr>
          <w:b/>
          <w:bCs/>
          <w:sz w:val="22"/>
          <w:szCs w:val="22"/>
          <w:u w:val="single"/>
        </w:rPr>
        <w:t>Abstract</w:t>
      </w:r>
    </w:p>
    <w:bookmarkEnd w:id="138"/>
    <w:p w14:paraId="0DF38F08" w14:textId="77777777" w:rsidR="000A7BDE" w:rsidRPr="006D6AD2" w:rsidRDefault="000A7BDE" w:rsidP="000A7BDE">
      <w:pPr>
        <w:tabs>
          <w:tab w:val="clear" w:pos="720"/>
        </w:tabs>
        <w:jc w:val="both"/>
        <w:rPr>
          <w:sz w:val="22"/>
          <w:szCs w:val="22"/>
        </w:rPr>
      </w:pPr>
      <w:r w:rsidRPr="006D6AD2">
        <w:rPr>
          <w:sz w:val="22"/>
          <w:szCs w:val="22"/>
        </w:rPr>
        <w:t xml:space="preserve">Selection of resistance in </w:t>
      </w:r>
      <w:r w:rsidRPr="006D6AD2">
        <w:rPr>
          <w:i/>
          <w:iCs/>
          <w:sz w:val="22"/>
          <w:szCs w:val="22"/>
        </w:rPr>
        <w:t xml:space="preserve">Spodoptera </w:t>
      </w:r>
      <w:proofErr w:type="spellStart"/>
      <w:r w:rsidRPr="006D6AD2">
        <w:rPr>
          <w:i/>
          <w:iCs/>
          <w:sz w:val="22"/>
          <w:szCs w:val="22"/>
        </w:rPr>
        <w:t>exigua</w:t>
      </w:r>
      <w:proofErr w:type="spellEnd"/>
      <w:r w:rsidRPr="006D6AD2">
        <w:rPr>
          <w:sz w:val="22"/>
          <w:szCs w:val="22"/>
        </w:rPr>
        <w:t xml:space="preserve"> (Hübner) to an HD-1 spore-crystal mixture, </w:t>
      </w:r>
      <w:proofErr w:type="spellStart"/>
      <w:r w:rsidRPr="006D6AD2">
        <w:rPr>
          <w:sz w:val="22"/>
          <w:szCs w:val="22"/>
        </w:rPr>
        <w:t>CryIC</w:t>
      </w:r>
      <w:proofErr w:type="spellEnd"/>
      <w:r w:rsidRPr="006D6AD2">
        <w:rPr>
          <w:sz w:val="22"/>
          <w:szCs w:val="22"/>
        </w:rPr>
        <w:t xml:space="preserve"> (HD-133) inclusion bodies, and </w:t>
      </w:r>
      <w:proofErr w:type="spellStart"/>
      <w:r w:rsidRPr="006D6AD2">
        <w:rPr>
          <w:sz w:val="22"/>
          <w:szCs w:val="22"/>
        </w:rPr>
        <w:t>trypsinized</w:t>
      </w:r>
      <w:proofErr w:type="spellEnd"/>
      <w:r w:rsidRPr="006D6AD2">
        <w:rPr>
          <w:sz w:val="22"/>
          <w:szCs w:val="22"/>
        </w:rPr>
        <w:t xml:space="preserve"> toxin from </w:t>
      </w:r>
      <w:r w:rsidRPr="006D6AD2">
        <w:rPr>
          <w:i/>
          <w:iCs/>
          <w:sz w:val="22"/>
          <w:szCs w:val="22"/>
        </w:rPr>
        <w:t>Bacillus thuringiensis</w:t>
      </w:r>
      <w:r w:rsidRPr="006D6AD2">
        <w:rPr>
          <w:sz w:val="22"/>
          <w:szCs w:val="22"/>
        </w:rPr>
        <w:t xml:space="preserve"> subsp. </w:t>
      </w:r>
      <w:proofErr w:type="spellStart"/>
      <w:r w:rsidRPr="006D6AD2">
        <w:rPr>
          <w:i/>
          <w:iCs/>
          <w:sz w:val="22"/>
          <w:szCs w:val="22"/>
        </w:rPr>
        <w:t>aizawai</w:t>
      </w:r>
      <w:proofErr w:type="spellEnd"/>
      <w:r w:rsidRPr="006D6AD2">
        <w:rPr>
          <w:i/>
          <w:iCs/>
          <w:sz w:val="22"/>
          <w:szCs w:val="22"/>
        </w:rPr>
        <w:t xml:space="preserve"> </w:t>
      </w:r>
      <w:r w:rsidRPr="006D6AD2">
        <w:rPr>
          <w:sz w:val="22"/>
          <w:szCs w:val="22"/>
        </w:rPr>
        <w:t xml:space="preserve">and </w:t>
      </w:r>
      <w:r w:rsidRPr="006D6AD2">
        <w:rPr>
          <w:i/>
          <w:iCs/>
          <w:sz w:val="22"/>
          <w:szCs w:val="22"/>
        </w:rPr>
        <w:t>B. thuringiensis</w:t>
      </w:r>
      <w:r w:rsidRPr="006D6AD2">
        <w:rPr>
          <w:sz w:val="22"/>
          <w:szCs w:val="22"/>
        </w:rPr>
        <w:t xml:space="preserve"> subsp. </w:t>
      </w:r>
      <w:proofErr w:type="spellStart"/>
      <w:r w:rsidRPr="006D6AD2">
        <w:rPr>
          <w:i/>
          <w:iCs/>
          <w:sz w:val="22"/>
          <w:szCs w:val="22"/>
        </w:rPr>
        <w:t>entomocidus</w:t>
      </w:r>
      <w:proofErr w:type="spellEnd"/>
      <w:r w:rsidRPr="006D6AD2">
        <w:rPr>
          <w:i/>
          <w:iCs/>
          <w:sz w:val="22"/>
          <w:szCs w:val="22"/>
        </w:rPr>
        <w:t xml:space="preserve"> </w:t>
      </w:r>
      <w:r w:rsidRPr="006D6AD2">
        <w:rPr>
          <w:sz w:val="22"/>
          <w:szCs w:val="22"/>
        </w:rPr>
        <w:t xml:space="preserve">was attempted by using laboratory bioassays. No resistance to the HD-1 spore-crystal mixture could be achieved after 20 generations of selection. Significant levels of resistance (11-fold) to </w:t>
      </w:r>
      <w:proofErr w:type="spellStart"/>
      <w:r w:rsidRPr="006D6AD2">
        <w:rPr>
          <w:sz w:val="22"/>
          <w:szCs w:val="22"/>
        </w:rPr>
        <w:t>CryIC</w:t>
      </w:r>
      <w:proofErr w:type="spellEnd"/>
      <w:r w:rsidRPr="006D6AD2">
        <w:rPr>
          <w:sz w:val="22"/>
          <w:szCs w:val="22"/>
        </w:rPr>
        <w:t xml:space="preserve"> inclusion bodies expressed in </w:t>
      </w:r>
      <w:r w:rsidRPr="006D6AD2">
        <w:rPr>
          <w:i/>
          <w:iCs/>
          <w:sz w:val="22"/>
          <w:szCs w:val="22"/>
        </w:rPr>
        <w:t>Escherichia coli</w:t>
      </w:r>
      <w:r w:rsidRPr="006D6AD2">
        <w:rPr>
          <w:sz w:val="22"/>
          <w:szCs w:val="22"/>
        </w:rPr>
        <w:t xml:space="preserve"> were observed after seven generations. Subsequent selection of the </w:t>
      </w:r>
      <w:proofErr w:type="spellStart"/>
      <w:r w:rsidRPr="006D6AD2">
        <w:rPr>
          <w:sz w:val="22"/>
          <w:szCs w:val="22"/>
        </w:rPr>
        <w:t>CryIC</w:t>
      </w:r>
      <w:proofErr w:type="spellEnd"/>
      <w:r w:rsidRPr="006D6AD2">
        <w:rPr>
          <w:sz w:val="22"/>
          <w:szCs w:val="22"/>
        </w:rPr>
        <w:t xml:space="preserve">-resistant population with </w:t>
      </w:r>
      <w:proofErr w:type="spellStart"/>
      <w:r w:rsidRPr="006D6AD2">
        <w:rPr>
          <w:sz w:val="22"/>
          <w:szCs w:val="22"/>
        </w:rPr>
        <w:t>trypsinized</w:t>
      </w:r>
      <w:proofErr w:type="spellEnd"/>
      <w:r w:rsidRPr="006D6AD2">
        <w:rPr>
          <w:sz w:val="22"/>
          <w:szCs w:val="22"/>
        </w:rPr>
        <w:t xml:space="preserve"> </w:t>
      </w:r>
      <w:proofErr w:type="spellStart"/>
      <w:r w:rsidRPr="006D6AD2">
        <w:rPr>
          <w:sz w:val="22"/>
          <w:szCs w:val="22"/>
        </w:rPr>
        <w:t>CryIC</w:t>
      </w:r>
      <w:proofErr w:type="spellEnd"/>
      <w:r w:rsidRPr="006D6AD2">
        <w:rPr>
          <w:sz w:val="22"/>
          <w:szCs w:val="22"/>
        </w:rPr>
        <w:t xml:space="preserve"> toxin resulted, after 21 generations of </w:t>
      </w:r>
      <w:proofErr w:type="spellStart"/>
      <w:r w:rsidRPr="006D6AD2">
        <w:rPr>
          <w:sz w:val="22"/>
          <w:szCs w:val="22"/>
        </w:rPr>
        <w:t>CryIC</w:t>
      </w:r>
      <w:proofErr w:type="spellEnd"/>
      <w:r w:rsidRPr="006D6AD2">
        <w:rPr>
          <w:sz w:val="22"/>
          <w:szCs w:val="22"/>
        </w:rPr>
        <w:t xml:space="preserve"> selection, in a population of </w:t>
      </w:r>
      <w:r w:rsidRPr="00AA77F0">
        <w:rPr>
          <w:i/>
          <w:iCs/>
          <w:sz w:val="22"/>
          <w:szCs w:val="22"/>
        </w:rPr>
        <w:t xml:space="preserve">S. </w:t>
      </w:r>
      <w:proofErr w:type="spellStart"/>
      <w:r w:rsidRPr="00AA77F0">
        <w:rPr>
          <w:i/>
          <w:iCs/>
          <w:sz w:val="22"/>
          <w:szCs w:val="22"/>
        </w:rPr>
        <w:t>exigua</w:t>
      </w:r>
      <w:proofErr w:type="spellEnd"/>
      <w:r w:rsidRPr="006D6AD2">
        <w:rPr>
          <w:sz w:val="22"/>
          <w:szCs w:val="22"/>
        </w:rPr>
        <w:t xml:space="preserve"> that exhibited only 8% mortality at the highest toxin concentration tested (320 mg/g), whereas the 50% lethal concentration was 4.30 mg/g for the susceptible colony. Insects resistant to </w:t>
      </w:r>
      <w:proofErr w:type="spellStart"/>
      <w:r w:rsidRPr="006D6AD2">
        <w:rPr>
          <w:sz w:val="22"/>
          <w:szCs w:val="22"/>
        </w:rPr>
        <w:t>CryIC</w:t>
      </w:r>
      <w:proofErr w:type="spellEnd"/>
      <w:r w:rsidRPr="006D6AD2">
        <w:rPr>
          <w:sz w:val="22"/>
          <w:szCs w:val="22"/>
        </w:rPr>
        <w:t xml:space="preserve"> toxin from HD-133 also were resistant to </w:t>
      </w:r>
      <w:proofErr w:type="spellStart"/>
      <w:r w:rsidRPr="006D6AD2">
        <w:rPr>
          <w:sz w:val="22"/>
          <w:szCs w:val="22"/>
        </w:rPr>
        <w:t>trypsinized</w:t>
      </w:r>
      <w:proofErr w:type="spellEnd"/>
      <w:r w:rsidRPr="006D6AD2">
        <w:rPr>
          <w:sz w:val="22"/>
          <w:szCs w:val="22"/>
        </w:rPr>
        <w:t xml:space="preserve"> </w:t>
      </w:r>
      <w:proofErr w:type="spellStart"/>
      <w:r w:rsidRPr="006D6AD2">
        <w:rPr>
          <w:sz w:val="22"/>
          <w:szCs w:val="22"/>
        </w:rPr>
        <w:t>CryIA</w:t>
      </w:r>
      <w:proofErr w:type="spellEnd"/>
      <w:r w:rsidRPr="006D6AD2">
        <w:rPr>
          <w:sz w:val="22"/>
          <w:szCs w:val="22"/>
        </w:rPr>
        <w:t xml:space="preserve">(b), </w:t>
      </w:r>
      <w:proofErr w:type="spellStart"/>
      <w:r w:rsidRPr="006D6AD2">
        <w:rPr>
          <w:sz w:val="22"/>
          <w:szCs w:val="22"/>
        </w:rPr>
        <w:t>CryIC</w:t>
      </w:r>
      <w:proofErr w:type="spellEnd"/>
      <w:r w:rsidRPr="006D6AD2">
        <w:rPr>
          <w:sz w:val="22"/>
          <w:szCs w:val="22"/>
        </w:rPr>
        <w:t xml:space="preserve"> from </w:t>
      </w:r>
      <w:r w:rsidRPr="006D6AD2">
        <w:rPr>
          <w:i/>
          <w:iCs/>
          <w:sz w:val="22"/>
          <w:szCs w:val="22"/>
        </w:rPr>
        <w:t>B. thuringiensis</w:t>
      </w:r>
      <w:r w:rsidRPr="006D6AD2">
        <w:rPr>
          <w:sz w:val="22"/>
          <w:szCs w:val="22"/>
        </w:rPr>
        <w:t xml:space="preserve"> subsp. </w:t>
      </w:r>
      <w:proofErr w:type="spellStart"/>
      <w:r w:rsidRPr="006D6AD2">
        <w:rPr>
          <w:i/>
          <w:iCs/>
          <w:sz w:val="22"/>
          <w:szCs w:val="22"/>
        </w:rPr>
        <w:t>entomocidus</w:t>
      </w:r>
      <w:proofErr w:type="spellEnd"/>
      <w:r w:rsidRPr="006D6AD2">
        <w:rPr>
          <w:sz w:val="22"/>
          <w:szCs w:val="22"/>
        </w:rPr>
        <w:t xml:space="preserve">, </w:t>
      </w:r>
      <w:proofErr w:type="spellStart"/>
      <w:r w:rsidRPr="006D6AD2">
        <w:rPr>
          <w:sz w:val="22"/>
          <w:szCs w:val="22"/>
        </w:rPr>
        <w:t>CryIE-CryIC</w:t>
      </w:r>
      <w:proofErr w:type="spellEnd"/>
      <w:r w:rsidRPr="006D6AD2">
        <w:rPr>
          <w:sz w:val="22"/>
          <w:szCs w:val="22"/>
        </w:rPr>
        <w:t xml:space="preserve"> fusion protein (G27), </w:t>
      </w:r>
      <w:proofErr w:type="spellStart"/>
      <w:r w:rsidRPr="006D6AD2">
        <w:rPr>
          <w:sz w:val="22"/>
          <w:szCs w:val="22"/>
        </w:rPr>
        <w:t>CryIH</w:t>
      </w:r>
      <w:proofErr w:type="spellEnd"/>
      <w:r w:rsidRPr="006D6AD2">
        <w:rPr>
          <w:sz w:val="22"/>
          <w:szCs w:val="22"/>
        </w:rPr>
        <w:t xml:space="preserve">, and </w:t>
      </w:r>
      <w:proofErr w:type="spellStart"/>
      <w:r w:rsidRPr="006D6AD2">
        <w:rPr>
          <w:sz w:val="22"/>
          <w:szCs w:val="22"/>
        </w:rPr>
        <w:t>CryIIA</w:t>
      </w:r>
      <w:proofErr w:type="spellEnd"/>
      <w:r w:rsidRPr="006D6AD2">
        <w:rPr>
          <w:sz w:val="22"/>
          <w:szCs w:val="22"/>
        </w:rPr>
        <w:t xml:space="preserve">. In vitro binding experiments with brush border membrane vesicles showed a twofold decrease in maximum </w:t>
      </w:r>
      <w:proofErr w:type="spellStart"/>
      <w:r w:rsidRPr="006D6AD2">
        <w:rPr>
          <w:sz w:val="22"/>
          <w:szCs w:val="22"/>
        </w:rPr>
        <w:t>CryIC</w:t>
      </w:r>
      <w:proofErr w:type="spellEnd"/>
      <w:r w:rsidRPr="006D6AD2">
        <w:rPr>
          <w:sz w:val="22"/>
          <w:szCs w:val="22"/>
        </w:rPr>
        <w:t xml:space="preserve"> binding, a fivefold difference in </w:t>
      </w:r>
      <w:proofErr w:type="spellStart"/>
      <w:r w:rsidRPr="006D6AD2">
        <w:rPr>
          <w:sz w:val="22"/>
          <w:szCs w:val="22"/>
        </w:rPr>
        <w:t>K</w:t>
      </w:r>
      <w:r w:rsidRPr="006D6AD2">
        <w:rPr>
          <w:sz w:val="22"/>
          <w:szCs w:val="22"/>
          <w:vertAlign w:val="subscript"/>
        </w:rPr>
        <w:t>d</w:t>
      </w:r>
      <w:proofErr w:type="spellEnd"/>
      <w:r w:rsidRPr="006D6AD2">
        <w:rPr>
          <w:sz w:val="22"/>
          <w:szCs w:val="22"/>
        </w:rPr>
        <w:t xml:space="preserve">, and no difference in the concentration of binding sites for the </w:t>
      </w:r>
      <w:proofErr w:type="spellStart"/>
      <w:r w:rsidRPr="006D6AD2">
        <w:rPr>
          <w:sz w:val="22"/>
          <w:szCs w:val="22"/>
        </w:rPr>
        <w:t>CryIC</w:t>
      </w:r>
      <w:proofErr w:type="spellEnd"/>
      <w:r w:rsidRPr="006D6AD2">
        <w:rPr>
          <w:sz w:val="22"/>
          <w:szCs w:val="22"/>
        </w:rPr>
        <w:t xml:space="preserve">-resistant insects compared with those for the susceptible insects. Resistance to </w:t>
      </w:r>
      <w:proofErr w:type="spellStart"/>
      <w:r w:rsidRPr="006D6AD2">
        <w:rPr>
          <w:sz w:val="22"/>
          <w:szCs w:val="22"/>
        </w:rPr>
        <w:t>CryIC</w:t>
      </w:r>
      <w:proofErr w:type="spellEnd"/>
      <w:r w:rsidRPr="006D6AD2">
        <w:rPr>
          <w:sz w:val="22"/>
          <w:szCs w:val="22"/>
        </w:rPr>
        <w:t xml:space="preserve"> was significantly reduced by the addition of HD-1 spores. Resistance to the </w:t>
      </w:r>
      <w:proofErr w:type="spellStart"/>
      <w:r w:rsidRPr="006D6AD2">
        <w:rPr>
          <w:sz w:val="22"/>
          <w:szCs w:val="22"/>
        </w:rPr>
        <w:t>CryIC</w:t>
      </w:r>
      <w:proofErr w:type="spellEnd"/>
      <w:r w:rsidRPr="006D6AD2">
        <w:rPr>
          <w:sz w:val="22"/>
          <w:szCs w:val="22"/>
        </w:rPr>
        <w:t xml:space="preserve"> toxin was still observed 12 generations after </w:t>
      </w:r>
      <w:proofErr w:type="spellStart"/>
      <w:r w:rsidRPr="006D6AD2">
        <w:rPr>
          <w:sz w:val="22"/>
          <w:szCs w:val="22"/>
        </w:rPr>
        <w:t>CryIC</w:t>
      </w:r>
      <w:proofErr w:type="spellEnd"/>
      <w:r w:rsidRPr="006D6AD2">
        <w:rPr>
          <w:sz w:val="22"/>
          <w:szCs w:val="22"/>
        </w:rPr>
        <w:t xml:space="preserve"> selection was removed. These results suggest that, in </w:t>
      </w:r>
      <w:r w:rsidRPr="006D6AD2">
        <w:rPr>
          <w:i/>
          <w:iCs/>
          <w:sz w:val="22"/>
          <w:szCs w:val="22"/>
        </w:rPr>
        <w:t xml:space="preserve">S. </w:t>
      </w:r>
      <w:proofErr w:type="spellStart"/>
      <w:r w:rsidRPr="006D6AD2">
        <w:rPr>
          <w:i/>
          <w:iCs/>
          <w:sz w:val="22"/>
          <w:szCs w:val="22"/>
        </w:rPr>
        <w:t>exigua</w:t>
      </w:r>
      <w:proofErr w:type="spellEnd"/>
      <w:r w:rsidRPr="006D6AD2">
        <w:rPr>
          <w:sz w:val="22"/>
          <w:szCs w:val="22"/>
        </w:rPr>
        <w:t xml:space="preserve">, resistance to a single protein is more likely to occur than resistance to spore-crystal mixtures and that once resistance occurs, insects will be resistant to many other Cry proteins. These results have important implications for devising </w:t>
      </w:r>
      <w:r w:rsidRPr="006D6AD2">
        <w:rPr>
          <w:i/>
          <w:iCs/>
          <w:sz w:val="22"/>
          <w:szCs w:val="22"/>
        </w:rPr>
        <w:t xml:space="preserve">S. </w:t>
      </w:r>
      <w:proofErr w:type="spellStart"/>
      <w:r w:rsidRPr="006D6AD2">
        <w:rPr>
          <w:i/>
          <w:iCs/>
          <w:sz w:val="22"/>
          <w:szCs w:val="22"/>
        </w:rPr>
        <w:t>exigua</w:t>
      </w:r>
      <w:proofErr w:type="spellEnd"/>
      <w:r w:rsidRPr="006D6AD2">
        <w:rPr>
          <w:sz w:val="22"/>
          <w:szCs w:val="22"/>
        </w:rPr>
        <w:t xml:space="preserve"> resistance management strategies in the field.</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0A7BDE" w:rsidRPr="007A66E2" w14:paraId="27E0D84B" w14:textId="77777777" w:rsidTr="002F13E5">
        <w:trPr>
          <w:trHeight w:val="171"/>
        </w:trPr>
        <w:tc>
          <w:tcPr>
            <w:tcW w:w="2076" w:type="dxa"/>
          </w:tcPr>
          <w:p w14:paraId="53C2DF3A" w14:textId="77777777" w:rsidR="000A7BDE" w:rsidRPr="007A66E2" w:rsidRDefault="000A7BDE" w:rsidP="00AA77F0">
            <w:pPr>
              <w:keepNext/>
              <w:keepLines/>
              <w:suppressAutoHyphens/>
              <w:spacing w:after="0"/>
              <w:rPr>
                <w:sz w:val="22"/>
                <w:szCs w:val="22"/>
              </w:rPr>
            </w:pPr>
            <w:bookmarkStart w:id="139" w:name="_Hlk75961961"/>
            <w:r w:rsidRPr="007A66E2">
              <w:rPr>
                <w:sz w:val="22"/>
                <w:szCs w:val="22"/>
              </w:rPr>
              <w:lastRenderedPageBreak/>
              <w:t xml:space="preserve">Data point addressed </w:t>
            </w:r>
          </w:p>
        </w:tc>
        <w:tc>
          <w:tcPr>
            <w:tcW w:w="7170" w:type="dxa"/>
          </w:tcPr>
          <w:p w14:paraId="75FA8C2F" w14:textId="77777777" w:rsidR="000A7BDE" w:rsidRPr="007A66E2" w:rsidRDefault="000A7BDE" w:rsidP="00AA77F0">
            <w:pPr>
              <w:keepNext/>
              <w:keepLines/>
              <w:suppressAutoHyphens/>
              <w:spacing w:after="0"/>
              <w:rPr>
                <w:sz w:val="22"/>
                <w:szCs w:val="22"/>
              </w:rPr>
            </w:pPr>
            <w:r w:rsidRPr="007A66E2">
              <w:rPr>
                <w:sz w:val="22"/>
                <w:szCs w:val="22"/>
              </w:rPr>
              <w:t>IIIM 3.2/10</w:t>
            </w:r>
          </w:p>
        </w:tc>
      </w:tr>
      <w:tr w:rsidR="000A7BDE" w:rsidRPr="007A66E2" w14:paraId="206DF97A" w14:textId="77777777" w:rsidTr="002F13E5">
        <w:trPr>
          <w:trHeight w:val="180"/>
        </w:trPr>
        <w:tc>
          <w:tcPr>
            <w:tcW w:w="2076" w:type="dxa"/>
          </w:tcPr>
          <w:p w14:paraId="77D67A67" w14:textId="77777777" w:rsidR="000A7BDE" w:rsidRPr="007A66E2" w:rsidRDefault="000A7BDE" w:rsidP="00AA77F0">
            <w:pPr>
              <w:keepNext/>
              <w:keepLines/>
              <w:suppressAutoHyphens/>
              <w:spacing w:after="0"/>
              <w:rPr>
                <w:sz w:val="22"/>
                <w:szCs w:val="22"/>
              </w:rPr>
            </w:pPr>
            <w:r w:rsidRPr="007A66E2">
              <w:rPr>
                <w:sz w:val="22"/>
                <w:szCs w:val="22"/>
              </w:rPr>
              <w:t>Author(s) (year)</w:t>
            </w:r>
          </w:p>
        </w:tc>
        <w:tc>
          <w:tcPr>
            <w:tcW w:w="7170" w:type="dxa"/>
          </w:tcPr>
          <w:p w14:paraId="7A22B45B" w14:textId="1463A40E" w:rsidR="000A7BDE" w:rsidRPr="007A66E2" w:rsidRDefault="000A7BDE" w:rsidP="00AA77F0">
            <w:pPr>
              <w:keepNext/>
              <w:keepLines/>
              <w:suppressAutoHyphens/>
              <w:spacing w:after="0"/>
              <w:rPr>
                <w:sz w:val="22"/>
                <w:szCs w:val="22"/>
              </w:rPr>
            </w:pPr>
            <w:r w:rsidRPr="007A66E2">
              <w:rPr>
                <w:sz w:val="22"/>
                <w:szCs w:val="22"/>
              </w:rPr>
              <w:t>Salama, H.S.</w:t>
            </w:r>
            <w:r w:rsidR="00125CFB">
              <w:rPr>
                <w:sz w:val="22"/>
                <w:szCs w:val="22"/>
              </w:rPr>
              <w:t>,</w:t>
            </w:r>
            <w:r w:rsidRPr="007A66E2">
              <w:rPr>
                <w:sz w:val="22"/>
                <w:szCs w:val="22"/>
              </w:rPr>
              <w:t xml:space="preserve"> and Matter, M (1991)</w:t>
            </w:r>
          </w:p>
        </w:tc>
      </w:tr>
      <w:tr w:rsidR="000A7BDE" w:rsidRPr="007A66E2" w14:paraId="1DA57C7E" w14:textId="77777777" w:rsidTr="002F13E5">
        <w:trPr>
          <w:trHeight w:val="171"/>
        </w:trPr>
        <w:tc>
          <w:tcPr>
            <w:tcW w:w="2076" w:type="dxa"/>
          </w:tcPr>
          <w:p w14:paraId="36087EE2" w14:textId="77777777" w:rsidR="000A7BDE" w:rsidRPr="007A66E2" w:rsidRDefault="000A7BDE" w:rsidP="007A66E2">
            <w:pPr>
              <w:spacing w:after="0"/>
              <w:rPr>
                <w:sz w:val="22"/>
                <w:szCs w:val="22"/>
              </w:rPr>
            </w:pPr>
            <w:r w:rsidRPr="007A66E2">
              <w:rPr>
                <w:sz w:val="22"/>
                <w:szCs w:val="22"/>
              </w:rPr>
              <w:t>Title</w:t>
            </w:r>
          </w:p>
        </w:tc>
        <w:tc>
          <w:tcPr>
            <w:tcW w:w="7170" w:type="dxa"/>
          </w:tcPr>
          <w:p w14:paraId="7EF87B77" w14:textId="77777777" w:rsidR="000A7BDE" w:rsidRPr="007A66E2" w:rsidRDefault="000A7BDE" w:rsidP="007A66E2">
            <w:pPr>
              <w:spacing w:after="0"/>
              <w:rPr>
                <w:sz w:val="22"/>
                <w:szCs w:val="22"/>
              </w:rPr>
            </w:pPr>
            <w:r w:rsidRPr="007A66E2">
              <w:rPr>
                <w:sz w:val="22"/>
                <w:szCs w:val="22"/>
              </w:rPr>
              <w:t xml:space="preserve">Tolerance level to </w:t>
            </w:r>
            <w:r w:rsidRPr="007A66E2">
              <w:rPr>
                <w:i/>
                <w:iCs/>
                <w:sz w:val="22"/>
                <w:szCs w:val="22"/>
              </w:rPr>
              <w:t>Bacillus thuringiensis</w:t>
            </w:r>
            <w:r w:rsidRPr="007A66E2">
              <w:rPr>
                <w:sz w:val="22"/>
                <w:szCs w:val="22"/>
              </w:rPr>
              <w:t xml:space="preserve"> Berliner in the cotton leafworm </w:t>
            </w:r>
            <w:r w:rsidRPr="007A66E2">
              <w:rPr>
                <w:i/>
                <w:iCs/>
                <w:sz w:val="22"/>
                <w:szCs w:val="22"/>
              </w:rPr>
              <w:t>Spodoptera littoralis</w:t>
            </w:r>
            <w:r w:rsidRPr="007A66E2">
              <w:rPr>
                <w:sz w:val="22"/>
                <w:szCs w:val="22"/>
              </w:rPr>
              <w:t xml:space="preserve"> (</w:t>
            </w:r>
            <w:proofErr w:type="spellStart"/>
            <w:r w:rsidRPr="007A66E2">
              <w:rPr>
                <w:sz w:val="22"/>
                <w:szCs w:val="22"/>
              </w:rPr>
              <w:t>Boisduval</w:t>
            </w:r>
            <w:proofErr w:type="spellEnd"/>
            <w:r w:rsidRPr="007A66E2">
              <w:rPr>
                <w:sz w:val="22"/>
                <w:szCs w:val="22"/>
              </w:rPr>
              <w:t>) (</w:t>
            </w:r>
            <w:proofErr w:type="spellStart"/>
            <w:r w:rsidRPr="007A66E2">
              <w:rPr>
                <w:sz w:val="22"/>
                <w:szCs w:val="22"/>
              </w:rPr>
              <w:t>Lep</w:t>
            </w:r>
            <w:proofErr w:type="spellEnd"/>
            <w:r w:rsidRPr="007A66E2">
              <w:rPr>
                <w:sz w:val="22"/>
                <w:szCs w:val="22"/>
              </w:rPr>
              <w:t xml:space="preserve">., </w:t>
            </w:r>
            <w:proofErr w:type="spellStart"/>
            <w:r w:rsidRPr="007A66E2">
              <w:rPr>
                <w:sz w:val="22"/>
                <w:szCs w:val="22"/>
              </w:rPr>
              <w:t>Noctuidae</w:t>
            </w:r>
            <w:proofErr w:type="spellEnd"/>
            <w:r w:rsidRPr="007A66E2">
              <w:rPr>
                <w:sz w:val="22"/>
                <w:szCs w:val="22"/>
              </w:rPr>
              <w:t>)</w:t>
            </w:r>
          </w:p>
        </w:tc>
      </w:tr>
      <w:tr w:rsidR="000A7BDE" w:rsidRPr="007A66E2" w14:paraId="2609BE2B" w14:textId="77777777" w:rsidTr="002F13E5">
        <w:trPr>
          <w:trHeight w:val="171"/>
        </w:trPr>
        <w:tc>
          <w:tcPr>
            <w:tcW w:w="2076" w:type="dxa"/>
          </w:tcPr>
          <w:p w14:paraId="70A5B5C7" w14:textId="77777777" w:rsidR="000A7BDE" w:rsidRPr="007A66E2" w:rsidRDefault="000A7BDE" w:rsidP="007A66E2">
            <w:pPr>
              <w:spacing w:after="0"/>
              <w:rPr>
                <w:sz w:val="22"/>
                <w:szCs w:val="22"/>
              </w:rPr>
            </w:pPr>
            <w:r w:rsidRPr="007A66E2">
              <w:rPr>
                <w:sz w:val="22"/>
                <w:szCs w:val="22"/>
              </w:rPr>
              <w:t xml:space="preserve">Report number </w:t>
            </w:r>
          </w:p>
        </w:tc>
        <w:tc>
          <w:tcPr>
            <w:tcW w:w="7170" w:type="dxa"/>
          </w:tcPr>
          <w:p w14:paraId="203B827D" w14:textId="34B7B36E" w:rsidR="000A7BDE" w:rsidRPr="007A66E2" w:rsidRDefault="000A7BDE" w:rsidP="007A66E2">
            <w:pPr>
              <w:spacing w:after="0"/>
              <w:rPr>
                <w:bCs/>
                <w:sz w:val="22"/>
                <w:szCs w:val="22"/>
              </w:rPr>
            </w:pPr>
            <w:r w:rsidRPr="007A66E2">
              <w:rPr>
                <w:bCs/>
                <w:sz w:val="22"/>
                <w:szCs w:val="22"/>
              </w:rPr>
              <w:t>Journal of Applied Entomology, December 1991, Vol</w:t>
            </w:r>
            <w:r w:rsidR="00EA7AB0">
              <w:rPr>
                <w:bCs/>
                <w:sz w:val="22"/>
                <w:szCs w:val="22"/>
              </w:rPr>
              <w:t>.</w:t>
            </w:r>
            <w:r w:rsidRPr="007A66E2">
              <w:rPr>
                <w:bCs/>
                <w:sz w:val="22"/>
                <w:szCs w:val="22"/>
              </w:rPr>
              <w:t xml:space="preserve"> 111, Issue 1-5</w:t>
            </w:r>
            <w:r w:rsidR="00F91514">
              <w:rPr>
                <w:bCs/>
                <w:sz w:val="22"/>
                <w:szCs w:val="22"/>
              </w:rPr>
              <w:t xml:space="preserve">, </w:t>
            </w:r>
            <w:r w:rsidR="00F91514" w:rsidRPr="00F91514">
              <w:rPr>
                <w:bCs/>
                <w:sz w:val="22"/>
                <w:szCs w:val="22"/>
              </w:rPr>
              <w:t>p. 225-230</w:t>
            </w:r>
          </w:p>
        </w:tc>
      </w:tr>
      <w:tr w:rsidR="000A7BDE" w:rsidRPr="007A66E2" w14:paraId="2010D99F" w14:textId="77777777" w:rsidTr="002F13E5">
        <w:trPr>
          <w:trHeight w:val="180"/>
        </w:trPr>
        <w:tc>
          <w:tcPr>
            <w:tcW w:w="2076" w:type="dxa"/>
          </w:tcPr>
          <w:p w14:paraId="5ED13968" w14:textId="77777777" w:rsidR="000A7BDE" w:rsidRPr="007A66E2" w:rsidRDefault="000A7BDE" w:rsidP="007A66E2">
            <w:pPr>
              <w:spacing w:after="0"/>
              <w:rPr>
                <w:sz w:val="22"/>
                <w:szCs w:val="22"/>
              </w:rPr>
            </w:pPr>
            <w:r w:rsidRPr="007A66E2">
              <w:rPr>
                <w:sz w:val="22"/>
                <w:szCs w:val="22"/>
              </w:rPr>
              <w:t xml:space="preserve">Test facility </w:t>
            </w:r>
          </w:p>
        </w:tc>
        <w:tc>
          <w:tcPr>
            <w:tcW w:w="7170" w:type="dxa"/>
          </w:tcPr>
          <w:p w14:paraId="1B94370E"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8F12247" w14:textId="77777777" w:rsidTr="002F13E5">
        <w:trPr>
          <w:trHeight w:val="171"/>
        </w:trPr>
        <w:tc>
          <w:tcPr>
            <w:tcW w:w="2076" w:type="dxa"/>
          </w:tcPr>
          <w:p w14:paraId="417971D1" w14:textId="77777777" w:rsidR="000A7BDE" w:rsidRPr="007A66E2" w:rsidRDefault="000A7BDE" w:rsidP="007A66E2">
            <w:pPr>
              <w:spacing w:after="0"/>
              <w:rPr>
                <w:sz w:val="22"/>
                <w:szCs w:val="22"/>
              </w:rPr>
            </w:pPr>
            <w:r w:rsidRPr="007A66E2">
              <w:rPr>
                <w:sz w:val="22"/>
                <w:szCs w:val="22"/>
              </w:rPr>
              <w:t>Published</w:t>
            </w:r>
          </w:p>
        </w:tc>
        <w:tc>
          <w:tcPr>
            <w:tcW w:w="7170" w:type="dxa"/>
          </w:tcPr>
          <w:p w14:paraId="6B103C95" w14:textId="77777777" w:rsidR="000A7BDE" w:rsidRPr="007A66E2" w:rsidRDefault="000A7BDE" w:rsidP="007A66E2">
            <w:pPr>
              <w:spacing w:after="0"/>
              <w:rPr>
                <w:sz w:val="22"/>
                <w:szCs w:val="22"/>
              </w:rPr>
            </w:pPr>
            <w:r w:rsidRPr="007A66E2">
              <w:rPr>
                <w:sz w:val="22"/>
                <w:szCs w:val="22"/>
              </w:rPr>
              <w:t>Yes</w:t>
            </w:r>
          </w:p>
        </w:tc>
      </w:tr>
      <w:tr w:rsidR="000A7BDE" w:rsidRPr="007A66E2" w14:paraId="2A3AD46D" w14:textId="77777777" w:rsidTr="002F13E5">
        <w:trPr>
          <w:trHeight w:val="171"/>
        </w:trPr>
        <w:tc>
          <w:tcPr>
            <w:tcW w:w="2076" w:type="dxa"/>
          </w:tcPr>
          <w:p w14:paraId="05BCEB44" w14:textId="77777777" w:rsidR="000A7BDE" w:rsidRPr="007A66E2" w:rsidRDefault="000A7BDE" w:rsidP="007A66E2">
            <w:pPr>
              <w:spacing w:after="0"/>
              <w:rPr>
                <w:sz w:val="22"/>
                <w:szCs w:val="22"/>
              </w:rPr>
            </w:pPr>
            <w:r w:rsidRPr="007A66E2">
              <w:rPr>
                <w:sz w:val="22"/>
                <w:szCs w:val="22"/>
              </w:rPr>
              <w:t xml:space="preserve">Test guideline </w:t>
            </w:r>
          </w:p>
        </w:tc>
        <w:tc>
          <w:tcPr>
            <w:tcW w:w="7170" w:type="dxa"/>
          </w:tcPr>
          <w:p w14:paraId="3B9A51A4"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264F0778" w14:textId="77777777" w:rsidTr="002F13E5">
        <w:trPr>
          <w:trHeight w:val="171"/>
        </w:trPr>
        <w:tc>
          <w:tcPr>
            <w:tcW w:w="2076" w:type="dxa"/>
          </w:tcPr>
          <w:p w14:paraId="2DF416E4" w14:textId="77777777" w:rsidR="000A7BDE" w:rsidRPr="007A66E2" w:rsidRDefault="000A7BDE" w:rsidP="007A66E2">
            <w:pPr>
              <w:spacing w:after="0"/>
              <w:rPr>
                <w:sz w:val="22"/>
                <w:szCs w:val="22"/>
              </w:rPr>
            </w:pPr>
            <w:r w:rsidRPr="007A66E2">
              <w:rPr>
                <w:sz w:val="22"/>
                <w:szCs w:val="22"/>
              </w:rPr>
              <w:t>Deviations</w:t>
            </w:r>
          </w:p>
        </w:tc>
        <w:tc>
          <w:tcPr>
            <w:tcW w:w="7170" w:type="dxa"/>
          </w:tcPr>
          <w:p w14:paraId="081EF2A3"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4244056" w14:textId="77777777" w:rsidTr="002F13E5">
        <w:trPr>
          <w:trHeight w:val="180"/>
        </w:trPr>
        <w:tc>
          <w:tcPr>
            <w:tcW w:w="2076" w:type="dxa"/>
          </w:tcPr>
          <w:p w14:paraId="40DE5F89" w14:textId="77777777" w:rsidR="000A7BDE" w:rsidRPr="007A66E2" w:rsidRDefault="000A7BDE" w:rsidP="007A66E2">
            <w:pPr>
              <w:spacing w:after="0"/>
              <w:rPr>
                <w:sz w:val="22"/>
                <w:szCs w:val="22"/>
              </w:rPr>
            </w:pPr>
            <w:r w:rsidRPr="007A66E2">
              <w:rPr>
                <w:sz w:val="22"/>
                <w:szCs w:val="22"/>
              </w:rPr>
              <w:t>GLP</w:t>
            </w:r>
          </w:p>
        </w:tc>
        <w:tc>
          <w:tcPr>
            <w:tcW w:w="7170" w:type="dxa"/>
          </w:tcPr>
          <w:p w14:paraId="2E03D58D" w14:textId="77777777" w:rsidR="000A7BDE" w:rsidRPr="007A66E2" w:rsidRDefault="000A7BDE" w:rsidP="007A66E2">
            <w:pPr>
              <w:spacing w:after="0"/>
              <w:rPr>
                <w:sz w:val="22"/>
                <w:szCs w:val="22"/>
              </w:rPr>
            </w:pPr>
            <w:r w:rsidRPr="007A66E2">
              <w:rPr>
                <w:sz w:val="22"/>
                <w:szCs w:val="22"/>
              </w:rPr>
              <w:t>No</w:t>
            </w:r>
          </w:p>
        </w:tc>
      </w:tr>
      <w:bookmarkEnd w:id="139"/>
    </w:tbl>
    <w:p w14:paraId="5DC51355" w14:textId="77777777" w:rsidR="000A7BDE" w:rsidRPr="006D6AD2" w:rsidRDefault="000A7BDE" w:rsidP="000A7BDE">
      <w:pPr>
        <w:tabs>
          <w:tab w:val="clear" w:pos="720"/>
        </w:tabs>
        <w:spacing w:after="0"/>
        <w:rPr>
          <w:b/>
          <w:bCs/>
          <w:sz w:val="22"/>
          <w:szCs w:val="22"/>
          <w:u w:val="single"/>
        </w:rPr>
      </w:pPr>
    </w:p>
    <w:p w14:paraId="6C8399E3" w14:textId="77777777" w:rsidR="000A7BDE" w:rsidRPr="006D6AD2" w:rsidRDefault="000A7BDE" w:rsidP="000A7BDE">
      <w:pPr>
        <w:tabs>
          <w:tab w:val="clear" w:pos="720"/>
        </w:tabs>
        <w:rPr>
          <w:b/>
          <w:bCs/>
          <w:sz w:val="22"/>
          <w:szCs w:val="22"/>
          <w:u w:val="single"/>
        </w:rPr>
      </w:pPr>
      <w:bookmarkStart w:id="140" w:name="_Hlk75962135"/>
      <w:r w:rsidRPr="006D6AD2">
        <w:rPr>
          <w:b/>
          <w:bCs/>
          <w:sz w:val="22"/>
          <w:szCs w:val="22"/>
          <w:u w:val="single"/>
        </w:rPr>
        <w:t>Abstract</w:t>
      </w:r>
    </w:p>
    <w:bookmarkEnd w:id="140"/>
    <w:p w14:paraId="0FB39CE4" w14:textId="1B93EF7A" w:rsidR="000A7BDE" w:rsidRPr="006D6AD2" w:rsidRDefault="000A7BDE" w:rsidP="000A7BDE">
      <w:pPr>
        <w:tabs>
          <w:tab w:val="clear" w:pos="720"/>
        </w:tabs>
        <w:jc w:val="both"/>
        <w:rPr>
          <w:sz w:val="22"/>
          <w:szCs w:val="22"/>
        </w:rPr>
      </w:pPr>
      <w:r w:rsidRPr="006D6AD2">
        <w:rPr>
          <w:sz w:val="22"/>
          <w:szCs w:val="22"/>
        </w:rPr>
        <w:t>A standard laboratory strain of the Egyptian cotton leafworm, </w:t>
      </w:r>
      <w:r w:rsidRPr="006D6AD2">
        <w:rPr>
          <w:i/>
          <w:iCs/>
          <w:sz w:val="22"/>
          <w:szCs w:val="22"/>
        </w:rPr>
        <w:t>Spodoptera littoralis</w:t>
      </w:r>
      <w:r w:rsidRPr="006D6AD2">
        <w:rPr>
          <w:sz w:val="22"/>
          <w:szCs w:val="22"/>
        </w:rPr>
        <w:t> (</w:t>
      </w:r>
      <w:proofErr w:type="spellStart"/>
      <w:r w:rsidRPr="006D6AD2">
        <w:rPr>
          <w:sz w:val="22"/>
          <w:szCs w:val="22"/>
        </w:rPr>
        <w:t>Boisduval</w:t>
      </w:r>
      <w:proofErr w:type="spellEnd"/>
      <w:r w:rsidRPr="006D6AD2">
        <w:rPr>
          <w:sz w:val="22"/>
          <w:szCs w:val="22"/>
        </w:rPr>
        <w:t>) was treated with </w:t>
      </w:r>
      <w:r w:rsidRPr="006D6AD2">
        <w:rPr>
          <w:i/>
          <w:iCs/>
          <w:sz w:val="22"/>
          <w:szCs w:val="22"/>
        </w:rPr>
        <w:t>Bacillus thuringiensis</w:t>
      </w:r>
      <w:r w:rsidRPr="006D6AD2">
        <w:rPr>
          <w:sz w:val="22"/>
          <w:szCs w:val="22"/>
        </w:rPr>
        <w:t> var. </w:t>
      </w:r>
      <w:r w:rsidRPr="006D6AD2">
        <w:rPr>
          <w:i/>
          <w:iCs/>
          <w:sz w:val="22"/>
          <w:szCs w:val="22"/>
        </w:rPr>
        <w:t>kurstaki</w:t>
      </w:r>
      <w:r w:rsidRPr="006D6AD2">
        <w:rPr>
          <w:sz w:val="22"/>
          <w:szCs w:val="22"/>
        </w:rPr>
        <w:t>-HD1 (</w:t>
      </w:r>
      <w:proofErr w:type="spellStart"/>
      <w:r w:rsidRPr="006D6AD2">
        <w:rPr>
          <w:sz w:val="22"/>
          <w:szCs w:val="22"/>
        </w:rPr>
        <w:t>Dipel</w:t>
      </w:r>
      <w:proofErr w:type="spellEnd"/>
      <w:r w:rsidRPr="006D6AD2">
        <w:rPr>
          <w:sz w:val="22"/>
          <w:szCs w:val="22"/>
        </w:rPr>
        <w:t xml:space="preserve"> </w:t>
      </w:r>
      <w:r w:rsidR="00F91514" w:rsidRPr="006D6AD2">
        <w:rPr>
          <w:sz w:val="22"/>
          <w:szCs w:val="22"/>
        </w:rPr>
        <w:t>2</w:t>
      </w:r>
      <w:r w:rsidR="00F91514">
        <w:rPr>
          <w:sz w:val="22"/>
          <w:szCs w:val="22"/>
        </w:rPr>
        <w:t>X</w:t>
      </w:r>
      <w:r w:rsidRPr="006D6AD2">
        <w:rPr>
          <w:sz w:val="22"/>
          <w:szCs w:val="22"/>
        </w:rPr>
        <w:t>) for eight successive generations. Selection with </w:t>
      </w:r>
      <w:r w:rsidRPr="006D6AD2">
        <w:rPr>
          <w:i/>
          <w:iCs/>
          <w:sz w:val="22"/>
          <w:szCs w:val="22"/>
        </w:rPr>
        <w:t>B. thuringiensis</w:t>
      </w:r>
      <w:r w:rsidRPr="006D6AD2">
        <w:rPr>
          <w:sz w:val="22"/>
          <w:szCs w:val="22"/>
        </w:rPr>
        <w:t xml:space="preserve"> did not establish true resistance in the population. On the contrary, a latent toxicity was demonstrated. Slight delay in response to the toxic effect of the pathogen was developed after continuous selection for four successive generations. This may be attributed to the increase in </w:t>
      </w:r>
      <w:r w:rsidR="008D0655" w:rsidRPr="006D6AD2">
        <w:rPr>
          <w:sz w:val="22"/>
          <w:szCs w:val="22"/>
        </w:rPr>
        <w:t>vigour</w:t>
      </w:r>
      <w:r w:rsidRPr="006D6AD2">
        <w:rPr>
          <w:sz w:val="22"/>
          <w:szCs w:val="22"/>
        </w:rPr>
        <w:t xml:space="preserve"> tolerance due to intrinsic or extrinsic factors rather than development of true resistance.</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0A7BDE" w:rsidRPr="007A66E2" w14:paraId="0B0C2098" w14:textId="77777777" w:rsidTr="002F13E5">
        <w:trPr>
          <w:trHeight w:val="171"/>
        </w:trPr>
        <w:tc>
          <w:tcPr>
            <w:tcW w:w="2076" w:type="dxa"/>
          </w:tcPr>
          <w:p w14:paraId="7896A161" w14:textId="77777777" w:rsidR="000A7BDE" w:rsidRPr="007A66E2" w:rsidRDefault="000A7BDE" w:rsidP="007A66E2">
            <w:pPr>
              <w:spacing w:after="0"/>
              <w:rPr>
                <w:sz w:val="22"/>
                <w:szCs w:val="22"/>
              </w:rPr>
            </w:pPr>
            <w:r w:rsidRPr="007A66E2">
              <w:rPr>
                <w:sz w:val="22"/>
                <w:szCs w:val="22"/>
              </w:rPr>
              <w:t xml:space="preserve">Data point addressed </w:t>
            </w:r>
          </w:p>
        </w:tc>
        <w:tc>
          <w:tcPr>
            <w:tcW w:w="7170" w:type="dxa"/>
          </w:tcPr>
          <w:p w14:paraId="45B9FC2D" w14:textId="77777777" w:rsidR="000A7BDE" w:rsidRPr="007A66E2" w:rsidRDefault="000A7BDE" w:rsidP="007A66E2">
            <w:pPr>
              <w:spacing w:after="0"/>
              <w:rPr>
                <w:sz w:val="22"/>
                <w:szCs w:val="22"/>
              </w:rPr>
            </w:pPr>
            <w:r w:rsidRPr="007A66E2">
              <w:rPr>
                <w:sz w:val="22"/>
                <w:szCs w:val="22"/>
              </w:rPr>
              <w:t>IIIM 3.2/11</w:t>
            </w:r>
          </w:p>
        </w:tc>
      </w:tr>
      <w:tr w:rsidR="000A7BDE" w:rsidRPr="007A66E2" w14:paraId="7EF066E0" w14:textId="77777777" w:rsidTr="002F13E5">
        <w:trPr>
          <w:trHeight w:val="180"/>
        </w:trPr>
        <w:tc>
          <w:tcPr>
            <w:tcW w:w="2076" w:type="dxa"/>
          </w:tcPr>
          <w:p w14:paraId="6B4B1D51" w14:textId="77777777" w:rsidR="000A7BDE" w:rsidRPr="007A66E2" w:rsidRDefault="000A7BDE" w:rsidP="007A66E2">
            <w:pPr>
              <w:spacing w:after="0"/>
              <w:rPr>
                <w:sz w:val="22"/>
                <w:szCs w:val="22"/>
              </w:rPr>
            </w:pPr>
            <w:r w:rsidRPr="007A66E2">
              <w:rPr>
                <w:sz w:val="22"/>
                <w:szCs w:val="22"/>
              </w:rPr>
              <w:t>Author(s) (year)</w:t>
            </w:r>
          </w:p>
        </w:tc>
        <w:tc>
          <w:tcPr>
            <w:tcW w:w="7170" w:type="dxa"/>
          </w:tcPr>
          <w:p w14:paraId="3BB08BCF" w14:textId="027B1840" w:rsidR="000A7BDE" w:rsidRPr="007A66E2" w:rsidRDefault="000A7BDE" w:rsidP="007A66E2">
            <w:pPr>
              <w:spacing w:after="0"/>
              <w:rPr>
                <w:sz w:val="22"/>
                <w:szCs w:val="22"/>
              </w:rPr>
            </w:pPr>
            <w:r w:rsidRPr="007A66E2">
              <w:rPr>
                <w:sz w:val="22"/>
                <w:szCs w:val="22"/>
              </w:rPr>
              <w:t>Janmaat, A.F.</w:t>
            </w:r>
            <w:r w:rsidR="00125CFB">
              <w:rPr>
                <w:sz w:val="22"/>
                <w:szCs w:val="22"/>
              </w:rPr>
              <w:t>,</w:t>
            </w:r>
            <w:r w:rsidRPr="007A66E2">
              <w:rPr>
                <w:sz w:val="22"/>
                <w:szCs w:val="22"/>
              </w:rPr>
              <w:t xml:space="preserve"> and Myers, J. (2003)</w:t>
            </w:r>
          </w:p>
        </w:tc>
      </w:tr>
      <w:tr w:rsidR="000A7BDE" w:rsidRPr="007A66E2" w14:paraId="19C1D9B9" w14:textId="77777777" w:rsidTr="002F13E5">
        <w:trPr>
          <w:trHeight w:val="171"/>
        </w:trPr>
        <w:tc>
          <w:tcPr>
            <w:tcW w:w="2076" w:type="dxa"/>
          </w:tcPr>
          <w:p w14:paraId="67A7A80B" w14:textId="77777777" w:rsidR="000A7BDE" w:rsidRPr="007A66E2" w:rsidRDefault="000A7BDE" w:rsidP="007A66E2">
            <w:pPr>
              <w:spacing w:after="0"/>
              <w:rPr>
                <w:sz w:val="22"/>
                <w:szCs w:val="22"/>
              </w:rPr>
            </w:pPr>
            <w:r w:rsidRPr="007A66E2">
              <w:rPr>
                <w:sz w:val="22"/>
                <w:szCs w:val="22"/>
              </w:rPr>
              <w:t>Title</w:t>
            </w:r>
          </w:p>
        </w:tc>
        <w:tc>
          <w:tcPr>
            <w:tcW w:w="7170" w:type="dxa"/>
          </w:tcPr>
          <w:p w14:paraId="25E693D3" w14:textId="77777777" w:rsidR="000A7BDE" w:rsidRPr="007A66E2" w:rsidRDefault="000A7BDE" w:rsidP="007A66E2">
            <w:pPr>
              <w:spacing w:after="0"/>
              <w:rPr>
                <w:sz w:val="22"/>
                <w:szCs w:val="22"/>
              </w:rPr>
            </w:pPr>
            <w:r w:rsidRPr="007A66E2">
              <w:rPr>
                <w:sz w:val="22"/>
                <w:szCs w:val="22"/>
              </w:rPr>
              <w:t xml:space="preserve">Rapid evolution and the cost of resistance to </w:t>
            </w:r>
            <w:r w:rsidRPr="007A66E2">
              <w:rPr>
                <w:i/>
                <w:iCs/>
                <w:sz w:val="22"/>
                <w:szCs w:val="22"/>
              </w:rPr>
              <w:t>Bacillus thuringiensis</w:t>
            </w:r>
            <w:r w:rsidRPr="007A66E2">
              <w:rPr>
                <w:sz w:val="22"/>
                <w:szCs w:val="22"/>
              </w:rPr>
              <w:t xml:space="preserve"> in greenhouse populations of cabbage loopers, </w:t>
            </w:r>
            <w:proofErr w:type="spellStart"/>
            <w:r w:rsidRPr="007A66E2">
              <w:rPr>
                <w:i/>
                <w:iCs/>
                <w:sz w:val="22"/>
                <w:szCs w:val="22"/>
              </w:rPr>
              <w:t>Trichoplusia</w:t>
            </w:r>
            <w:proofErr w:type="spellEnd"/>
            <w:r w:rsidRPr="007A66E2">
              <w:rPr>
                <w:i/>
                <w:iCs/>
                <w:sz w:val="22"/>
                <w:szCs w:val="22"/>
              </w:rPr>
              <w:t xml:space="preserve"> </w:t>
            </w:r>
            <w:proofErr w:type="spellStart"/>
            <w:r w:rsidRPr="007A66E2">
              <w:rPr>
                <w:i/>
                <w:iCs/>
                <w:sz w:val="22"/>
                <w:szCs w:val="22"/>
              </w:rPr>
              <w:t>ni</w:t>
            </w:r>
            <w:proofErr w:type="spellEnd"/>
          </w:p>
        </w:tc>
      </w:tr>
      <w:tr w:rsidR="000A7BDE" w:rsidRPr="007A66E2" w14:paraId="6C76E972" w14:textId="77777777" w:rsidTr="002F13E5">
        <w:trPr>
          <w:trHeight w:val="171"/>
        </w:trPr>
        <w:tc>
          <w:tcPr>
            <w:tcW w:w="2076" w:type="dxa"/>
          </w:tcPr>
          <w:p w14:paraId="3CCA6067" w14:textId="77777777" w:rsidR="000A7BDE" w:rsidRPr="007A66E2" w:rsidRDefault="000A7BDE" w:rsidP="007A66E2">
            <w:pPr>
              <w:spacing w:after="0"/>
              <w:rPr>
                <w:sz w:val="22"/>
                <w:szCs w:val="22"/>
              </w:rPr>
            </w:pPr>
            <w:r w:rsidRPr="007A66E2">
              <w:rPr>
                <w:sz w:val="22"/>
                <w:szCs w:val="22"/>
              </w:rPr>
              <w:t xml:space="preserve">Report number </w:t>
            </w:r>
          </w:p>
        </w:tc>
        <w:tc>
          <w:tcPr>
            <w:tcW w:w="7170" w:type="dxa"/>
          </w:tcPr>
          <w:p w14:paraId="3AE13339" w14:textId="1556E115" w:rsidR="000A7BDE" w:rsidRPr="007A66E2" w:rsidRDefault="000A7BDE" w:rsidP="007A66E2">
            <w:pPr>
              <w:spacing w:after="0"/>
              <w:rPr>
                <w:bCs/>
                <w:sz w:val="22"/>
                <w:szCs w:val="22"/>
              </w:rPr>
            </w:pPr>
            <w:r w:rsidRPr="007A66E2">
              <w:rPr>
                <w:bCs/>
                <w:sz w:val="22"/>
                <w:szCs w:val="22"/>
              </w:rPr>
              <w:t>Proceedings of the Royal Society B, November 2003, Vol</w:t>
            </w:r>
            <w:r w:rsidR="007A1095">
              <w:rPr>
                <w:bCs/>
                <w:sz w:val="22"/>
                <w:szCs w:val="22"/>
              </w:rPr>
              <w:t>.</w:t>
            </w:r>
            <w:r w:rsidRPr="007A66E2">
              <w:rPr>
                <w:bCs/>
                <w:sz w:val="22"/>
                <w:szCs w:val="22"/>
              </w:rPr>
              <w:t xml:space="preserve"> 270, Issue 1530</w:t>
            </w:r>
            <w:r w:rsidR="007A1095">
              <w:rPr>
                <w:bCs/>
                <w:sz w:val="22"/>
                <w:szCs w:val="22"/>
              </w:rPr>
              <w:t xml:space="preserve">, </w:t>
            </w:r>
            <w:r w:rsidR="005E18D2" w:rsidRPr="005E18D2">
              <w:rPr>
                <w:bCs/>
                <w:sz w:val="22"/>
                <w:szCs w:val="22"/>
              </w:rPr>
              <w:t>p. 2263-2270</w:t>
            </w:r>
          </w:p>
        </w:tc>
      </w:tr>
      <w:tr w:rsidR="000A7BDE" w:rsidRPr="007A66E2" w14:paraId="34962F66" w14:textId="77777777" w:rsidTr="002F13E5">
        <w:trPr>
          <w:trHeight w:val="180"/>
        </w:trPr>
        <w:tc>
          <w:tcPr>
            <w:tcW w:w="2076" w:type="dxa"/>
          </w:tcPr>
          <w:p w14:paraId="28E6AF27" w14:textId="77777777" w:rsidR="000A7BDE" w:rsidRPr="007A66E2" w:rsidRDefault="000A7BDE" w:rsidP="007A66E2">
            <w:pPr>
              <w:spacing w:after="0"/>
              <w:rPr>
                <w:sz w:val="22"/>
                <w:szCs w:val="22"/>
              </w:rPr>
            </w:pPr>
            <w:r w:rsidRPr="007A66E2">
              <w:rPr>
                <w:sz w:val="22"/>
                <w:szCs w:val="22"/>
              </w:rPr>
              <w:t xml:space="preserve">Test facility </w:t>
            </w:r>
          </w:p>
        </w:tc>
        <w:tc>
          <w:tcPr>
            <w:tcW w:w="7170" w:type="dxa"/>
          </w:tcPr>
          <w:p w14:paraId="34DA4502"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98A7354" w14:textId="77777777" w:rsidTr="002F13E5">
        <w:trPr>
          <w:trHeight w:val="171"/>
        </w:trPr>
        <w:tc>
          <w:tcPr>
            <w:tcW w:w="2076" w:type="dxa"/>
          </w:tcPr>
          <w:p w14:paraId="00A53573" w14:textId="77777777" w:rsidR="000A7BDE" w:rsidRPr="007A66E2" w:rsidRDefault="000A7BDE" w:rsidP="007A66E2">
            <w:pPr>
              <w:spacing w:after="0"/>
              <w:rPr>
                <w:sz w:val="22"/>
                <w:szCs w:val="22"/>
              </w:rPr>
            </w:pPr>
            <w:r w:rsidRPr="007A66E2">
              <w:rPr>
                <w:sz w:val="22"/>
                <w:szCs w:val="22"/>
              </w:rPr>
              <w:t>Published</w:t>
            </w:r>
          </w:p>
        </w:tc>
        <w:tc>
          <w:tcPr>
            <w:tcW w:w="7170" w:type="dxa"/>
          </w:tcPr>
          <w:p w14:paraId="5D0024A3" w14:textId="77777777" w:rsidR="000A7BDE" w:rsidRPr="007A66E2" w:rsidRDefault="000A7BDE" w:rsidP="007A66E2">
            <w:pPr>
              <w:spacing w:after="0"/>
              <w:rPr>
                <w:sz w:val="22"/>
                <w:szCs w:val="22"/>
              </w:rPr>
            </w:pPr>
            <w:r w:rsidRPr="007A66E2">
              <w:rPr>
                <w:sz w:val="22"/>
                <w:szCs w:val="22"/>
              </w:rPr>
              <w:t>Yes</w:t>
            </w:r>
          </w:p>
        </w:tc>
      </w:tr>
      <w:tr w:rsidR="000A7BDE" w:rsidRPr="007A66E2" w14:paraId="4638BDFE" w14:textId="77777777" w:rsidTr="002F13E5">
        <w:trPr>
          <w:trHeight w:val="171"/>
        </w:trPr>
        <w:tc>
          <w:tcPr>
            <w:tcW w:w="2076" w:type="dxa"/>
          </w:tcPr>
          <w:p w14:paraId="7F775B51" w14:textId="77777777" w:rsidR="000A7BDE" w:rsidRPr="007A66E2" w:rsidRDefault="000A7BDE" w:rsidP="007A66E2">
            <w:pPr>
              <w:spacing w:after="0"/>
              <w:rPr>
                <w:sz w:val="22"/>
                <w:szCs w:val="22"/>
              </w:rPr>
            </w:pPr>
            <w:r w:rsidRPr="007A66E2">
              <w:rPr>
                <w:sz w:val="22"/>
                <w:szCs w:val="22"/>
              </w:rPr>
              <w:t xml:space="preserve">Test guideline </w:t>
            </w:r>
          </w:p>
        </w:tc>
        <w:tc>
          <w:tcPr>
            <w:tcW w:w="7170" w:type="dxa"/>
          </w:tcPr>
          <w:p w14:paraId="20F731A8"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C911BBF" w14:textId="77777777" w:rsidTr="002F13E5">
        <w:trPr>
          <w:trHeight w:val="171"/>
        </w:trPr>
        <w:tc>
          <w:tcPr>
            <w:tcW w:w="2076" w:type="dxa"/>
          </w:tcPr>
          <w:p w14:paraId="09DD8973" w14:textId="77777777" w:rsidR="000A7BDE" w:rsidRPr="007A66E2" w:rsidRDefault="000A7BDE" w:rsidP="007A66E2">
            <w:pPr>
              <w:spacing w:after="0"/>
              <w:rPr>
                <w:sz w:val="22"/>
                <w:szCs w:val="22"/>
              </w:rPr>
            </w:pPr>
            <w:r w:rsidRPr="007A66E2">
              <w:rPr>
                <w:sz w:val="22"/>
                <w:szCs w:val="22"/>
              </w:rPr>
              <w:t>Deviations</w:t>
            </w:r>
          </w:p>
        </w:tc>
        <w:tc>
          <w:tcPr>
            <w:tcW w:w="7170" w:type="dxa"/>
          </w:tcPr>
          <w:p w14:paraId="12EEC1E5"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16B79BCC" w14:textId="77777777" w:rsidTr="002F13E5">
        <w:trPr>
          <w:trHeight w:val="180"/>
        </w:trPr>
        <w:tc>
          <w:tcPr>
            <w:tcW w:w="2076" w:type="dxa"/>
          </w:tcPr>
          <w:p w14:paraId="15E25903" w14:textId="77777777" w:rsidR="000A7BDE" w:rsidRPr="007A66E2" w:rsidRDefault="000A7BDE" w:rsidP="007A66E2">
            <w:pPr>
              <w:spacing w:after="0"/>
              <w:rPr>
                <w:sz w:val="22"/>
                <w:szCs w:val="22"/>
              </w:rPr>
            </w:pPr>
            <w:r w:rsidRPr="007A66E2">
              <w:rPr>
                <w:sz w:val="22"/>
                <w:szCs w:val="22"/>
              </w:rPr>
              <w:t>GLP</w:t>
            </w:r>
          </w:p>
        </w:tc>
        <w:tc>
          <w:tcPr>
            <w:tcW w:w="7170" w:type="dxa"/>
          </w:tcPr>
          <w:p w14:paraId="277D8DDA" w14:textId="77777777" w:rsidR="000A7BDE" w:rsidRPr="007A66E2" w:rsidRDefault="000A7BDE" w:rsidP="007A66E2">
            <w:pPr>
              <w:spacing w:after="0"/>
              <w:rPr>
                <w:sz w:val="22"/>
                <w:szCs w:val="22"/>
              </w:rPr>
            </w:pPr>
            <w:r w:rsidRPr="007A66E2">
              <w:rPr>
                <w:sz w:val="22"/>
                <w:szCs w:val="22"/>
              </w:rPr>
              <w:t>No</w:t>
            </w:r>
          </w:p>
        </w:tc>
      </w:tr>
    </w:tbl>
    <w:p w14:paraId="1CE08C0C" w14:textId="77777777" w:rsidR="000A7BDE" w:rsidRPr="006D6AD2" w:rsidRDefault="000A7BDE" w:rsidP="000A7BDE">
      <w:pPr>
        <w:tabs>
          <w:tab w:val="clear" w:pos="720"/>
        </w:tabs>
        <w:spacing w:after="0"/>
        <w:rPr>
          <w:b/>
          <w:bCs/>
          <w:sz w:val="22"/>
          <w:szCs w:val="22"/>
          <w:u w:val="single"/>
        </w:rPr>
      </w:pPr>
    </w:p>
    <w:p w14:paraId="6D695EE8" w14:textId="77777777" w:rsidR="000A7BDE" w:rsidRPr="006D6AD2" w:rsidRDefault="000A7BDE" w:rsidP="000A7BDE">
      <w:pPr>
        <w:tabs>
          <w:tab w:val="clear" w:pos="720"/>
        </w:tabs>
        <w:rPr>
          <w:b/>
          <w:bCs/>
          <w:sz w:val="22"/>
          <w:szCs w:val="22"/>
          <w:u w:val="single"/>
        </w:rPr>
      </w:pPr>
      <w:r w:rsidRPr="006D6AD2">
        <w:rPr>
          <w:b/>
          <w:bCs/>
          <w:sz w:val="22"/>
          <w:szCs w:val="22"/>
          <w:u w:val="single"/>
        </w:rPr>
        <w:t>Abstract</w:t>
      </w:r>
    </w:p>
    <w:p w14:paraId="7E6ACD1C" w14:textId="77777777" w:rsidR="000A7BDE" w:rsidRPr="006D6AD2" w:rsidRDefault="000A7BDE" w:rsidP="000A7BDE">
      <w:pPr>
        <w:tabs>
          <w:tab w:val="clear" w:pos="720"/>
        </w:tabs>
        <w:jc w:val="both"/>
        <w:rPr>
          <w:sz w:val="22"/>
          <w:szCs w:val="22"/>
        </w:rPr>
      </w:pPr>
      <w:r w:rsidRPr="006D6AD2">
        <w:rPr>
          <w:sz w:val="22"/>
          <w:szCs w:val="22"/>
        </w:rPr>
        <w:t>The microbial insecticide </w:t>
      </w:r>
      <w:r w:rsidRPr="006D6AD2">
        <w:rPr>
          <w:i/>
          <w:iCs/>
          <w:sz w:val="22"/>
          <w:szCs w:val="22"/>
        </w:rPr>
        <w:t>Bacillus thuringiensis</w:t>
      </w:r>
      <w:r w:rsidRPr="006D6AD2">
        <w:rPr>
          <w:sz w:val="22"/>
          <w:szCs w:val="22"/>
        </w:rPr>
        <w:t> (</w:t>
      </w:r>
      <w:proofErr w:type="spellStart"/>
      <w:r w:rsidRPr="006D6AD2">
        <w:rPr>
          <w:i/>
          <w:iCs/>
          <w:sz w:val="22"/>
          <w:szCs w:val="22"/>
        </w:rPr>
        <w:t>Bt</w:t>
      </w:r>
      <w:proofErr w:type="spellEnd"/>
      <w:r w:rsidRPr="006D6AD2">
        <w:rPr>
          <w:sz w:val="22"/>
          <w:szCs w:val="22"/>
        </w:rPr>
        <w:t xml:space="preserve">) has become the mainstay of non–chemical control of Lepidopteran pests, either as sprays or through the incorporation of </w:t>
      </w:r>
      <w:proofErr w:type="spellStart"/>
      <w:r w:rsidRPr="00AA77F0">
        <w:rPr>
          <w:i/>
          <w:iCs/>
          <w:sz w:val="22"/>
          <w:szCs w:val="22"/>
        </w:rPr>
        <w:t>Bt</w:t>
      </w:r>
      <w:proofErr w:type="spellEnd"/>
      <w:r w:rsidRPr="006D6AD2">
        <w:rPr>
          <w:sz w:val="22"/>
          <w:szCs w:val="22"/>
        </w:rPr>
        <w:t xml:space="preserve"> toxins into transgenic crops. Given the wide use of </w:t>
      </w:r>
      <w:proofErr w:type="spellStart"/>
      <w:r w:rsidRPr="006D6AD2">
        <w:rPr>
          <w:i/>
          <w:iCs/>
          <w:sz w:val="22"/>
          <w:szCs w:val="22"/>
        </w:rPr>
        <w:t>Bt</w:t>
      </w:r>
      <w:proofErr w:type="spellEnd"/>
      <w:r w:rsidRPr="006D6AD2">
        <w:rPr>
          <w:sz w:val="22"/>
          <w:szCs w:val="22"/>
        </w:rPr>
        <w:t>, it is striking that currently only one pest species, </w:t>
      </w:r>
      <w:proofErr w:type="spellStart"/>
      <w:r w:rsidRPr="006D6AD2">
        <w:rPr>
          <w:i/>
          <w:iCs/>
          <w:sz w:val="22"/>
          <w:szCs w:val="22"/>
        </w:rPr>
        <w:t>Plutella</w:t>
      </w:r>
      <w:proofErr w:type="spellEnd"/>
      <w:r w:rsidRPr="006D6AD2">
        <w:rPr>
          <w:i/>
          <w:iCs/>
          <w:sz w:val="22"/>
          <w:szCs w:val="22"/>
        </w:rPr>
        <w:t xml:space="preserve"> </w:t>
      </w:r>
      <w:proofErr w:type="spellStart"/>
      <w:r w:rsidRPr="006D6AD2">
        <w:rPr>
          <w:i/>
          <w:iCs/>
          <w:sz w:val="22"/>
          <w:szCs w:val="22"/>
        </w:rPr>
        <w:t>xylostella</w:t>
      </w:r>
      <w:proofErr w:type="spellEnd"/>
      <w:r w:rsidRPr="006D6AD2">
        <w:rPr>
          <w:sz w:val="22"/>
          <w:szCs w:val="22"/>
        </w:rPr>
        <w:t>, has been reported to have developed significant resistance to </w:t>
      </w:r>
      <w:proofErr w:type="spellStart"/>
      <w:r w:rsidRPr="006D6AD2">
        <w:rPr>
          <w:i/>
          <w:iCs/>
          <w:sz w:val="22"/>
          <w:szCs w:val="22"/>
        </w:rPr>
        <w:t>Bt</w:t>
      </w:r>
      <w:proofErr w:type="spellEnd"/>
      <w:r w:rsidRPr="006D6AD2">
        <w:rPr>
          <w:sz w:val="22"/>
          <w:szCs w:val="22"/>
        </w:rPr>
        <w:t> outside the laboratory. By contrast, we report here the frequent and rapid development of resistance to </w:t>
      </w:r>
      <w:r w:rsidRPr="006D6AD2">
        <w:rPr>
          <w:i/>
          <w:iCs/>
          <w:sz w:val="22"/>
          <w:szCs w:val="22"/>
        </w:rPr>
        <w:t xml:space="preserve">B. thuringiensis </w:t>
      </w:r>
      <w:proofErr w:type="spellStart"/>
      <w:r w:rsidRPr="006D6AD2">
        <w:rPr>
          <w:i/>
          <w:iCs/>
          <w:sz w:val="22"/>
          <w:szCs w:val="22"/>
        </w:rPr>
        <w:t>kurstaki</w:t>
      </w:r>
      <w:proofErr w:type="spellEnd"/>
      <w:r w:rsidRPr="006D6AD2">
        <w:rPr>
          <w:sz w:val="22"/>
          <w:szCs w:val="22"/>
        </w:rPr>
        <w:t> (</w:t>
      </w:r>
      <w:proofErr w:type="spellStart"/>
      <w:r w:rsidRPr="006D6AD2">
        <w:rPr>
          <w:sz w:val="22"/>
          <w:szCs w:val="22"/>
        </w:rPr>
        <w:t>Dipel</w:t>
      </w:r>
      <w:proofErr w:type="spellEnd"/>
      <w:r w:rsidRPr="006D6AD2">
        <w:rPr>
          <w:sz w:val="22"/>
          <w:szCs w:val="22"/>
        </w:rPr>
        <w:t>, Abbott) in populations of cabbage loopers, </w:t>
      </w:r>
      <w:proofErr w:type="spellStart"/>
      <w:r w:rsidRPr="006D6AD2">
        <w:rPr>
          <w:i/>
          <w:iCs/>
          <w:sz w:val="22"/>
          <w:szCs w:val="22"/>
        </w:rPr>
        <w:t>Trichoplusia</w:t>
      </w:r>
      <w:proofErr w:type="spellEnd"/>
      <w:r w:rsidRPr="006D6AD2">
        <w:rPr>
          <w:i/>
          <w:iCs/>
          <w:sz w:val="22"/>
          <w:szCs w:val="22"/>
        </w:rPr>
        <w:t xml:space="preserve"> </w:t>
      </w:r>
      <w:proofErr w:type="spellStart"/>
      <w:r w:rsidRPr="006D6AD2">
        <w:rPr>
          <w:i/>
          <w:iCs/>
          <w:sz w:val="22"/>
          <w:szCs w:val="22"/>
        </w:rPr>
        <w:t>ni</w:t>
      </w:r>
      <w:proofErr w:type="spellEnd"/>
      <w:r w:rsidRPr="006D6AD2">
        <w:rPr>
          <w:sz w:val="22"/>
          <w:szCs w:val="22"/>
        </w:rPr>
        <w:t xml:space="preserve">, in commercial greenhouses. Resistance to </w:t>
      </w:r>
      <w:proofErr w:type="spellStart"/>
      <w:r w:rsidRPr="00AA77F0">
        <w:rPr>
          <w:i/>
          <w:iCs/>
          <w:sz w:val="22"/>
          <w:szCs w:val="22"/>
        </w:rPr>
        <w:t>Bt</w:t>
      </w:r>
      <w:proofErr w:type="spellEnd"/>
      <w:r w:rsidRPr="006D6AD2">
        <w:rPr>
          <w:sz w:val="22"/>
          <w:szCs w:val="22"/>
        </w:rPr>
        <w:t xml:space="preserve"> appears to be costly and there is a rapid decline of resistance in populations collected from greenhouses and maintained in the laboratory without selection. Management of pests resistant to </w:t>
      </w:r>
      <w:proofErr w:type="spellStart"/>
      <w:r w:rsidRPr="006D6AD2">
        <w:rPr>
          <w:i/>
          <w:iCs/>
          <w:sz w:val="22"/>
          <w:szCs w:val="22"/>
        </w:rPr>
        <w:t>Bt</w:t>
      </w:r>
      <w:proofErr w:type="spellEnd"/>
      <w:r w:rsidRPr="006D6AD2">
        <w:rPr>
          <w:sz w:val="22"/>
          <w:szCs w:val="22"/>
        </w:rPr>
        <w:t> in vegetable greenhouses will require sporadic use of </w:t>
      </w:r>
      <w:proofErr w:type="spellStart"/>
      <w:r w:rsidRPr="006D6AD2">
        <w:rPr>
          <w:i/>
          <w:iCs/>
          <w:sz w:val="22"/>
          <w:szCs w:val="22"/>
        </w:rPr>
        <w:t>Bt</w:t>
      </w:r>
      <w:proofErr w:type="spellEnd"/>
      <w:r w:rsidRPr="006D6AD2">
        <w:rPr>
          <w:sz w:val="22"/>
          <w:szCs w:val="22"/>
        </w:rPr>
        <w:t>–based sprays or alternatively use of sprays containing other </w:t>
      </w:r>
      <w:proofErr w:type="spellStart"/>
      <w:r w:rsidRPr="006D6AD2">
        <w:rPr>
          <w:i/>
          <w:iCs/>
          <w:sz w:val="22"/>
          <w:szCs w:val="22"/>
        </w:rPr>
        <w:t>Bt</w:t>
      </w:r>
      <w:proofErr w:type="spellEnd"/>
      <w:r w:rsidRPr="006D6AD2">
        <w:rPr>
          <w:sz w:val="22"/>
          <w:szCs w:val="22"/>
        </w:rPr>
        <w:t> toxins.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0A7BDE" w:rsidRPr="007A66E2" w14:paraId="4B172A4C" w14:textId="77777777" w:rsidTr="002F13E5">
        <w:trPr>
          <w:trHeight w:val="171"/>
        </w:trPr>
        <w:tc>
          <w:tcPr>
            <w:tcW w:w="2076" w:type="dxa"/>
          </w:tcPr>
          <w:p w14:paraId="624B9B7D" w14:textId="77777777" w:rsidR="000A7BDE" w:rsidRPr="007A66E2" w:rsidRDefault="000A7BDE" w:rsidP="007A66E2">
            <w:pPr>
              <w:spacing w:after="0"/>
              <w:rPr>
                <w:sz w:val="22"/>
                <w:szCs w:val="22"/>
              </w:rPr>
            </w:pPr>
            <w:r w:rsidRPr="007A66E2">
              <w:rPr>
                <w:sz w:val="22"/>
                <w:szCs w:val="22"/>
              </w:rPr>
              <w:t xml:space="preserve">Data point addressed </w:t>
            </w:r>
          </w:p>
        </w:tc>
        <w:tc>
          <w:tcPr>
            <w:tcW w:w="7170" w:type="dxa"/>
          </w:tcPr>
          <w:p w14:paraId="0998EF0B" w14:textId="77777777" w:rsidR="000A7BDE" w:rsidRPr="007A66E2" w:rsidRDefault="000A7BDE" w:rsidP="007A66E2">
            <w:pPr>
              <w:spacing w:after="0"/>
              <w:rPr>
                <w:sz w:val="22"/>
                <w:szCs w:val="22"/>
              </w:rPr>
            </w:pPr>
            <w:r w:rsidRPr="007A66E2">
              <w:rPr>
                <w:sz w:val="22"/>
                <w:szCs w:val="22"/>
              </w:rPr>
              <w:t>IIIM 3.2/12</w:t>
            </w:r>
          </w:p>
        </w:tc>
      </w:tr>
      <w:tr w:rsidR="000A7BDE" w:rsidRPr="007A66E2" w14:paraId="5C758C15" w14:textId="77777777" w:rsidTr="002F13E5">
        <w:trPr>
          <w:trHeight w:val="180"/>
        </w:trPr>
        <w:tc>
          <w:tcPr>
            <w:tcW w:w="2076" w:type="dxa"/>
          </w:tcPr>
          <w:p w14:paraId="52BE9361" w14:textId="77777777" w:rsidR="000A7BDE" w:rsidRPr="007A66E2" w:rsidRDefault="000A7BDE" w:rsidP="007A66E2">
            <w:pPr>
              <w:spacing w:after="0"/>
              <w:rPr>
                <w:sz w:val="22"/>
                <w:szCs w:val="22"/>
              </w:rPr>
            </w:pPr>
            <w:r w:rsidRPr="007A66E2">
              <w:rPr>
                <w:sz w:val="22"/>
                <w:szCs w:val="22"/>
              </w:rPr>
              <w:t>Author(s) (year)</w:t>
            </w:r>
          </w:p>
        </w:tc>
        <w:tc>
          <w:tcPr>
            <w:tcW w:w="7170" w:type="dxa"/>
          </w:tcPr>
          <w:p w14:paraId="7428CE0C" w14:textId="11C2BB29" w:rsidR="000A7BDE" w:rsidRPr="007A66E2" w:rsidRDefault="000A7BDE" w:rsidP="007A66E2">
            <w:pPr>
              <w:spacing w:after="0"/>
              <w:rPr>
                <w:sz w:val="22"/>
                <w:szCs w:val="22"/>
              </w:rPr>
            </w:pPr>
            <w:proofErr w:type="spellStart"/>
            <w:r w:rsidRPr="007A66E2">
              <w:rPr>
                <w:sz w:val="22"/>
                <w:szCs w:val="22"/>
              </w:rPr>
              <w:t>Rahardja</w:t>
            </w:r>
            <w:proofErr w:type="spellEnd"/>
            <w:r w:rsidRPr="007A66E2">
              <w:rPr>
                <w:sz w:val="22"/>
                <w:szCs w:val="22"/>
              </w:rPr>
              <w:t>, U.</w:t>
            </w:r>
            <w:r w:rsidR="00885B49">
              <w:rPr>
                <w:sz w:val="22"/>
                <w:szCs w:val="22"/>
              </w:rPr>
              <w:t>,</w:t>
            </w:r>
            <w:r w:rsidRPr="007A66E2">
              <w:rPr>
                <w:sz w:val="22"/>
                <w:szCs w:val="22"/>
              </w:rPr>
              <w:t xml:space="preserve"> and Whalon, M.E. (1995)</w:t>
            </w:r>
          </w:p>
        </w:tc>
      </w:tr>
      <w:tr w:rsidR="000A7BDE" w:rsidRPr="007A66E2" w14:paraId="59025579" w14:textId="77777777" w:rsidTr="002F13E5">
        <w:trPr>
          <w:trHeight w:val="171"/>
        </w:trPr>
        <w:tc>
          <w:tcPr>
            <w:tcW w:w="2076" w:type="dxa"/>
          </w:tcPr>
          <w:p w14:paraId="248BE6DC" w14:textId="77777777" w:rsidR="000A7BDE" w:rsidRPr="007A66E2" w:rsidRDefault="000A7BDE" w:rsidP="007A66E2">
            <w:pPr>
              <w:spacing w:after="0"/>
              <w:rPr>
                <w:sz w:val="22"/>
                <w:szCs w:val="22"/>
              </w:rPr>
            </w:pPr>
            <w:r w:rsidRPr="007A66E2">
              <w:rPr>
                <w:sz w:val="22"/>
                <w:szCs w:val="22"/>
              </w:rPr>
              <w:t>Title</w:t>
            </w:r>
          </w:p>
        </w:tc>
        <w:tc>
          <w:tcPr>
            <w:tcW w:w="7170" w:type="dxa"/>
          </w:tcPr>
          <w:p w14:paraId="2624489C" w14:textId="77777777" w:rsidR="000A7BDE" w:rsidRPr="007A66E2" w:rsidRDefault="000A7BDE" w:rsidP="007A66E2">
            <w:pPr>
              <w:spacing w:after="0"/>
              <w:rPr>
                <w:sz w:val="22"/>
                <w:szCs w:val="22"/>
              </w:rPr>
            </w:pPr>
            <w:r w:rsidRPr="007A66E2">
              <w:rPr>
                <w:sz w:val="22"/>
                <w:szCs w:val="22"/>
              </w:rPr>
              <w:t xml:space="preserve">Inheritance of Resistance to </w:t>
            </w:r>
            <w:r w:rsidRPr="007A66E2">
              <w:rPr>
                <w:i/>
                <w:iCs/>
                <w:sz w:val="22"/>
                <w:szCs w:val="22"/>
              </w:rPr>
              <w:t>Bacillus thuringiensis</w:t>
            </w:r>
            <w:r w:rsidRPr="007A66E2">
              <w:rPr>
                <w:sz w:val="22"/>
                <w:szCs w:val="22"/>
              </w:rPr>
              <w:t xml:space="preserve"> subsp. </w:t>
            </w:r>
            <w:proofErr w:type="spellStart"/>
            <w:r w:rsidRPr="007A66E2">
              <w:rPr>
                <w:i/>
                <w:iCs/>
                <w:sz w:val="22"/>
                <w:szCs w:val="22"/>
              </w:rPr>
              <w:t>tenebrionis</w:t>
            </w:r>
            <w:proofErr w:type="spellEnd"/>
            <w:r w:rsidRPr="007A66E2">
              <w:rPr>
                <w:sz w:val="22"/>
                <w:szCs w:val="22"/>
              </w:rPr>
              <w:t xml:space="preserve"> </w:t>
            </w:r>
            <w:proofErr w:type="spellStart"/>
            <w:r w:rsidRPr="007A66E2">
              <w:rPr>
                <w:sz w:val="22"/>
                <w:szCs w:val="22"/>
              </w:rPr>
              <w:t>CryIIIA</w:t>
            </w:r>
            <w:proofErr w:type="spellEnd"/>
            <w:r w:rsidRPr="007A66E2">
              <w:rPr>
                <w:sz w:val="22"/>
                <w:szCs w:val="22"/>
              </w:rPr>
              <w:t xml:space="preserve"> δ-Endotoxin in Colorado Potato Beetle (Coleoptera: </w:t>
            </w:r>
            <w:proofErr w:type="spellStart"/>
            <w:r w:rsidRPr="007A66E2">
              <w:rPr>
                <w:sz w:val="22"/>
                <w:szCs w:val="22"/>
              </w:rPr>
              <w:t>Chrysomelidae</w:t>
            </w:r>
            <w:proofErr w:type="spellEnd"/>
            <w:r w:rsidRPr="007A66E2">
              <w:rPr>
                <w:sz w:val="22"/>
                <w:szCs w:val="22"/>
              </w:rPr>
              <w:t>)</w:t>
            </w:r>
          </w:p>
        </w:tc>
      </w:tr>
      <w:tr w:rsidR="000A7BDE" w:rsidRPr="007A66E2" w14:paraId="0849FCE2" w14:textId="77777777" w:rsidTr="002F13E5">
        <w:trPr>
          <w:trHeight w:val="171"/>
        </w:trPr>
        <w:tc>
          <w:tcPr>
            <w:tcW w:w="2076" w:type="dxa"/>
          </w:tcPr>
          <w:p w14:paraId="4995E3C4" w14:textId="77777777" w:rsidR="000A7BDE" w:rsidRPr="007A66E2" w:rsidRDefault="000A7BDE" w:rsidP="007A66E2">
            <w:pPr>
              <w:spacing w:after="0"/>
              <w:rPr>
                <w:sz w:val="22"/>
                <w:szCs w:val="22"/>
              </w:rPr>
            </w:pPr>
            <w:r w:rsidRPr="007A66E2">
              <w:rPr>
                <w:sz w:val="22"/>
                <w:szCs w:val="22"/>
              </w:rPr>
              <w:t xml:space="preserve">Report number </w:t>
            </w:r>
          </w:p>
        </w:tc>
        <w:tc>
          <w:tcPr>
            <w:tcW w:w="7170" w:type="dxa"/>
          </w:tcPr>
          <w:p w14:paraId="164FA3C2" w14:textId="41059A3A" w:rsidR="000A7BDE" w:rsidRPr="007A66E2" w:rsidRDefault="000A7BDE" w:rsidP="007A66E2">
            <w:pPr>
              <w:spacing w:after="0"/>
              <w:rPr>
                <w:bCs/>
                <w:sz w:val="22"/>
                <w:szCs w:val="22"/>
              </w:rPr>
            </w:pPr>
            <w:r w:rsidRPr="007A66E2">
              <w:rPr>
                <w:bCs/>
                <w:sz w:val="22"/>
                <w:szCs w:val="22"/>
              </w:rPr>
              <w:t>Journal of Economic Entomology, February 1995, Vol</w:t>
            </w:r>
            <w:r w:rsidR="006F2D2F">
              <w:rPr>
                <w:bCs/>
                <w:sz w:val="22"/>
                <w:szCs w:val="22"/>
              </w:rPr>
              <w:t>.</w:t>
            </w:r>
            <w:r w:rsidRPr="007A66E2">
              <w:rPr>
                <w:bCs/>
                <w:sz w:val="22"/>
                <w:szCs w:val="22"/>
              </w:rPr>
              <w:t xml:space="preserve"> 88, Issue 1</w:t>
            </w:r>
            <w:r w:rsidR="007D2E3A">
              <w:t xml:space="preserve"> </w:t>
            </w:r>
            <w:r w:rsidR="007D2E3A" w:rsidRPr="007D2E3A">
              <w:rPr>
                <w:bCs/>
                <w:sz w:val="22"/>
                <w:szCs w:val="22"/>
              </w:rPr>
              <w:t>p. 21-26</w:t>
            </w:r>
          </w:p>
        </w:tc>
      </w:tr>
      <w:tr w:rsidR="000A7BDE" w:rsidRPr="007A66E2" w14:paraId="370D7C2A" w14:textId="77777777" w:rsidTr="002F13E5">
        <w:trPr>
          <w:trHeight w:val="180"/>
        </w:trPr>
        <w:tc>
          <w:tcPr>
            <w:tcW w:w="2076" w:type="dxa"/>
          </w:tcPr>
          <w:p w14:paraId="19770E72" w14:textId="77777777" w:rsidR="000A7BDE" w:rsidRPr="007A66E2" w:rsidRDefault="000A7BDE" w:rsidP="007A66E2">
            <w:pPr>
              <w:spacing w:after="0"/>
              <w:rPr>
                <w:sz w:val="22"/>
                <w:szCs w:val="22"/>
              </w:rPr>
            </w:pPr>
            <w:r w:rsidRPr="007A66E2">
              <w:rPr>
                <w:sz w:val="22"/>
                <w:szCs w:val="22"/>
              </w:rPr>
              <w:t xml:space="preserve">Test facility </w:t>
            </w:r>
          </w:p>
        </w:tc>
        <w:tc>
          <w:tcPr>
            <w:tcW w:w="7170" w:type="dxa"/>
          </w:tcPr>
          <w:p w14:paraId="0771E291"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78423BEB" w14:textId="77777777" w:rsidTr="002F13E5">
        <w:trPr>
          <w:trHeight w:val="171"/>
        </w:trPr>
        <w:tc>
          <w:tcPr>
            <w:tcW w:w="2076" w:type="dxa"/>
          </w:tcPr>
          <w:p w14:paraId="1B612689" w14:textId="77777777" w:rsidR="000A7BDE" w:rsidRPr="007A66E2" w:rsidRDefault="000A7BDE" w:rsidP="007A66E2">
            <w:pPr>
              <w:spacing w:after="0"/>
              <w:rPr>
                <w:sz w:val="22"/>
                <w:szCs w:val="22"/>
              </w:rPr>
            </w:pPr>
            <w:r w:rsidRPr="007A66E2">
              <w:rPr>
                <w:sz w:val="22"/>
                <w:szCs w:val="22"/>
              </w:rPr>
              <w:t>Published</w:t>
            </w:r>
          </w:p>
        </w:tc>
        <w:tc>
          <w:tcPr>
            <w:tcW w:w="7170" w:type="dxa"/>
          </w:tcPr>
          <w:p w14:paraId="79100FFC" w14:textId="77777777" w:rsidR="000A7BDE" w:rsidRPr="007A66E2" w:rsidRDefault="000A7BDE" w:rsidP="007A66E2">
            <w:pPr>
              <w:spacing w:after="0"/>
              <w:rPr>
                <w:sz w:val="22"/>
                <w:szCs w:val="22"/>
              </w:rPr>
            </w:pPr>
            <w:r w:rsidRPr="007A66E2">
              <w:rPr>
                <w:sz w:val="22"/>
                <w:szCs w:val="22"/>
              </w:rPr>
              <w:t>Yes</w:t>
            </w:r>
          </w:p>
        </w:tc>
      </w:tr>
      <w:tr w:rsidR="000A7BDE" w:rsidRPr="007A66E2" w14:paraId="6E12CB36" w14:textId="77777777" w:rsidTr="002F13E5">
        <w:trPr>
          <w:trHeight w:val="171"/>
        </w:trPr>
        <w:tc>
          <w:tcPr>
            <w:tcW w:w="2076" w:type="dxa"/>
          </w:tcPr>
          <w:p w14:paraId="20018C80" w14:textId="77777777" w:rsidR="000A7BDE" w:rsidRPr="007A66E2" w:rsidRDefault="000A7BDE" w:rsidP="007A66E2">
            <w:pPr>
              <w:spacing w:after="0"/>
              <w:rPr>
                <w:sz w:val="22"/>
                <w:szCs w:val="22"/>
              </w:rPr>
            </w:pPr>
            <w:r w:rsidRPr="007A66E2">
              <w:rPr>
                <w:sz w:val="22"/>
                <w:szCs w:val="22"/>
              </w:rPr>
              <w:lastRenderedPageBreak/>
              <w:t xml:space="preserve">Test guideline </w:t>
            </w:r>
          </w:p>
        </w:tc>
        <w:tc>
          <w:tcPr>
            <w:tcW w:w="7170" w:type="dxa"/>
          </w:tcPr>
          <w:p w14:paraId="7677D427"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384EB6AD" w14:textId="77777777" w:rsidTr="002F13E5">
        <w:trPr>
          <w:trHeight w:val="171"/>
        </w:trPr>
        <w:tc>
          <w:tcPr>
            <w:tcW w:w="2076" w:type="dxa"/>
          </w:tcPr>
          <w:p w14:paraId="620AB7F3" w14:textId="77777777" w:rsidR="000A7BDE" w:rsidRPr="007A66E2" w:rsidRDefault="000A7BDE" w:rsidP="007A66E2">
            <w:pPr>
              <w:spacing w:after="0"/>
              <w:rPr>
                <w:sz w:val="22"/>
                <w:szCs w:val="22"/>
              </w:rPr>
            </w:pPr>
            <w:r w:rsidRPr="007A66E2">
              <w:rPr>
                <w:sz w:val="22"/>
                <w:szCs w:val="22"/>
              </w:rPr>
              <w:t>Deviations</w:t>
            </w:r>
          </w:p>
        </w:tc>
        <w:tc>
          <w:tcPr>
            <w:tcW w:w="7170" w:type="dxa"/>
          </w:tcPr>
          <w:p w14:paraId="503FBD51"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DF03755" w14:textId="77777777" w:rsidTr="002F13E5">
        <w:trPr>
          <w:trHeight w:val="180"/>
        </w:trPr>
        <w:tc>
          <w:tcPr>
            <w:tcW w:w="2076" w:type="dxa"/>
          </w:tcPr>
          <w:p w14:paraId="3EC2D40E" w14:textId="77777777" w:rsidR="000A7BDE" w:rsidRPr="007A66E2" w:rsidRDefault="000A7BDE" w:rsidP="007A66E2">
            <w:pPr>
              <w:spacing w:after="0"/>
              <w:rPr>
                <w:sz w:val="22"/>
                <w:szCs w:val="22"/>
              </w:rPr>
            </w:pPr>
            <w:r w:rsidRPr="007A66E2">
              <w:rPr>
                <w:sz w:val="22"/>
                <w:szCs w:val="22"/>
              </w:rPr>
              <w:t>GLP</w:t>
            </w:r>
          </w:p>
        </w:tc>
        <w:tc>
          <w:tcPr>
            <w:tcW w:w="7170" w:type="dxa"/>
          </w:tcPr>
          <w:p w14:paraId="534DE252" w14:textId="77777777" w:rsidR="000A7BDE" w:rsidRPr="007A66E2" w:rsidRDefault="000A7BDE" w:rsidP="007A66E2">
            <w:pPr>
              <w:spacing w:after="0"/>
              <w:rPr>
                <w:sz w:val="22"/>
                <w:szCs w:val="22"/>
              </w:rPr>
            </w:pPr>
            <w:r w:rsidRPr="007A66E2">
              <w:rPr>
                <w:sz w:val="22"/>
                <w:szCs w:val="22"/>
              </w:rPr>
              <w:t>No</w:t>
            </w:r>
          </w:p>
        </w:tc>
      </w:tr>
    </w:tbl>
    <w:p w14:paraId="3387A606" w14:textId="77777777" w:rsidR="000A7BDE" w:rsidRPr="006D6AD2" w:rsidRDefault="000A7BDE" w:rsidP="000A7BDE">
      <w:pPr>
        <w:tabs>
          <w:tab w:val="clear" w:pos="720"/>
        </w:tabs>
        <w:spacing w:after="0"/>
        <w:rPr>
          <w:sz w:val="22"/>
          <w:szCs w:val="22"/>
        </w:rPr>
      </w:pPr>
    </w:p>
    <w:p w14:paraId="75F90E9D" w14:textId="77777777" w:rsidR="000A7BDE" w:rsidRPr="006D6AD2" w:rsidRDefault="000A7BDE" w:rsidP="00953689">
      <w:pPr>
        <w:keepNext/>
        <w:keepLines/>
        <w:tabs>
          <w:tab w:val="clear" w:pos="720"/>
        </w:tabs>
        <w:suppressAutoHyphens/>
        <w:rPr>
          <w:b/>
          <w:bCs/>
          <w:sz w:val="22"/>
          <w:szCs w:val="22"/>
          <w:u w:val="single"/>
        </w:rPr>
      </w:pPr>
      <w:r w:rsidRPr="006D6AD2">
        <w:rPr>
          <w:b/>
          <w:bCs/>
          <w:sz w:val="22"/>
          <w:szCs w:val="22"/>
          <w:u w:val="single"/>
        </w:rPr>
        <w:t>Abstract</w:t>
      </w:r>
    </w:p>
    <w:p w14:paraId="6EB2A673" w14:textId="77777777" w:rsidR="000A7BDE" w:rsidRDefault="000A7BDE" w:rsidP="00953689">
      <w:pPr>
        <w:keepNext/>
        <w:keepLines/>
        <w:suppressAutoHyphens/>
        <w:jc w:val="both"/>
        <w:rPr>
          <w:sz w:val="22"/>
          <w:szCs w:val="22"/>
          <w:lang w:val="en-US"/>
        </w:rPr>
      </w:pPr>
      <w:r w:rsidRPr="006D6AD2">
        <w:rPr>
          <w:sz w:val="22"/>
          <w:szCs w:val="22"/>
          <w:lang w:val="en-US"/>
        </w:rPr>
        <w:t>We investigated the genetic inheritance of Colorado potato beetle, </w:t>
      </w:r>
      <w:r w:rsidRPr="006D6AD2">
        <w:rPr>
          <w:i/>
          <w:iCs/>
          <w:sz w:val="22"/>
          <w:szCs w:val="22"/>
          <w:lang w:val="en-US"/>
        </w:rPr>
        <w:t xml:space="preserve">Leptinotarsa </w:t>
      </w:r>
      <w:proofErr w:type="spellStart"/>
      <w:r w:rsidRPr="006D6AD2">
        <w:rPr>
          <w:i/>
          <w:iCs/>
          <w:sz w:val="22"/>
          <w:szCs w:val="22"/>
          <w:lang w:val="en-US"/>
        </w:rPr>
        <w:t>decemlineata</w:t>
      </w:r>
      <w:proofErr w:type="spellEnd"/>
      <w:r w:rsidRPr="006D6AD2">
        <w:rPr>
          <w:sz w:val="22"/>
          <w:szCs w:val="22"/>
          <w:lang w:val="en-US"/>
        </w:rPr>
        <w:t> (Say), resistance to </w:t>
      </w:r>
      <w:r w:rsidRPr="006D6AD2">
        <w:rPr>
          <w:i/>
          <w:iCs/>
          <w:sz w:val="22"/>
          <w:szCs w:val="22"/>
          <w:lang w:val="en-US"/>
        </w:rPr>
        <w:t>Bacillus thuringiensis</w:t>
      </w:r>
      <w:r w:rsidRPr="006D6AD2">
        <w:rPr>
          <w:sz w:val="22"/>
          <w:szCs w:val="22"/>
          <w:lang w:val="en-US"/>
        </w:rPr>
        <w:t> </w:t>
      </w:r>
      <w:proofErr w:type="spellStart"/>
      <w:r w:rsidRPr="006D6AD2">
        <w:rPr>
          <w:sz w:val="22"/>
          <w:szCs w:val="22"/>
          <w:lang w:val="en-US"/>
        </w:rPr>
        <w:t>CryIIIA</w:t>
      </w:r>
      <w:proofErr w:type="spellEnd"/>
      <w:r w:rsidRPr="006D6AD2">
        <w:rPr>
          <w:sz w:val="22"/>
          <w:szCs w:val="22"/>
          <w:lang w:val="en-US"/>
        </w:rPr>
        <w:t xml:space="preserve"> 8-endotoxin. Standard reciprocal crosses and backcrosses between susceptible (S) and resistant (R) strains were used to determine the characteristics of resistance. Analysis of probit lines from the F</w:t>
      </w:r>
      <w:r w:rsidRPr="006D6AD2">
        <w:rPr>
          <w:sz w:val="22"/>
          <w:szCs w:val="22"/>
          <w:vertAlign w:val="subscript"/>
          <w:lang w:val="en-US"/>
        </w:rPr>
        <w:t>1</w:t>
      </w:r>
      <w:r w:rsidRPr="006D6AD2">
        <w:rPr>
          <w:sz w:val="22"/>
          <w:szCs w:val="22"/>
          <w:lang w:val="en-US"/>
        </w:rPr>
        <w:t> reciprocal crosses indicated that </w:t>
      </w:r>
      <w:r w:rsidRPr="006D6AD2">
        <w:rPr>
          <w:i/>
          <w:iCs/>
          <w:sz w:val="22"/>
          <w:szCs w:val="22"/>
          <w:lang w:val="en-US"/>
        </w:rPr>
        <w:t>B. thuringiensis</w:t>
      </w:r>
      <w:r w:rsidRPr="006D6AD2">
        <w:rPr>
          <w:sz w:val="22"/>
          <w:szCs w:val="22"/>
          <w:lang w:val="en-US"/>
        </w:rPr>
        <w:t xml:space="preserve"> δ-endotoxin resistance was inherited </w:t>
      </w:r>
      <w:proofErr w:type="spellStart"/>
      <w:r w:rsidRPr="006D6AD2">
        <w:rPr>
          <w:sz w:val="22"/>
          <w:szCs w:val="22"/>
          <w:lang w:val="en-US"/>
        </w:rPr>
        <w:t>autosomaly</w:t>
      </w:r>
      <w:proofErr w:type="spellEnd"/>
      <w:r w:rsidRPr="006D6AD2">
        <w:rPr>
          <w:sz w:val="22"/>
          <w:szCs w:val="22"/>
          <w:lang w:val="en-US"/>
        </w:rPr>
        <w:t xml:space="preserve"> without maternal effects. We estimated the degree of dominance to be 0.77 and 0.76 for the (R × S) and (S × R) F</w:t>
      </w:r>
      <w:r w:rsidRPr="006D6AD2">
        <w:rPr>
          <w:sz w:val="22"/>
          <w:szCs w:val="22"/>
          <w:vertAlign w:val="subscript"/>
          <w:lang w:val="en-US"/>
        </w:rPr>
        <w:t>1</w:t>
      </w:r>
      <w:r w:rsidRPr="006D6AD2">
        <w:rPr>
          <w:sz w:val="22"/>
          <w:szCs w:val="22"/>
          <w:lang w:val="en-US"/>
        </w:rPr>
        <w:t> generations, respectively, indicating that </w:t>
      </w:r>
      <w:r w:rsidRPr="006D6AD2">
        <w:rPr>
          <w:i/>
          <w:iCs/>
          <w:sz w:val="22"/>
          <w:szCs w:val="22"/>
          <w:lang w:val="en-US"/>
        </w:rPr>
        <w:t>B. thuringiensis</w:t>
      </w:r>
      <w:r w:rsidRPr="006D6AD2">
        <w:rPr>
          <w:sz w:val="22"/>
          <w:szCs w:val="22"/>
          <w:lang w:val="en-US"/>
        </w:rPr>
        <w:t> </w:t>
      </w:r>
      <w:proofErr w:type="spellStart"/>
      <w:r w:rsidRPr="006D6AD2">
        <w:rPr>
          <w:sz w:val="22"/>
          <w:szCs w:val="22"/>
          <w:lang w:val="en-US"/>
        </w:rPr>
        <w:t>CryIIIA</w:t>
      </w:r>
      <w:proofErr w:type="spellEnd"/>
      <w:r w:rsidRPr="006D6AD2">
        <w:rPr>
          <w:sz w:val="22"/>
          <w:szCs w:val="22"/>
          <w:lang w:val="en-US"/>
        </w:rPr>
        <w:t xml:space="preserve"> δ-endotoxin resistance is conferred by incompletely dominant genes. Chi-square analysis of mortality responses of backcrossed offspring suggested that resistance might be caused by more than one locus. The stability of resistance was also studied by testing seventeen generations of resistant beetles after the selection pressure was removed. When the selection pressure was removed, the resistance level of the selected colony decreased after five generations. The resistance level did not decrease further when the selection was removed for &gt; 12 generations.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0A7BDE" w:rsidRPr="007A66E2" w14:paraId="72033262" w14:textId="77777777" w:rsidTr="002F13E5">
        <w:trPr>
          <w:trHeight w:val="171"/>
        </w:trPr>
        <w:tc>
          <w:tcPr>
            <w:tcW w:w="2075" w:type="dxa"/>
          </w:tcPr>
          <w:p w14:paraId="56A88F13" w14:textId="77777777" w:rsidR="000A7BDE" w:rsidRPr="007A66E2" w:rsidRDefault="000A7BDE" w:rsidP="007A66E2">
            <w:pPr>
              <w:spacing w:after="0"/>
              <w:rPr>
                <w:sz w:val="22"/>
                <w:szCs w:val="22"/>
              </w:rPr>
            </w:pPr>
            <w:r w:rsidRPr="007A66E2">
              <w:rPr>
                <w:sz w:val="22"/>
                <w:szCs w:val="22"/>
              </w:rPr>
              <w:t xml:space="preserve">Data point addressed </w:t>
            </w:r>
          </w:p>
        </w:tc>
        <w:tc>
          <w:tcPr>
            <w:tcW w:w="7167" w:type="dxa"/>
          </w:tcPr>
          <w:p w14:paraId="1B85AB24" w14:textId="77777777" w:rsidR="000A7BDE" w:rsidRPr="007A66E2" w:rsidRDefault="000A7BDE" w:rsidP="007A66E2">
            <w:pPr>
              <w:spacing w:after="0"/>
              <w:rPr>
                <w:sz w:val="22"/>
                <w:szCs w:val="22"/>
              </w:rPr>
            </w:pPr>
            <w:r w:rsidRPr="007A66E2">
              <w:rPr>
                <w:sz w:val="22"/>
                <w:szCs w:val="22"/>
              </w:rPr>
              <w:t>IIIM 3.2/13</w:t>
            </w:r>
          </w:p>
        </w:tc>
      </w:tr>
      <w:tr w:rsidR="000A7BDE" w:rsidRPr="007A66E2" w14:paraId="221F8355" w14:textId="77777777" w:rsidTr="002F13E5">
        <w:trPr>
          <w:trHeight w:val="180"/>
        </w:trPr>
        <w:tc>
          <w:tcPr>
            <w:tcW w:w="2075" w:type="dxa"/>
          </w:tcPr>
          <w:p w14:paraId="7FB0BD2D" w14:textId="77777777" w:rsidR="000A7BDE" w:rsidRPr="007A66E2" w:rsidRDefault="000A7BDE" w:rsidP="007A66E2">
            <w:pPr>
              <w:spacing w:after="0"/>
              <w:rPr>
                <w:sz w:val="22"/>
                <w:szCs w:val="22"/>
              </w:rPr>
            </w:pPr>
            <w:r w:rsidRPr="007A66E2">
              <w:rPr>
                <w:sz w:val="22"/>
                <w:szCs w:val="22"/>
              </w:rPr>
              <w:t>Author(s) (year)</w:t>
            </w:r>
          </w:p>
        </w:tc>
        <w:tc>
          <w:tcPr>
            <w:tcW w:w="7167" w:type="dxa"/>
          </w:tcPr>
          <w:p w14:paraId="3A5676FC" w14:textId="4A5F1A00" w:rsidR="000A7BDE" w:rsidRPr="007A66E2" w:rsidRDefault="000A7BDE" w:rsidP="007A66E2">
            <w:pPr>
              <w:spacing w:after="0"/>
              <w:rPr>
                <w:sz w:val="22"/>
                <w:szCs w:val="22"/>
              </w:rPr>
            </w:pPr>
            <w:r w:rsidRPr="007A66E2">
              <w:rPr>
                <w:sz w:val="22"/>
                <w:szCs w:val="22"/>
              </w:rPr>
              <w:t xml:space="preserve">Loke, S.R., Andy-Tan, W.A., Benjamin, S., Lee, H.L., </w:t>
            </w:r>
            <w:r w:rsidR="0075640D">
              <w:rPr>
                <w:sz w:val="22"/>
                <w:szCs w:val="22"/>
              </w:rPr>
              <w:t xml:space="preserve">and </w:t>
            </w:r>
            <w:r w:rsidRPr="007A66E2">
              <w:rPr>
                <w:sz w:val="22"/>
                <w:szCs w:val="22"/>
              </w:rPr>
              <w:t>Sofian-</w:t>
            </w:r>
            <w:proofErr w:type="spellStart"/>
            <w:r w:rsidRPr="007A66E2">
              <w:rPr>
                <w:sz w:val="22"/>
                <w:szCs w:val="22"/>
              </w:rPr>
              <w:t>Azirun</w:t>
            </w:r>
            <w:proofErr w:type="spellEnd"/>
            <w:r w:rsidRPr="007A66E2">
              <w:rPr>
                <w:sz w:val="22"/>
                <w:szCs w:val="22"/>
              </w:rPr>
              <w:t>, M. (2010)</w:t>
            </w:r>
          </w:p>
        </w:tc>
      </w:tr>
      <w:tr w:rsidR="000A7BDE" w:rsidRPr="007A66E2" w14:paraId="4D623207" w14:textId="77777777" w:rsidTr="002F13E5">
        <w:trPr>
          <w:trHeight w:val="171"/>
        </w:trPr>
        <w:tc>
          <w:tcPr>
            <w:tcW w:w="2075" w:type="dxa"/>
          </w:tcPr>
          <w:p w14:paraId="2DFE08EE" w14:textId="77777777" w:rsidR="000A7BDE" w:rsidRPr="007A66E2" w:rsidRDefault="000A7BDE" w:rsidP="007A66E2">
            <w:pPr>
              <w:spacing w:after="0"/>
              <w:rPr>
                <w:sz w:val="22"/>
                <w:szCs w:val="22"/>
              </w:rPr>
            </w:pPr>
            <w:r w:rsidRPr="007A66E2">
              <w:rPr>
                <w:sz w:val="22"/>
                <w:szCs w:val="22"/>
              </w:rPr>
              <w:t>Title</w:t>
            </w:r>
          </w:p>
        </w:tc>
        <w:tc>
          <w:tcPr>
            <w:tcW w:w="7167" w:type="dxa"/>
          </w:tcPr>
          <w:p w14:paraId="05A95D05" w14:textId="77777777" w:rsidR="000A7BDE" w:rsidRPr="007A66E2" w:rsidRDefault="000A7BDE" w:rsidP="007A66E2">
            <w:pPr>
              <w:shd w:val="clear" w:color="auto" w:fill="FFFFFF"/>
              <w:tabs>
                <w:tab w:val="clear" w:pos="720"/>
              </w:tabs>
              <w:spacing w:after="0"/>
              <w:outlineLvl w:val="0"/>
              <w:rPr>
                <w:kern w:val="36"/>
                <w:sz w:val="22"/>
                <w:szCs w:val="22"/>
                <w:lang w:val="en-US"/>
              </w:rPr>
            </w:pPr>
            <w:r w:rsidRPr="007A66E2">
              <w:rPr>
                <w:kern w:val="36"/>
                <w:sz w:val="22"/>
                <w:szCs w:val="22"/>
                <w:lang w:val="en-US"/>
              </w:rPr>
              <w:t xml:space="preserve">Susceptibility of Field-Collected Aedes aegypti (L.) (Diptera: Culicidae) to Bacillus thuringiensis </w:t>
            </w:r>
            <w:proofErr w:type="spellStart"/>
            <w:r w:rsidRPr="007A66E2">
              <w:rPr>
                <w:kern w:val="36"/>
                <w:sz w:val="22"/>
                <w:szCs w:val="22"/>
                <w:lang w:val="en-US"/>
              </w:rPr>
              <w:t>israelensis</w:t>
            </w:r>
            <w:proofErr w:type="spellEnd"/>
            <w:r w:rsidRPr="007A66E2">
              <w:rPr>
                <w:kern w:val="36"/>
                <w:sz w:val="22"/>
                <w:szCs w:val="22"/>
                <w:lang w:val="en-US"/>
              </w:rPr>
              <w:t xml:space="preserve"> and </w:t>
            </w:r>
            <w:proofErr w:type="spellStart"/>
            <w:r w:rsidRPr="007A66E2">
              <w:rPr>
                <w:kern w:val="36"/>
                <w:sz w:val="22"/>
                <w:szCs w:val="22"/>
                <w:lang w:val="en-US"/>
              </w:rPr>
              <w:t>temephos</w:t>
            </w:r>
            <w:proofErr w:type="spellEnd"/>
          </w:p>
        </w:tc>
      </w:tr>
      <w:tr w:rsidR="000A7BDE" w:rsidRPr="007A66E2" w14:paraId="0A2D154A" w14:textId="77777777" w:rsidTr="002F13E5">
        <w:trPr>
          <w:trHeight w:val="171"/>
        </w:trPr>
        <w:tc>
          <w:tcPr>
            <w:tcW w:w="2075" w:type="dxa"/>
          </w:tcPr>
          <w:p w14:paraId="4B260CA3" w14:textId="77777777" w:rsidR="000A7BDE" w:rsidRPr="007A66E2" w:rsidRDefault="000A7BDE" w:rsidP="007A66E2">
            <w:pPr>
              <w:spacing w:after="0"/>
              <w:rPr>
                <w:sz w:val="22"/>
                <w:szCs w:val="22"/>
              </w:rPr>
            </w:pPr>
            <w:r w:rsidRPr="007A66E2">
              <w:rPr>
                <w:sz w:val="22"/>
                <w:szCs w:val="22"/>
              </w:rPr>
              <w:t xml:space="preserve">Report number </w:t>
            </w:r>
          </w:p>
        </w:tc>
        <w:tc>
          <w:tcPr>
            <w:tcW w:w="7167" w:type="dxa"/>
          </w:tcPr>
          <w:p w14:paraId="0DBF97BE" w14:textId="394F170F" w:rsidR="000A7BDE" w:rsidRPr="007A66E2" w:rsidRDefault="000A7BDE" w:rsidP="007A66E2">
            <w:pPr>
              <w:spacing w:after="0"/>
              <w:rPr>
                <w:sz w:val="22"/>
                <w:szCs w:val="22"/>
              </w:rPr>
            </w:pPr>
            <w:r w:rsidRPr="007A66E2">
              <w:rPr>
                <w:sz w:val="22"/>
                <w:szCs w:val="22"/>
                <w:shd w:val="clear" w:color="auto" w:fill="FFFFFF"/>
              </w:rPr>
              <w:t xml:space="preserve">Tropical Biomedicine, July 2010, </w:t>
            </w:r>
            <w:r w:rsidR="00350FE7">
              <w:rPr>
                <w:sz w:val="22"/>
                <w:szCs w:val="22"/>
                <w:shd w:val="clear" w:color="auto" w:fill="FFFFFF"/>
              </w:rPr>
              <w:t>Vol.</w:t>
            </w:r>
            <w:r w:rsidR="00350FE7" w:rsidRPr="00910B0A">
              <w:rPr>
                <w:sz w:val="22"/>
                <w:szCs w:val="22"/>
                <w:shd w:val="clear" w:color="auto" w:fill="FFFFFF"/>
              </w:rPr>
              <w:t xml:space="preserve"> 27, </w:t>
            </w:r>
            <w:r w:rsidR="00350FE7">
              <w:rPr>
                <w:sz w:val="22"/>
                <w:szCs w:val="22"/>
                <w:shd w:val="clear" w:color="auto" w:fill="FFFFFF"/>
              </w:rPr>
              <w:t>I</w:t>
            </w:r>
            <w:r w:rsidR="00350FE7" w:rsidRPr="00910B0A">
              <w:rPr>
                <w:sz w:val="22"/>
                <w:szCs w:val="22"/>
                <w:shd w:val="clear" w:color="auto" w:fill="FFFFFF"/>
              </w:rPr>
              <w:t>ssue 3</w:t>
            </w:r>
            <w:r w:rsidR="00350FE7">
              <w:rPr>
                <w:sz w:val="22"/>
                <w:szCs w:val="22"/>
                <w:shd w:val="clear" w:color="auto" w:fill="FFFFFF"/>
              </w:rPr>
              <w:t>, p. 493-503</w:t>
            </w:r>
          </w:p>
        </w:tc>
      </w:tr>
      <w:tr w:rsidR="000A7BDE" w:rsidRPr="007A66E2" w14:paraId="4444067C" w14:textId="77777777" w:rsidTr="002F13E5">
        <w:trPr>
          <w:trHeight w:val="180"/>
        </w:trPr>
        <w:tc>
          <w:tcPr>
            <w:tcW w:w="2075" w:type="dxa"/>
          </w:tcPr>
          <w:p w14:paraId="7E96735F" w14:textId="77777777" w:rsidR="000A7BDE" w:rsidRPr="007A66E2" w:rsidRDefault="000A7BDE" w:rsidP="007A66E2">
            <w:pPr>
              <w:spacing w:after="0"/>
              <w:rPr>
                <w:sz w:val="22"/>
                <w:szCs w:val="22"/>
              </w:rPr>
            </w:pPr>
            <w:r w:rsidRPr="007A66E2">
              <w:rPr>
                <w:sz w:val="22"/>
                <w:szCs w:val="22"/>
              </w:rPr>
              <w:t xml:space="preserve">Test facility </w:t>
            </w:r>
          </w:p>
        </w:tc>
        <w:tc>
          <w:tcPr>
            <w:tcW w:w="7167" w:type="dxa"/>
          </w:tcPr>
          <w:p w14:paraId="6CD50C41" w14:textId="2A347D48" w:rsidR="000A7BDE" w:rsidRPr="007A66E2" w:rsidRDefault="008F37AE" w:rsidP="007A66E2">
            <w:pPr>
              <w:spacing w:after="0"/>
              <w:rPr>
                <w:sz w:val="22"/>
                <w:szCs w:val="22"/>
              </w:rPr>
            </w:pPr>
            <w:r w:rsidRPr="007A66E2">
              <w:rPr>
                <w:sz w:val="22"/>
                <w:szCs w:val="22"/>
              </w:rPr>
              <w:t>Not applicable</w:t>
            </w:r>
          </w:p>
        </w:tc>
      </w:tr>
      <w:tr w:rsidR="000A7BDE" w:rsidRPr="007A66E2" w14:paraId="0E4D9A43" w14:textId="77777777" w:rsidTr="002F13E5">
        <w:trPr>
          <w:trHeight w:val="171"/>
        </w:trPr>
        <w:tc>
          <w:tcPr>
            <w:tcW w:w="2075" w:type="dxa"/>
          </w:tcPr>
          <w:p w14:paraId="00B99A0B" w14:textId="77777777" w:rsidR="000A7BDE" w:rsidRPr="007A66E2" w:rsidRDefault="000A7BDE" w:rsidP="007A66E2">
            <w:pPr>
              <w:spacing w:after="0"/>
              <w:rPr>
                <w:sz w:val="22"/>
                <w:szCs w:val="22"/>
              </w:rPr>
            </w:pPr>
            <w:r w:rsidRPr="007A66E2">
              <w:rPr>
                <w:sz w:val="22"/>
                <w:szCs w:val="22"/>
              </w:rPr>
              <w:t>Published</w:t>
            </w:r>
          </w:p>
        </w:tc>
        <w:tc>
          <w:tcPr>
            <w:tcW w:w="7167" w:type="dxa"/>
          </w:tcPr>
          <w:p w14:paraId="6B57470C" w14:textId="77777777" w:rsidR="000A7BDE" w:rsidRPr="007A66E2" w:rsidRDefault="000A7BDE" w:rsidP="007A66E2">
            <w:pPr>
              <w:spacing w:after="0"/>
              <w:rPr>
                <w:sz w:val="22"/>
                <w:szCs w:val="22"/>
              </w:rPr>
            </w:pPr>
            <w:r w:rsidRPr="007A66E2">
              <w:rPr>
                <w:sz w:val="22"/>
                <w:szCs w:val="22"/>
              </w:rPr>
              <w:t>Yes</w:t>
            </w:r>
          </w:p>
        </w:tc>
      </w:tr>
      <w:tr w:rsidR="000A7BDE" w:rsidRPr="007A66E2" w14:paraId="232715C4" w14:textId="77777777" w:rsidTr="002F13E5">
        <w:trPr>
          <w:trHeight w:val="171"/>
        </w:trPr>
        <w:tc>
          <w:tcPr>
            <w:tcW w:w="2075" w:type="dxa"/>
          </w:tcPr>
          <w:p w14:paraId="5223C7F1" w14:textId="77777777" w:rsidR="000A7BDE" w:rsidRPr="007A66E2" w:rsidRDefault="000A7BDE" w:rsidP="007A66E2">
            <w:pPr>
              <w:spacing w:after="0"/>
              <w:rPr>
                <w:sz w:val="22"/>
                <w:szCs w:val="22"/>
              </w:rPr>
            </w:pPr>
            <w:r w:rsidRPr="007A66E2">
              <w:rPr>
                <w:sz w:val="22"/>
                <w:szCs w:val="22"/>
              </w:rPr>
              <w:t xml:space="preserve">Test guideline </w:t>
            </w:r>
          </w:p>
        </w:tc>
        <w:tc>
          <w:tcPr>
            <w:tcW w:w="7167" w:type="dxa"/>
          </w:tcPr>
          <w:p w14:paraId="41BA4CF4" w14:textId="3AB6FD09" w:rsidR="000A7BDE" w:rsidRPr="007A66E2" w:rsidRDefault="008F37AE" w:rsidP="007A66E2">
            <w:pPr>
              <w:spacing w:after="0"/>
              <w:rPr>
                <w:sz w:val="22"/>
                <w:szCs w:val="22"/>
              </w:rPr>
            </w:pPr>
            <w:r w:rsidRPr="007A66E2">
              <w:rPr>
                <w:sz w:val="22"/>
                <w:szCs w:val="22"/>
              </w:rPr>
              <w:t>Not applicable</w:t>
            </w:r>
          </w:p>
        </w:tc>
      </w:tr>
      <w:tr w:rsidR="000A7BDE" w:rsidRPr="007A66E2" w14:paraId="3F315D5E" w14:textId="77777777" w:rsidTr="002F13E5">
        <w:trPr>
          <w:trHeight w:val="171"/>
        </w:trPr>
        <w:tc>
          <w:tcPr>
            <w:tcW w:w="2075" w:type="dxa"/>
          </w:tcPr>
          <w:p w14:paraId="2D7AD3F9" w14:textId="77777777" w:rsidR="000A7BDE" w:rsidRPr="007A66E2" w:rsidRDefault="000A7BDE" w:rsidP="007A66E2">
            <w:pPr>
              <w:spacing w:after="0"/>
              <w:rPr>
                <w:sz w:val="22"/>
                <w:szCs w:val="22"/>
              </w:rPr>
            </w:pPr>
            <w:r w:rsidRPr="007A66E2">
              <w:rPr>
                <w:sz w:val="22"/>
                <w:szCs w:val="22"/>
              </w:rPr>
              <w:t>Deviations</w:t>
            </w:r>
          </w:p>
        </w:tc>
        <w:tc>
          <w:tcPr>
            <w:tcW w:w="7167" w:type="dxa"/>
          </w:tcPr>
          <w:p w14:paraId="5C22D424" w14:textId="19161FDC" w:rsidR="000A7BDE" w:rsidRPr="007A66E2" w:rsidRDefault="008F37AE" w:rsidP="007A66E2">
            <w:pPr>
              <w:spacing w:after="0"/>
              <w:rPr>
                <w:sz w:val="22"/>
                <w:szCs w:val="22"/>
              </w:rPr>
            </w:pPr>
            <w:r w:rsidRPr="007A66E2">
              <w:rPr>
                <w:sz w:val="22"/>
                <w:szCs w:val="22"/>
              </w:rPr>
              <w:t>Not applicable</w:t>
            </w:r>
          </w:p>
        </w:tc>
      </w:tr>
      <w:tr w:rsidR="000A7BDE" w:rsidRPr="007A66E2" w14:paraId="4656B9C4" w14:textId="77777777" w:rsidTr="002F13E5">
        <w:trPr>
          <w:trHeight w:val="180"/>
        </w:trPr>
        <w:tc>
          <w:tcPr>
            <w:tcW w:w="2075" w:type="dxa"/>
          </w:tcPr>
          <w:p w14:paraId="63D7B564" w14:textId="77777777" w:rsidR="000A7BDE" w:rsidRPr="007A66E2" w:rsidRDefault="000A7BDE" w:rsidP="007A66E2">
            <w:pPr>
              <w:spacing w:after="0"/>
              <w:rPr>
                <w:sz w:val="22"/>
                <w:szCs w:val="22"/>
              </w:rPr>
            </w:pPr>
            <w:r w:rsidRPr="007A66E2">
              <w:rPr>
                <w:sz w:val="22"/>
                <w:szCs w:val="22"/>
              </w:rPr>
              <w:t>GLP</w:t>
            </w:r>
          </w:p>
        </w:tc>
        <w:tc>
          <w:tcPr>
            <w:tcW w:w="7167" w:type="dxa"/>
          </w:tcPr>
          <w:p w14:paraId="655699CA" w14:textId="77777777" w:rsidR="000A7BDE" w:rsidRPr="007A66E2" w:rsidRDefault="000A7BDE" w:rsidP="007A66E2">
            <w:pPr>
              <w:spacing w:after="0"/>
              <w:rPr>
                <w:sz w:val="22"/>
                <w:szCs w:val="22"/>
              </w:rPr>
            </w:pPr>
            <w:r w:rsidRPr="007A66E2">
              <w:rPr>
                <w:sz w:val="22"/>
                <w:szCs w:val="22"/>
              </w:rPr>
              <w:t>No</w:t>
            </w:r>
          </w:p>
        </w:tc>
      </w:tr>
    </w:tbl>
    <w:p w14:paraId="3CD186E6" w14:textId="77777777" w:rsidR="00C53F2B" w:rsidRDefault="00C53F2B" w:rsidP="000A7BDE">
      <w:pPr>
        <w:tabs>
          <w:tab w:val="clear" w:pos="720"/>
        </w:tabs>
        <w:rPr>
          <w:sz w:val="22"/>
          <w:szCs w:val="22"/>
          <w:lang w:val="en-US"/>
        </w:rPr>
      </w:pPr>
    </w:p>
    <w:p w14:paraId="06D7BE8A" w14:textId="0AC1832A" w:rsidR="000A7BDE" w:rsidRPr="00BD3F5A" w:rsidRDefault="000A7BDE" w:rsidP="000A7BDE">
      <w:pPr>
        <w:tabs>
          <w:tab w:val="clear" w:pos="720"/>
        </w:tabs>
        <w:rPr>
          <w:b/>
          <w:bCs/>
          <w:sz w:val="22"/>
          <w:szCs w:val="22"/>
          <w:u w:val="single"/>
        </w:rPr>
      </w:pPr>
      <w:r w:rsidRPr="00BD3F5A">
        <w:rPr>
          <w:b/>
          <w:bCs/>
          <w:sz w:val="22"/>
          <w:szCs w:val="22"/>
          <w:u w:val="single"/>
        </w:rPr>
        <w:t>Abstract</w:t>
      </w:r>
    </w:p>
    <w:p w14:paraId="1DB577B8" w14:textId="25071180" w:rsidR="000A7BDE" w:rsidRPr="00BD3F5A" w:rsidRDefault="000A7BDE" w:rsidP="000A7BDE">
      <w:pPr>
        <w:jc w:val="both"/>
        <w:rPr>
          <w:sz w:val="22"/>
          <w:szCs w:val="22"/>
          <w:lang w:val="en-US"/>
        </w:rPr>
      </w:pPr>
      <w:r w:rsidRPr="00BD3F5A">
        <w:rPr>
          <w:sz w:val="22"/>
          <w:szCs w:val="22"/>
        </w:rPr>
        <w:t xml:space="preserve">The susceptibility status of field-collected </w:t>
      </w:r>
      <w:r w:rsidRPr="00AA77F0">
        <w:rPr>
          <w:i/>
          <w:iCs/>
          <w:sz w:val="22"/>
          <w:szCs w:val="22"/>
        </w:rPr>
        <w:t>Aedes aegypti</w:t>
      </w:r>
      <w:r w:rsidRPr="00BD3F5A">
        <w:rPr>
          <w:sz w:val="22"/>
          <w:szCs w:val="22"/>
        </w:rPr>
        <w:t xml:space="preserve"> (L.) from a dengue endemic area to </w:t>
      </w:r>
      <w:r w:rsidRPr="00AA77F0">
        <w:rPr>
          <w:i/>
          <w:iCs/>
          <w:sz w:val="22"/>
          <w:szCs w:val="22"/>
        </w:rPr>
        <w:t xml:space="preserve">Bacillus thuringiensis </w:t>
      </w:r>
      <w:proofErr w:type="spellStart"/>
      <w:r w:rsidRPr="00AA77F0">
        <w:rPr>
          <w:i/>
          <w:iCs/>
          <w:sz w:val="22"/>
          <w:szCs w:val="22"/>
        </w:rPr>
        <w:t>israelensis</w:t>
      </w:r>
      <w:proofErr w:type="spellEnd"/>
      <w:r w:rsidRPr="00BD3F5A">
        <w:rPr>
          <w:sz w:val="22"/>
          <w:szCs w:val="22"/>
        </w:rPr>
        <w:t xml:space="preserve"> (</w:t>
      </w:r>
      <w:proofErr w:type="spellStart"/>
      <w:r w:rsidRPr="00AA77F0">
        <w:rPr>
          <w:i/>
          <w:iCs/>
          <w:sz w:val="22"/>
          <w:szCs w:val="22"/>
        </w:rPr>
        <w:t>Bti</w:t>
      </w:r>
      <w:proofErr w:type="spellEnd"/>
      <w:r w:rsidRPr="00BD3F5A">
        <w:rPr>
          <w:sz w:val="22"/>
          <w:szCs w:val="22"/>
        </w:rPr>
        <w:t xml:space="preserve">) and </w:t>
      </w:r>
      <w:proofErr w:type="spellStart"/>
      <w:r w:rsidRPr="00BD3F5A">
        <w:rPr>
          <w:sz w:val="22"/>
          <w:szCs w:val="22"/>
        </w:rPr>
        <w:t>temephos</w:t>
      </w:r>
      <w:proofErr w:type="spellEnd"/>
      <w:r w:rsidRPr="00BD3F5A">
        <w:rPr>
          <w:sz w:val="22"/>
          <w:szCs w:val="22"/>
        </w:rPr>
        <w:t xml:space="preserve"> was determined. Since August 2007, biweekly </w:t>
      </w:r>
      <w:proofErr w:type="spellStart"/>
      <w:r w:rsidRPr="00BD3F5A">
        <w:rPr>
          <w:sz w:val="22"/>
          <w:szCs w:val="22"/>
        </w:rPr>
        <w:t>ovitrap</w:t>
      </w:r>
      <w:proofErr w:type="spellEnd"/>
      <w:r w:rsidRPr="00BD3F5A">
        <w:rPr>
          <w:sz w:val="22"/>
          <w:szCs w:val="22"/>
        </w:rPr>
        <w:t xml:space="preserve"> surveillance (OS) was conducted for 12 mo</w:t>
      </w:r>
      <w:r w:rsidR="00447778">
        <w:rPr>
          <w:sz w:val="22"/>
          <w:szCs w:val="22"/>
        </w:rPr>
        <w:t>nths</w:t>
      </w:r>
      <w:r w:rsidRPr="00BD3F5A">
        <w:rPr>
          <w:sz w:val="22"/>
          <w:szCs w:val="22"/>
        </w:rPr>
        <w:t xml:space="preserve"> in 2 sites, A &amp; B, in Shah Alam, Selangor. Site A was treated with a </w:t>
      </w:r>
      <w:proofErr w:type="spellStart"/>
      <w:r w:rsidRPr="00AA77F0">
        <w:rPr>
          <w:i/>
          <w:iCs/>
          <w:sz w:val="22"/>
          <w:szCs w:val="22"/>
        </w:rPr>
        <w:t>Bti</w:t>
      </w:r>
      <w:proofErr w:type="spellEnd"/>
      <w:r w:rsidRPr="00BD3F5A">
        <w:rPr>
          <w:sz w:val="22"/>
          <w:szCs w:val="22"/>
        </w:rPr>
        <w:t xml:space="preserve"> formulation, </w:t>
      </w:r>
      <w:proofErr w:type="spellStart"/>
      <w:r w:rsidRPr="00BD3F5A">
        <w:rPr>
          <w:sz w:val="22"/>
          <w:szCs w:val="22"/>
        </w:rPr>
        <w:t>VectoBac</w:t>
      </w:r>
      <w:proofErr w:type="spellEnd"/>
      <w:r w:rsidRPr="00AA77F0">
        <w:rPr>
          <w:sz w:val="22"/>
          <w:szCs w:val="22"/>
          <w:vertAlign w:val="superscript"/>
        </w:rPr>
        <w:t>®</w:t>
      </w:r>
      <w:r w:rsidRPr="00BD3F5A">
        <w:rPr>
          <w:sz w:val="22"/>
          <w:szCs w:val="22"/>
        </w:rPr>
        <w:t xml:space="preserve"> WG at 500 g/ha, from December 2007 – June 2008 while Site B was subjected to routine dengue vector control activities conducted by the local municipality. </w:t>
      </w:r>
      <w:r w:rsidRPr="00AA77F0">
        <w:rPr>
          <w:i/>
          <w:iCs/>
          <w:sz w:val="22"/>
          <w:szCs w:val="22"/>
        </w:rPr>
        <w:t>Aedes aegypti</w:t>
      </w:r>
      <w:r w:rsidRPr="00BD3F5A">
        <w:rPr>
          <w:sz w:val="22"/>
          <w:szCs w:val="22"/>
        </w:rPr>
        <w:t xml:space="preserve"> larvae collected from OS in both sites were bred until F3 and evaluated for their susceptibility. The larvae were pooled according to 3 time periods, which corresponded to </w:t>
      </w:r>
      <w:proofErr w:type="spellStart"/>
      <w:r w:rsidRPr="00AA77F0">
        <w:rPr>
          <w:i/>
          <w:iCs/>
          <w:sz w:val="22"/>
          <w:szCs w:val="22"/>
        </w:rPr>
        <w:t>Bti</w:t>
      </w:r>
      <w:proofErr w:type="spellEnd"/>
      <w:r w:rsidRPr="00BD3F5A">
        <w:rPr>
          <w:sz w:val="22"/>
          <w:szCs w:val="22"/>
        </w:rPr>
        <w:t xml:space="preserve"> treatment phases in site A: August – November 2007 (</w:t>
      </w:r>
      <w:proofErr w:type="spellStart"/>
      <w:r w:rsidRPr="00AA77F0">
        <w:rPr>
          <w:i/>
          <w:iCs/>
          <w:sz w:val="22"/>
          <w:szCs w:val="22"/>
        </w:rPr>
        <w:t>Bti</w:t>
      </w:r>
      <w:proofErr w:type="spellEnd"/>
      <w:r w:rsidRPr="00BD3F5A">
        <w:rPr>
          <w:sz w:val="22"/>
          <w:szCs w:val="22"/>
        </w:rPr>
        <w:t xml:space="preserve"> pre-treatment phase); December 2007 – June 2008 (</w:t>
      </w:r>
      <w:proofErr w:type="spellStart"/>
      <w:r w:rsidRPr="00AA77F0">
        <w:rPr>
          <w:i/>
          <w:iCs/>
          <w:sz w:val="22"/>
          <w:szCs w:val="22"/>
        </w:rPr>
        <w:t>Bti</w:t>
      </w:r>
      <w:proofErr w:type="spellEnd"/>
      <w:r w:rsidRPr="00BD3F5A">
        <w:rPr>
          <w:sz w:val="22"/>
          <w:szCs w:val="22"/>
        </w:rPr>
        <w:t xml:space="preserve"> treatment phase); and July – September 2008 (</w:t>
      </w:r>
      <w:proofErr w:type="spellStart"/>
      <w:r w:rsidRPr="00AA77F0">
        <w:rPr>
          <w:i/>
          <w:iCs/>
          <w:sz w:val="22"/>
          <w:szCs w:val="22"/>
        </w:rPr>
        <w:t>Bti</w:t>
      </w:r>
      <w:proofErr w:type="spellEnd"/>
      <w:r w:rsidRPr="00BD3F5A">
        <w:rPr>
          <w:sz w:val="22"/>
          <w:szCs w:val="22"/>
        </w:rPr>
        <w:t xml:space="preserve"> post-treatment phase). Larvae were </w:t>
      </w:r>
      <w:proofErr w:type="spellStart"/>
      <w:r w:rsidRPr="00BD3F5A">
        <w:rPr>
          <w:sz w:val="22"/>
          <w:szCs w:val="22"/>
        </w:rPr>
        <w:t>bioassayed</w:t>
      </w:r>
      <w:proofErr w:type="spellEnd"/>
      <w:r w:rsidRPr="00BD3F5A">
        <w:rPr>
          <w:sz w:val="22"/>
          <w:szCs w:val="22"/>
        </w:rPr>
        <w:t xml:space="preserve"> against </w:t>
      </w:r>
      <w:proofErr w:type="spellStart"/>
      <w:r w:rsidRPr="00AA77F0">
        <w:rPr>
          <w:i/>
          <w:iCs/>
          <w:sz w:val="22"/>
          <w:szCs w:val="22"/>
        </w:rPr>
        <w:t>Bti</w:t>
      </w:r>
      <w:proofErr w:type="spellEnd"/>
      <w:r w:rsidRPr="00BD3F5A">
        <w:rPr>
          <w:sz w:val="22"/>
          <w:szCs w:val="22"/>
        </w:rPr>
        <w:t xml:space="preserve"> or </w:t>
      </w:r>
      <w:proofErr w:type="spellStart"/>
      <w:r w:rsidRPr="00BD3F5A">
        <w:rPr>
          <w:sz w:val="22"/>
          <w:szCs w:val="22"/>
        </w:rPr>
        <w:t>temephos</w:t>
      </w:r>
      <w:proofErr w:type="spellEnd"/>
      <w:r w:rsidRPr="00BD3F5A">
        <w:rPr>
          <w:sz w:val="22"/>
          <w:szCs w:val="22"/>
        </w:rPr>
        <w:t xml:space="preserve"> in accordance with WHO standard methods. Larvae collected from Site A was resistant to </w:t>
      </w:r>
      <w:proofErr w:type="spellStart"/>
      <w:r w:rsidRPr="00BD3F5A">
        <w:rPr>
          <w:sz w:val="22"/>
          <w:szCs w:val="22"/>
        </w:rPr>
        <w:t>temephos</w:t>
      </w:r>
      <w:proofErr w:type="spellEnd"/>
      <w:r w:rsidRPr="00BD3F5A">
        <w:rPr>
          <w:sz w:val="22"/>
          <w:szCs w:val="22"/>
        </w:rPr>
        <w:t xml:space="preserve">, while incipient </w:t>
      </w:r>
      <w:proofErr w:type="spellStart"/>
      <w:r w:rsidRPr="00BD3F5A">
        <w:rPr>
          <w:sz w:val="22"/>
          <w:szCs w:val="22"/>
        </w:rPr>
        <w:t>temephos</w:t>
      </w:r>
      <w:proofErr w:type="spellEnd"/>
      <w:r w:rsidRPr="00BD3F5A">
        <w:rPr>
          <w:sz w:val="22"/>
          <w:szCs w:val="22"/>
        </w:rPr>
        <w:t xml:space="preserve"> resistant was detected in Site B throughout the study using WHO diagnostic dosage of 0.02 mg/L. The LC</w:t>
      </w:r>
      <w:r w:rsidRPr="00AA77F0">
        <w:rPr>
          <w:sz w:val="22"/>
          <w:szCs w:val="22"/>
          <w:vertAlign w:val="subscript"/>
        </w:rPr>
        <w:t>50</w:t>
      </w:r>
      <w:r w:rsidRPr="00BD3F5A">
        <w:rPr>
          <w:sz w:val="22"/>
          <w:szCs w:val="22"/>
        </w:rPr>
        <w:t xml:space="preserve"> of </w:t>
      </w:r>
      <w:proofErr w:type="spellStart"/>
      <w:r w:rsidRPr="00BD3F5A">
        <w:rPr>
          <w:sz w:val="22"/>
          <w:szCs w:val="22"/>
        </w:rPr>
        <w:t>temephos</w:t>
      </w:r>
      <w:proofErr w:type="spellEnd"/>
      <w:r w:rsidRPr="00BD3F5A">
        <w:rPr>
          <w:sz w:val="22"/>
          <w:szCs w:val="22"/>
        </w:rPr>
        <w:t xml:space="preserve"> ranged between 0.007040 – 0.03799 mg/L throughout the year in both sites. Resistance ratios (LC</w:t>
      </w:r>
      <w:r w:rsidRPr="00AA77F0">
        <w:rPr>
          <w:sz w:val="22"/>
          <w:szCs w:val="22"/>
          <w:vertAlign w:val="subscript"/>
        </w:rPr>
        <w:t>50</w:t>
      </w:r>
      <w:r w:rsidRPr="00BD3F5A">
        <w:rPr>
          <w:sz w:val="22"/>
          <w:szCs w:val="22"/>
        </w:rPr>
        <w:t xml:space="preserve">) indicated that </w:t>
      </w:r>
      <w:proofErr w:type="spellStart"/>
      <w:r w:rsidRPr="00BD3F5A">
        <w:rPr>
          <w:sz w:val="22"/>
          <w:szCs w:val="22"/>
        </w:rPr>
        <w:t>temephos</w:t>
      </w:r>
      <w:proofErr w:type="spellEnd"/>
      <w:r w:rsidRPr="00BD3F5A">
        <w:rPr>
          <w:sz w:val="22"/>
          <w:szCs w:val="22"/>
        </w:rPr>
        <w:t xml:space="preserve"> resistance increased with time, from 1.2 – 6.7 folds. The LC</w:t>
      </w:r>
      <w:r w:rsidRPr="00AA77F0">
        <w:rPr>
          <w:sz w:val="22"/>
          <w:szCs w:val="22"/>
          <w:vertAlign w:val="subscript"/>
        </w:rPr>
        <w:t>50</w:t>
      </w:r>
      <w:r w:rsidRPr="00BD3F5A">
        <w:rPr>
          <w:sz w:val="22"/>
          <w:szCs w:val="22"/>
        </w:rPr>
        <w:t xml:space="preserve"> of </w:t>
      </w:r>
      <w:r w:rsidRPr="00AA77F0">
        <w:rPr>
          <w:i/>
          <w:iCs/>
          <w:sz w:val="22"/>
          <w:szCs w:val="22"/>
        </w:rPr>
        <w:t>Ae</w:t>
      </w:r>
      <w:r w:rsidR="005068DE" w:rsidRPr="00AA77F0">
        <w:rPr>
          <w:i/>
          <w:iCs/>
          <w:sz w:val="22"/>
          <w:szCs w:val="22"/>
        </w:rPr>
        <w:t>des</w:t>
      </w:r>
      <w:r w:rsidRPr="00AA77F0">
        <w:rPr>
          <w:i/>
          <w:iCs/>
          <w:sz w:val="22"/>
          <w:szCs w:val="22"/>
        </w:rPr>
        <w:t xml:space="preserve"> aegypti</w:t>
      </w:r>
      <w:r w:rsidRPr="00BD3F5A">
        <w:rPr>
          <w:sz w:val="22"/>
          <w:szCs w:val="22"/>
        </w:rPr>
        <w:t xml:space="preserve"> larvae to </w:t>
      </w:r>
      <w:proofErr w:type="spellStart"/>
      <w:r w:rsidRPr="00AA77F0">
        <w:rPr>
          <w:i/>
          <w:iCs/>
          <w:sz w:val="22"/>
          <w:szCs w:val="22"/>
        </w:rPr>
        <w:t>Bti</w:t>
      </w:r>
      <w:proofErr w:type="spellEnd"/>
      <w:r w:rsidRPr="00BD3F5A">
        <w:rPr>
          <w:sz w:val="22"/>
          <w:szCs w:val="22"/>
        </w:rPr>
        <w:t xml:space="preserve"> ranged between 0.08890 – 0.1814 mg/L throughout the year in both sites, showing uniform susceptibility of field larvae to </w:t>
      </w:r>
      <w:proofErr w:type="spellStart"/>
      <w:r w:rsidRPr="00AA77F0">
        <w:rPr>
          <w:i/>
          <w:iCs/>
          <w:sz w:val="22"/>
          <w:szCs w:val="22"/>
        </w:rPr>
        <w:t>Bti</w:t>
      </w:r>
      <w:proofErr w:type="spellEnd"/>
      <w:r w:rsidRPr="00BD3F5A">
        <w:rPr>
          <w:sz w:val="22"/>
          <w:szCs w:val="22"/>
        </w:rPr>
        <w:t xml:space="preserve">, in spite of Site A receiving 18 </w:t>
      </w:r>
      <w:proofErr w:type="spellStart"/>
      <w:r w:rsidRPr="00AA77F0">
        <w:rPr>
          <w:i/>
          <w:iCs/>
          <w:sz w:val="22"/>
          <w:szCs w:val="22"/>
        </w:rPr>
        <w:t>Bti</w:t>
      </w:r>
      <w:proofErr w:type="spellEnd"/>
      <w:r w:rsidRPr="00BD3F5A">
        <w:rPr>
          <w:sz w:val="22"/>
          <w:szCs w:val="22"/>
        </w:rPr>
        <w:t xml:space="preserve"> treatments over a period of 7 mo</w:t>
      </w:r>
      <w:r w:rsidR="007C7352">
        <w:rPr>
          <w:sz w:val="22"/>
          <w:szCs w:val="22"/>
        </w:rPr>
        <w:t>nths</w:t>
      </w:r>
      <w:r w:rsidRPr="00BD3F5A">
        <w:rPr>
          <w:sz w:val="22"/>
          <w:szCs w:val="22"/>
        </w:rPr>
        <w:t xml:space="preserve">. No cross-resistance of </w:t>
      </w:r>
      <w:r w:rsidRPr="00AA77F0">
        <w:rPr>
          <w:i/>
          <w:iCs/>
          <w:sz w:val="22"/>
          <w:szCs w:val="22"/>
        </w:rPr>
        <w:t>Ae</w:t>
      </w:r>
      <w:r w:rsidR="0040177B" w:rsidRPr="00AA77F0">
        <w:rPr>
          <w:i/>
          <w:iCs/>
          <w:sz w:val="22"/>
          <w:szCs w:val="22"/>
        </w:rPr>
        <w:t>des</w:t>
      </w:r>
      <w:r w:rsidRPr="00AA77F0">
        <w:rPr>
          <w:i/>
          <w:iCs/>
          <w:sz w:val="22"/>
          <w:szCs w:val="22"/>
        </w:rPr>
        <w:t xml:space="preserve"> aegypti</w:t>
      </w:r>
      <w:r w:rsidRPr="00BD3F5A">
        <w:rPr>
          <w:sz w:val="22"/>
          <w:szCs w:val="22"/>
        </w:rPr>
        <w:t xml:space="preserve"> larvae from </w:t>
      </w:r>
      <w:proofErr w:type="spellStart"/>
      <w:r w:rsidRPr="00BD3F5A">
        <w:rPr>
          <w:sz w:val="22"/>
          <w:szCs w:val="22"/>
        </w:rPr>
        <w:t>temephos</w:t>
      </w:r>
      <w:proofErr w:type="spellEnd"/>
      <w:r w:rsidRPr="00BD3F5A">
        <w:rPr>
          <w:sz w:val="22"/>
          <w:szCs w:val="22"/>
        </w:rPr>
        <w:t xml:space="preserve"> to </w:t>
      </w:r>
      <w:proofErr w:type="spellStart"/>
      <w:r w:rsidRPr="00AA77F0">
        <w:rPr>
          <w:i/>
          <w:iCs/>
          <w:sz w:val="22"/>
          <w:szCs w:val="22"/>
        </w:rPr>
        <w:t>Bti</w:t>
      </w:r>
      <w:proofErr w:type="spellEnd"/>
      <w:r w:rsidRPr="00BD3F5A">
        <w:rPr>
          <w:sz w:val="22"/>
          <w:szCs w:val="22"/>
        </w:rPr>
        <w:t xml:space="preserve"> was detected.</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0A7BDE" w:rsidRPr="007A66E2" w14:paraId="1E557D3F" w14:textId="77777777" w:rsidTr="002F13E5">
        <w:trPr>
          <w:trHeight w:val="171"/>
        </w:trPr>
        <w:tc>
          <w:tcPr>
            <w:tcW w:w="2075" w:type="dxa"/>
          </w:tcPr>
          <w:p w14:paraId="55BEA18A" w14:textId="77777777" w:rsidR="000A7BDE" w:rsidRPr="007A66E2" w:rsidRDefault="000A7BDE" w:rsidP="000C7D94">
            <w:pPr>
              <w:keepNext/>
              <w:keepLines/>
              <w:suppressAutoHyphens/>
              <w:spacing w:after="0"/>
              <w:rPr>
                <w:sz w:val="22"/>
                <w:szCs w:val="22"/>
              </w:rPr>
            </w:pPr>
            <w:r w:rsidRPr="007A66E2">
              <w:rPr>
                <w:sz w:val="22"/>
                <w:szCs w:val="22"/>
              </w:rPr>
              <w:lastRenderedPageBreak/>
              <w:t xml:space="preserve">Data point addressed </w:t>
            </w:r>
          </w:p>
        </w:tc>
        <w:tc>
          <w:tcPr>
            <w:tcW w:w="7167" w:type="dxa"/>
          </w:tcPr>
          <w:p w14:paraId="0D4800DB" w14:textId="77777777" w:rsidR="000A7BDE" w:rsidRPr="007A66E2" w:rsidRDefault="000A7BDE" w:rsidP="000C7D94">
            <w:pPr>
              <w:keepNext/>
              <w:keepLines/>
              <w:suppressAutoHyphens/>
              <w:spacing w:after="0"/>
              <w:rPr>
                <w:sz w:val="22"/>
                <w:szCs w:val="22"/>
              </w:rPr>
            </w:pPr>
            <w:r w:rsidRPr="007A66E2">
              <w:rPr>
                <w:sz w:val="22"/>
                <w:szCs w:val="22"/>
              </w:rPr>
              <w:t>IIIM 3.2/14</w:t>
            </w:r>
          </w:p>
        </w:tc>
      </w:tr>
      <w:tr w:rsidR="000A7BDE" w:rsidRPr="007A66E2" w14:paraId="793247AF" w14:textId="77777777" w:rsidTr="002F13E5">
        <w:trPr>
          <w:trHeight w:val="180"/>
        </w:trPr>
        <w:tc>
          <w:tcPr>
            <w:tcW w:w="2075" w:type="dxa"/>
          </w:tcPr>
          <w:p w14:paraId="50B28964" w14:textId="77777777" w:rsidR="000A7BDE" w:rsidRPr="007A66E2" w:rsidRDefault="000A7BDE" w:rsidP="000C7D94">
            <w:pPr>
              <w:keepNext/>
              <w:keepLines/>
              <w:suppressAutoHyphens/>
              <w:spacing w:after="0"/>
              <w:rPr>
                <w:sz w:val="22"/>
                <w:szCs w:val="22"/>
              </w:rPr>
            </w:pPr>
            <w:r w:rsidRPr="007A66E2">
              <w:rPr>
                <w:sz w:val="22"/>
                <w:szCs w:val="22"/>
              </w:rPr>
              <w:t>Author(s) (year)</w:t>
            </w:r>
          </w:p>
        </w:tc>
        <w:tc>
          <w:tcPr>
            <w:tcW w:w="7167" w:type="dxa"/>
          </w:tcPr>
          <w:p w14:paraId="6C4DA14F" w14:textId="09895AF7" w:rsidR="000A7BDE" w:rsidRPr="007A66E2" w:rsidRDefault="000A7BDE" w:rsidP="000C7D94">
            <w:pPr>
              <w:keepNext/>
              <w:keepLines/>
              <w:suppressAutoHyphens/>
              <w:spacing w:after="0"/>
              <w:rPr>
                <w:sz w:val="22"/>
                <w:szCs w:val="22"/>
              </w:rPr>
            </w:pPr>
            <w:r w:rsidRPr="007A66E2">
              <w:rPr>
                <w:sz w:val="22"/>
                <w:szCs w:val="22"/>
              </w:rPr>
              <w:t>Mascarenhas</w:t>
            </w:r>
            <w:r w:rsidR="007C7352">
              <w:rPr>
                <w:sz w:val="22"/>
                <w:szCs w:val="22"/>
              </w:rPr>
              <w:t>, R.N.</w:t>
            </w:r>
            <w:r w:rsidRPr="007A66E2">
              <w:rPr>
                <w:sz w:val="22"/>
                <w:szCs w:val="22"/>
              </w:rPr>
              <w:t xml:space="preserve"> </w:t>
            </w:r>
            <w:r w:rsidR="00FA3547">
              <w:rPr>
                <w:sz w:val="22"/>
                <w:szCs w:val="22"/>
              </w:rPr>
              <w:t>and</w:t>
            </w:r>
            <w:r w:rsidRPr="007A66E2">
              <w:rPr>
                <w:sz w:val="22"/>
                <w:szCs w:val="22"/>
              </w:rPr>
              <w:t xml:space="preserve"> </w:t>
            </w:r>
            <w:proofErr w:type="spellStart"/>
            <w:r w:rsidRPr="007A66E2">
              <w:rPr>
                <w:sz w:val="22"/>
                <w:szCs w:val="22"/>
              </w:rPr>
              <w:t>Boethel</w:t>
            </w:r>
            <w:proofErr w:type="spellEnd"/>
            <w:r w:rsidR="007C7352">
              <w:rPr>
                <w:sz w:val="22"/>
                <w:szCs w:val="22"/>
              </w:rPr>
              <w:t>, D.J.</w:t>
            </w:r>
            <w:r w:rsidRPr="007A66E2">
              <w:rPr>
                <w:sz w:val="22"/>
                <w:szCs w:val="22"/>
              </w:rPr>
              <w:t xml:space="preserve"> (1997)</w:t>
            </w:r>
          </w:p>
        </w:tc>
      </w:tr>
      <w:tr w:rsidR="000A7BDE" w:rsidRPr="007A66E2" w14:paraId="678625EE" w14:textId="77777777" w:rsidTr="002F13E5">
        <w:trPr>
          <w:trHeight w:val="171"/>
        </w:trPr>
        <w:tc>
          <w:tcPr>
            <w:tcW w:w="2075" w:type="dxa"/>
          </w:tcPr>
          <w:p w14:paraId="18F50BAC" w14:textId="77777777" w:rsidR="000A7BDE" w:rsidRPr="007A66E2" w:rsidRDefault="000A7BDE" w:rsidP="000C7D94">
            <w:pPr>
              <w:keepNext/>
              <w:keepLines/>
              <w:suppressAutoHyphens/>
              <w:spacing w:after="0"/>
              <w:rPr>
                <w:sz w:val="22"/>
                <w:szCs w:val="22"/>
              </w:rPr>
            </w:pPr>
            <w:r w:rsidRPr="007A66E2">
              <w:rPr>
                <w:sz w:val="22"/>
                <w:szCs w:val="22"/>
              </w:rPr>
              <w:t>Title</w:t>
            </w:r>
          </w:p>
        </w:tc>
        <w:tc>
          <w:tcPr>
            <w:tcW w:w="7167" w:type="dxa"/>
          </w:tcPr>
          <w:p w14:paraId="0BCD8C25" w14:textId="77777777" w:rsidR="000A7BDE" w:rsidRPr="007A66E2" w:rsidRDefault="000A7BDE" w:rsidP="000C7D94">
            <w:pPr>
              <w:keepNext/>
              <w:keepLines/>
              <w:suppressAutoHyphens/>
              <w:spacing w:after="0"/>
              <w:rPr>
                <w:sz w:val="22"/>
                <w:szCs w:val="22"/>
              </w:rPr>
            </w:pPr>
            <w:r w:rsidRPr="007A66E2">
              <w:rPr>
                <w:color w:val="222222"/>
                <w:sz w:val="22"/>
                <w:szCs w:val="22"/>
                <w:shd w:val="clear" w:color="auto" w:fill="FFFFFF"/>
              </w:rPr>
              <w:t xml:space="preserve">Responses of field-collected strains of soybean looper (Lepidoptera: </w:t>
            </w:r>
            <w:proofErr w:type="spellStart"/>
            <w:r w:rsidRPr="007A66E2">
              <w:rPr>
                <w:color w:val="222222"/>
                <w:sz w:val="22"/>
                <w:szCs w:val="22"/>
                <w:shd w:val="clear" w:color="auto" w:fill="FFFFFF"/>
              </w:rPr>
              <w:t>Noctuidae</w:t>
            </w:r>
            <w:proofErr w:type="spellEnd"/>
            <w:r w:rsidRPr="007A66E2">
              <w:rPr>
                <w:color w:val="222222"/>
                <w:sz w:val="22"/>
                <w:szCs w:val="22"/>
                <w:shd w:val="clear" w:color="auto" w:fill="FFFFFF"/>
              </w:rPr>
              <w:t>) to selected insecticides using an artificial diet overlay bioassay</w:t>
            </w:r>
          </w:p>
        </w:tc>
      </w:tr>
      <w:tr w:rsidR="000A7BDE" w:rsidRPr="007A66E2" w14:paraId="395667FF" w14:textId="77777777" w:rsidTr="002F13E5">
        <w:trPr>
          <w:trHeight w:val="171"/>
        </w:trPr>
        <w:tc>
          <w:tcPr>
            <w:tcW w:w="2075" w:type="dxa"/>
          </w:tcPr>
          <w:p w14:paraId="206A0809" w14:textId="77777777" w:rsidR="000A7BDE" w:rsidRPr="007A66E2" w:rsidRDefault="000A7BDE" w:rsidP="000C7D94">
            <w:pPr>
              <w:keepNext/>
              <w:keepLines/>
              <w:suppressAutoHyphens/>
              <w:spacing w:after="0"/>
              <w:rPr>
                <w:sz w:val="22"/>
                <w:szCs w:val="22"/>
              </w:rPr>
            </w:pPr>
            <w:r w:rsidRPr="007A66E2">
              <w:rPr>
                <w:sz w:val="22"/>
                <w:szCs w:val="22"/>
              </w:rPr>
              <w:t xml:space="preserve">Report number </w:t>
            </w:r>
          </w:p>
        </w:tc>
        <w:tc>
          <w:tcPr>
            <w:tcW w:w="7167" w:type="dxa"/>
          </w:tcPr>
          <w:p w14:paraId="1EC2FC51" w14:textId="398D524A" w:rsidR="000A7BDE" w:rsidRPr="007A66E2" w:rsidRDefault="000A7BDE" w:rsidP="000C7D94">
            <w:pPr>
              <w:keepNext/>
              <w:keepLines/>
              <w:suppressAutoHyphens/>
              <w:spacing w:after="0"/>
              <w:rPr>
                <w:bCs/>
                <w:sz w:val="22"/>
                <w:szCs w:val="22"/>
              </w:rPr>
            </w:pPr>
            <w:r w:rsidRPr="007A66E2">
              <w:rPr>
                <w:bCs/>
                <w:sz w:val="22"/>
                <w:szCs w:val="22"/>
              </w:rPr>
              <w:t>J</w:t>
            </w:r>
            <w:r w:rsidRPr="007A66E2">
              <w:rPr>
                <w:color w:val="222222"/>
                <w:sz w:val="22"/>
                <w:szCs w:val="22"/>
                <w:shd w:val="clear" w:color="auto" w:fill="FFFFFF"/>
              </w:rPr>
              <w:t>ournal of Economic Entomology, October 1997, Vol</w:t>
            </w:r>
            <w:r w:rsidR="003B1D56">
              <w:rPr>
                <w:color w:val="222222"/>
                <w:sz w:val="22"/>
                <w:szCs w:val="22"/>
                <w:shd w:val="clear" w:color="auto" w:fill="FFFFFF"/>
              </w:rPr>
              <w:t>.</w:t>
            </w:r>
            <w:r w:rsidRPr="007A66E2">
              <w:rPr>
                <w:color w:val="222222"/>
                <w:sz w:val="22"/>
                <w:szCs w:val="22"/>
                <w:shd w:val="clear" w:color="auto" w:fill="FFFFFF"/>
              </w:rPr>
              <w:t xml:space="preserve"> 90, Issue 5</w:t>
            </w:r>
            <w:r w:rsidR="003B1D56">
              <w:rPr>
                <w:color w:val="222222"/>
                <w:sz w:val="22"/>
                <w:szCs w:val="22"/>
                <w:shd w:val="clear" w:color="auto" w:fill="FFFFFF"/>
              </w:rPr>
              <w:t xml:space="preserve">, </w:t>
            </w:r>
            <w:r w:rsidR="003F117B" w:rsidRPr="003F117B">
              <w:rPr>
                <w:color w:val="222222"/>
                <w:sz w:val="22"/>
                <w:szCs w:val="22"/>
                <w:shd w:val="clear" w:color="auto" w:fill="FFFFFF"/>
              </w:rPr>
              <w:t>p. 1117-1124</w:t>
            </w:r>
          </w:p>
        </w:tc>
      </w:tr>
      <w:tr w:rsidR="000A7BDE" w:rsidRPr="007A66E2" w14:paraId="2ACBEFE7" w14:textId="77777777" w:rsidTr="002F13E5">
        <w:trPr>
          <w:trHeight w:val="180"/>
        </w:trPr>
        <w:tc>
          <w:tcPr>
            <w:tcW w:w="2075" w:type="dxa"/>
          </w:tcPr>
          <w:p w14:paraId="42E080CC" w14:textId="77777777" w:rsidR="000A7BDE" w:rsidRPr="007A66E2" w:rsidRDefault="000A7BDE" w:rsidP="000C7D94">
            <w:pPr>
              <w:keepNext/>
              <w:keepLines/>
              <w:suppressAutoHyphens/>
              <w:spacing w:after="0"/>
              <w:rPr>
                <w:sz w:val="22"/>
                <w:szCs w:val="22"/>
              </w:rPr>
            </w:pPr>
            <w:r w:rsidRPr="007A66E2">
              <w:rPr>
                <w:sz w:val="22"/>
                <w:szCs w:val="22"/>
              </w:rPr>
              <w:t xml:space="preserve">Test facility </w:t>
            </w:r>
          </w:p>
        </w:tc>
        <w:tc>
          <w:tcPr>
            <w:tcW w:w="7167" w:type="dxa"/>
          </w:tcPr>
          <w:p w14:paraId="39B9DFD0" w14:textId="7D9AA178" w:rsidR="000A7BDE" w:rsidRPr="007A66E2" w:rsidRDefault="000A7BDE" w:rsidP="000C7D94">
            <w:pPr>
              <w:keepNext/>
              <w:keepLines/>
              <w:suppressAutoHyphens/>
              <w:spacing w:after="0"/>
              <w:rPr>
                <w:sz w:val="22"/>
                <w:szCs w:val="22"/>
              </w:rPr>
            </w:pPr>
            <w:r w:rsidRPr="007A66E2">
              <w:rPr>
                <w:sz w:val="22"/>
                <w:szCs w:val="22"/>
              </w:rPr>
              <w:t xml:space="preserve">Not </w:t>
            </w:r>
            <w:r w:rsidR="003F117B">
              <w:rPr>
                <w:sz w:val="22"/>
                <w:szCs w:val="22"/>
              </w:rPr>
              <w:t>applicable</w:t>
            </w:r>
          </w:p>
        </w:tc>
      </w:tr>
      <w:tr w:rsidR="000A7BDE" w:rsidRPr="007A66E2" w14:paraId="1D246B76" w14:textId="77777777" w:rsidTr="002F13E5">
        <w:trPr>
          <w:trHeight w:val="171"/>
        </w:trPr>
        <w:tc>
          <w:tcPr>
            <w:tcW w:w="2075" w:type="dxa"/>
          </w:tcPr>
          <w:p w14:paraId="6CBF3361" w14:textId="77777777" w:rsidR="000A7BDE" w:rsidRPr="007A66E2" w:rsidRDefault="000A7BDE" w:rsidP="000C7D94">
            <w:pPr>
              <w:keepNext/>
              <w:keepLines/>
              <w:suppressAutoHyphens/>
              <w:spacing w:after="0"/>
              <w:rPr>
                <w:sz w:val="22"/>
                <w:szCs w:val="22"/>
              </w:rPr>
            </w:pPr>
            <w:r w:rsidRPr="007A66E2">
              <w:rPr>
                <w:sz w:val="22"/>
                <w:szCs w:val="22"/>
              </w:rPr>
              <w:t>Published</w:t>
            </w:r>
          </w:p>
        </w:tc>
        <w:tc>
          <w:tcPr>
            <w:tcW w:w="7167" w:type="dxa"/>
          </w:tcPr>
          <w:p w14:paraId="7E22EE7F" w14:textId="77777777" w:rsidR="000A7BDE" w:rsidRPr="007A66E2" w:rsidRDefault="000A7BDE" w:rsidP="000C7D94">
            <w:pPr>
              <w:keepNext/>
              <w:keepLines/>
              <w:suppressAutoHyphens/>
              <w:spacing w:after="0"/>
              <w:rPr>
                <w:sz w:val="22"/>
                <w:szCs w:val="22"/>
              </w:rPr>
            </w:pPr>
            <w:r w:rsidRPr="007A66E2">
              <w:rPr>
                <w:sz w:val="22"/>
                <w:szCs w:val="22"/>
              </w:rPr>
              <w:t>Yes</w:t>
            </w:r>
          </w:p>
        </w:tc>
      </w:tr>
      <w:tr w:rsidR="000A7BDE" w:rsidRPr="007A66E2" w14:paraId="4F742218" w14:textId="77777777" w:rsidTr="002F13E5">
        <w:trPr>
          <w:trHeight w:val="171"/>
        </w:trPr>
        <w:tc>
          <w:tcPr>
            <w:tcW w:w="2075" w:type="dxa"/>
          </w:tcPr>
          <w:p w14:paraId="193B41F2" w14:textId="77777777" w:rsidR="000A7BDE" w:rsidRPr="007A66E2" w:rsidRDefault="000A7BDE" w:rsidP="000C7D94">
            <w:pPr>
              <w:keepNext/>
              <w:keepLines/>
              <w:suppressAutoHyphens/>
              <w:spacing w:after="0"/>
              <w:rPr>
                <w:sz w:val="22"/>
                <w:szCs w:val="22"/>
              </w:rPr>
            </w:pPr>
            <w:r w:rsidRPr="007A66E2">
              <w:rPr>
                <w:sz w:val="22"/>
                <w:szCs w:val="22"/>
              </w:rPr>
              <w:t xml:space="preserve">Test guideline </w:t>
            </w:r>
          </w:p>
        </w:tc>
        <w:tc>
          <w:tcPr>
            <w:tcW w:w="7167" w:type="dxa"/>
          </w:tcPr>
          <w:p w14:paraId="115D9D9C" w14:textId="30316877" w:rsidR="000A7BDE" w:rsidRPr="007A66E2" w:rsidRDefault="000A7BDE" w:rsidP="000C7D94">
            <w:pPr>
              <w:keepNext/>
              <w:keepLines/>
              <w:suppressAutoHyphens/>
              <w:spacing w:after="0"/>
              <w:rPr>
                <w:sz w:val="22"/>
                <w:szCs w:val="22"/>
              </w:rPr>
            </w:pPr>
            <w:r w:rsidRPr="007A66E2">
              <w:rPr>
                <w:sz w:val="22"/>
                <w:szCs w:val="22"/>
              </w:rPr>
              <w:t xml:space="preserve">Not </w:t>
            </w:r>
            <w:r w:rsidR="003F117B">
              <w:rPr>
                <w:sz w:val="22"/>
                <w:szCs w:val="22"/>
              </w:rPr>
              <w:t>applicable</w:t>
            </w:r>
          </w:p>
        </w:tc>
      </w:tr>
      <w:tr w:rsidR="000A7BDE" w:rsidRPr="007A66E2" w14:paraId="42362ABA" w14:textId="77777777" w:rsidTr="002F13E5">
        <w:trPr>
          <w:trHeight w:val="171"/>
        </w:trPr>
        <w:tc>
          <w:tcPr>
            <w:tcW w:w="2075" w:type="dxa"/>
          </w:tcPr>
          <w:p w14:paraId="354CC3F1" w14:textId="77777777" w:rsidR="000A7BDE" w:rsidRPr="007A66E2" w:rsidRDefault="000A7BDE" w:rsidP="000C7D94">
            <w:pPr>
              <w:keepNext/>
              <w:keepLines/>
              <w:suppressAutoHyphens/>
              <w:spacing w:after="0"/>
              <w:rPr>
                <w:sz w:val="22"/>
                <w:szCs w:val="22"/>
              </w:rPr>
            </w:pPr>
            <w:r w:rsidRPr="007A66E2">
              <w:rPr>
                <w:sz w:val="22"/>
                <w:szCs w:val="22"/>
              </w:rPr>
              <w:t>Deviations</w:t>
            </w:r>
          </w:p>
        </w:tc>
        <w:tc>
          <w:tcPr>
            <w:tcW w:w="7167" w:type="dxa"/>
          </w:tcPr>
          <w:p w14:paraId="5D05CA7E" w14:textId="7281580C" w:rsidR="000A7BDE" w:rsidRPr="007A66E2" w:rsidRDefault="000A7BDE" w:rsidP="000C7D94">
            <w:pPr>
              <w:keepNext/>
              <w:keepLines/>
              <w:suppressAutoHyphens/>
              <w:spacing w:after="0"/>
              <w:rPr>
                <w:sz w:val="22"/>
                <w:szCs w:val="22"/>
              </w:rPr>
            </w:pPr>
            <w:r w:rsidRPr="007A66E2">
              <w:rPr>
                <w:sz w:val="22"/>
                <w:szCs w:val="22"/>
              </w:rPr>
              <w:t xml:space="preserve">Not </w:t>
            </w:r>
            <w:r w:rsidR="003F117B">
              <w:rPr>
                <w:sz w:val="22"/>
                <w:szCs w:val="22"/>
              </w:rPr>
              <w:t>applicable</w:t>
            </w:r>
          </w:p>
        </w:tc>
      </w:tr>
      <w:tr w:rsidR="000A7BDE" w:rsidRPr="007A66E2" w14:paraId="6DF04B26" w14:textId="77777777" w:rsidTr="002F13E5">
        <w:trPr>
          <w:trHeight w:val="180"/>
        </w:trPr>
        <w:tc>
          <w:tcPr>
            <w:tcW w:w="2075" w:type="dxa"/>
          </w:tcPr>
          <w:p w14:paraId="3311EB13" w14:textId="77777777" w:rsidR="000A7BDE" w:rsidRPr="007A66E2" w:rsidRDefault="000A7BDE" w:rsidP="000C7D94">
            <w:pPr>
              <w:keepNext/>
              <w:keepLines/>
              <w:suppressAutoHyphens/>
              <w:spacing w:after="0"/>
              <w:rPr>
                <w:sz w:val="22"/>
                <w:szCs w:val="22"/>
              </w:rPr>
            </w:pPr>
            <w:r w:rsidRPr="007A66E2">
              <w:rPr>
                <w:sz w:val="22"/>
                <w:szCs w:val="22"/>
              </w:rPr>
              <w:t>GLP</w:t>
            </w:r>
          </w:p>
        </w:tc>
        <w:tc>
          <w:tcPr>
            <w:tcW w:w="7167" w:type="dxa"/>
          </w:tcPr>
          <w:p w14:paraId="51741902" w14:textId="77777777" w:rsidR="000A7BDE" w:rsidRPr="007A66E2" w:rsidRDefault="000A7BDE" w:rsidP="000C7D94">
            <w:pPr>
              <w:keepNext/>
              <w:keepLines/>
              <w:suppressAutoHyphens/>
              <w:spacing w:after="0"/>
              <w:rPr>
                <w:sz w:val="22"/>
                <w:szCs w:val="22"/>
              </w:rPr>
            </w:pPr>
            <w:r w:rsidRPr="007A66E2">
              <w:rPr>
                <w:sz w:val="22"/>
                <w:szCs w:val="22"/>
              </w:rPr>
              <w:t>No</w:t>
            </w:r>
          </w:p>
        </w:tc>
      </w:tr>
    </w:tbl>
    <w:p w14:paraId="367FE073" w14:textId="77777777" w:rsidR="000A7BDE" w:rsidRPr="006D6AD2" w:rsidRDefault="000A7BDE" w:rsidP="000A7BDE">
      <w:pPr>
        <w:tabs>
          <w:tab w:val="clear" w:pos="720"/>
        </w:tabs>
        <w:spacing w:after="0"/>
        <w:rPr>
          <w:sz w:val="22"/>
          <w:szCs w:val="22"/>
        </w:rPr>
      </w:pPr>
    </w:p>
    <w:p w14:paraId="62D26821" w14:textId="77777777" w:rsidR="000A7BDE" w:rsidRPr="006D6AD2" w:rsidRDefault="000A7BDE" w:rsidP="000A7BDE">
      <w:pPr>
        <w:tabs>
          <w:tab w:val="clear" w:pos="720"/>
        </w:tabs>
        <w:rPr>
          <w:b/>
          <w:bCs/>
          <w:sz w:val="22"/>
          <w:szCs w:val="22"/>
          <w:u w:val="single"/>
        </w:rPr>
      </w:pPr>
      <w:r w:rsidRPr="006D6AD2">
        <w:rPr>
          <w:b/>
          <w:bCs/>
          <w:sz w:val="22"/>
          <w:szCs w:val="22"/>
          <w:u w:val="single"/>
        </w:rPr>
        <w:t>Abstract</w:t>
      </w:r>
    </w:p>
    <w:p w14:paraId="37BE9330" w14:textId="6A2DE7E2" w:rsidR="000A7BDE" w:rsidRPr="00C53F2B" w:rsidRDefault="00E15DF6" w:rsidP="000A7BDE">
      <w:pPr>
        <w:autoSpaceDE w:val="0"/>
        <w:autoSpaceDN w:val="0"/>
        <w:adjustRightInd w:val="0"/>
        <w:spacing w:after="0"/>
        <w:jc w:val="both"/>
        <w:rPr>
          <w:sz w:val="22"/>
          <w:szCs w:val="22"/>
        </w:rPr>
      </w:pPr>
      <w:r w:rsidRPr="006D6AD2">
        <w:rPr>
          <w:sz w:val="22"/>
          <w:szCs w:val="22"/>
        </w:rPr>
        <w:t>Third instar</w:t>
      </w:r>
      <w:r w:rsidR="000A7BDE" w:rsidRPr="006D6AD2">
        <w:rPr>
          <w:sz w:val="22"/>
          <w:szCs w:val="22"/>
        </w:rPr>
        <w:t xml:space="preserve"> F</w:t>
      </w:r>
      <w:r w:rsidR="000A7BDE" w:rsidRPr="006D6AD2">
        <w:rPr>
          <w:sz w:val="22"/>
          <w:szCs w:val="22"/>
          <w:vertAlign w:val="subscript"/>
        </w:rPr>
        <w:t>1</w:t>
      </w:r>
      <w:r w:rsidR="000A7BDE" w:rsidRPr="006D6AD2">
        <w:rPr>
          <w:sz w:val="22"/>
          <w:szCs w:val="22"/>
        </w:rPr>
        <w:t xml:space="preserve">, progeny of several field-collected strains of soybean looper, </w:t>
      </w:r>
      <w:proofErr w:type="spellStart"/>
      <w:r w:rsidR="000A7BDE" w:rsidRPr="006D6AD2">
        <w:rPr>
          <w:i/>
          <w:iCs/>
          <w:sz w:val="22"/>
          <w:szCs w:val="22"/>
        </w:rPr>
        <w:t>Pseudoplusia</w:t>
      </w:r>
      <w:proofErr w:type="spellEnd"/>
      <w:r w:rsidR="000A7BDE" w:rsidRPr="006D6AD2">
        <w:rPr>
          <w:i/>
          <w:iCs/>
          <w:sz w:val="22"/>
          <w:szCs w:val="22"/>
        </w:rPr>
        <w:t xml:space="preserve"> </w:t>
      </w:r>
      <w:proofErr w:type="spellStart"/>
      <w:r w:rsidR="000A7BDE" w:rsidRPr="006D6AD2">
        <w:rPr>
          <w:i/>
          <w:iCs/>
          <w:sz w:val="22"/>
          <w:szCs w:val="22"/>
        </w:rPr>
        <w:t>includens</w:t>
      </w:r>
      <w:proofErr w:type="spellEnd"/>
      <w:r w:rsidR="000A7BDE" w:rsidRPr="006D6AD2">
        <w:rPr>
          <w:i/>
          <w:iCs/>
          <w:sz w:val="22"/>
          <w:szCs w:val="22"/>
        </w:rPr>
        <w:t xml:space="preserve"> </w:t>
      </w:r>
      <w:r w:rsidR="000A7BDE" w:rsidRPr="006D6AD2">
        <w:rPr>
          <w:sz w:val="22"/>
          <w:szCs w:val="22"/>
        </w:rPr>
        <w:t xml:space="preserve">(Walker), were exposed to artificial diet that was surface-treated with several concentrations of selected insecticides (permethrin [Ambush], </w:t>
      </w:r>
      <w:r w:rsidR="000A7BDE" w:rsidRPr="006D6AD2">
        <w:rPr>
          <w:i/>
          <w:iCs/>
          <w:sz w:val="22"/>
          <w:szCs w:val="22"/>
        </w:rPr>
        <w:t xml:space="preserve">Bacillus thuringiensis </w:t>
      </w:r>
      <w:r w:rsidR="000A7BDE" w:rsidRPr="006D6AD2">
        <w:rPr>
          <w:sz w:val="22"/>
          <w:szCs w:val="22"/>
        </w:rPr>
        <w:t xml:space="preserve">variety </w:t>
      </w:r>
      <w:proofErr w:type="spellStart"/>
      <w:r w:rsidR="000A7BDE" w:rsidRPr="006D6AD2">
        <w:rPr>
          <w:i/>
          <w:iCs/>
          <w:sz w:val="22"/>
          <w:szCs w:val="22"/>
        </w:rPr>
        <w:t>kurstaki</w:t>
      </w:r>
      <w:proofErr w:type="spellEnd"/>
      <w:r w:rsidR="000A7BDE" w:rsidRPr="006D6AD2">
        <w:rPr>
          <w:i/>
          <w:iCs/>
          <w:sz w:val="22"/>
          <w:szCs w:val="22"/>
        </w:rPr>
        <w:t xml:space="preserve"> </w:t>
      </w:r>
      <w:r w:rsidR="000A7BDE" w:rsidRPr="006D6AD2">
        <w:rPr>
          <w:sz w:val="22"/>
          <w:szCs w:val="22"/>
        </w:rPr>
        <w:t xml:space="preserve">[Condor OF), </w:t>
      </w:r>
      <w:proofErr w:type="spellStart"/>
      <w:r w:rsidR="000A7BDE" w:rsidRPr="006D6AD2">
        <w:rPr>
          <w:sz w:val="22"/>
          <w:szCs w:val="22"/>
        </w:rPr>
        <w:t>thiodicarb</w:t>
      </w:r>
      <w:proofErr w:type="spellEnd"/>
      <w:r w:rsidR="000A7BDE" w:rsidRPr="006D6AD2">
        <w:rPr>
          <w:sz w:val="22"/>
          <w:szCs w:val="22"/>
        </w:rPr>
        <w:t xml:space="preserve"> [Larvin], </w:t>
      </w:r>
      <w:proofErr w:type="spellStart"/>
      <w:r w:rsidR="000A7BDE" w:rsidRPr="006D6AD2">
        <w:rPr>
          <w:sz w:val="22"/>
          <w:szCs w:val="22"/>
        </w:rPr>
        <w:t>chlorfenapyr</w:t>
      </w:r>
      <w:proofErr w:type="spellEnd"/>
      <w:r w:rsidR="000A7BDE" w:rsidRPr="006D6AD2">
        <w:rPr>
          <w:sz w:val="22"/>
          <w:szCs w:val="22"/>
        </w:rPr>
        <w:t xml:space="preserve"> [Pirate], </w:t>
      </w:r>
      <w:proofErr w:type="spellStart"/>
      <w:r w:rsidR="000A7BDE" w:rsidRPr="006D6AD2">
        <w:rPr>
          <w:sz w:val="22"/>
          <w:szCs w:val="22"/>
        </w:rPr>
        <w:t>emamectin</w:t>
      </w:r>
      <w:proofErr w:type="spellEnd"/>
      <w:r w:rsidR="000A7BDE" w:rsidRPr="006D6AD2">
        <w:rPr>
          <w:sz w:val="22"/>
          <w:szCs w:val="22"/>
        </w:rPr>
        <w:t xml:space="preserve"> benzoate [Proclaim], or </w:t>
      </w:r>
      <w:proofErr w:type="spellStart"/>
      <w:r w:rsidR="000A7BDE" w:rsidRPr="006D6AD2">
        <w:rPr>
          <w:sz w:val="22"/>
          <w:szCs w:val="22"/>
        </w:rPr>
        <w:t>spinosad</w:t>
      </w:r>
      <w:proofErr w:type="spellEnd"/>
      <w:r w:rsidR="000A7BDE" w:rsidRPr="006D6AD2">
        <w:rPr>
          <w:sz w:val="22"/>
          <w:szCs w:val="22"/>
        </w:rPr>
        <w:t xml:space="preserve"> [Tracer]). LC</w:t>
      </w:r>
      <w:r w:rsidR="000A7BDE" w:rsidRPr="00AA77F0">
        <w:rPr>
          <w:sz w:val="22"/>
          <w:szCs w:val="22"/>
          <w:vertAlign w:val="subscript"/>
        </w:rPr>
        <w:t>50</w:t>
      </w:r>
      <w:r w:rsidR="000A7BDE" w:rsidRPr="006D6AD2">
        <w:rPr>
          <w:sz w:val="22"/>
          <w:szCs w:val="22"/>
        </w:rPr>
        <w:t xml:space="preserve"> s (72 h) for field strains were compared with a susceptible USDA reference strain to evaluate possible tolerance to these insecticides. Significant differences were found among LC</w:t>
      </w:r>
      <w:r w:rsidR="000A7BDE" w:rsidRPr="00AA77F0">
        <w:rPr>
          <w:sz w:val="22"/>
          <w:szCs w:val="22"/>
          <w:vertAlign w:val="subscript"/>
        </w:rPr>
        <w:t>50</w:t>
      </w:r>
      <w:r w:rsidR="000A7BDE" w:rsidRPr="006D6AD2">
        <w:rPr>
          <w:sz w:val="22"/>
          <w:szCs w:val="22"/>
        </w:rPr>
        <w:t xml:space="preserve"> s of all field strains and the susceptible USDA reference strain in the permethrin bioassays and among several field strains and the USDA strain in the </w:t>
      </w:r>
      <w:r w:rsidR="000A7BDE" w:rsidRPr="006D6AD2">
        <w:rPr>
          <w:i/>
          <w:iCs/>
          <w:sz w:val="22"/>
          <w:szCs w:val="22"/>
        </w:rPr>
        <w:t>B. thuringiensis</w:t>
      </w:r>
      <w:r w:rsidR="000A7BDE" w:rsidRPr="006D6AD2">
        <w:rPr>
          <w:sz w:val="22"/>
          <w:szCs w:val="22"/>
        </w:rPr>
        <w:t xml:space="preserve">, </w:t>
      </w:r>
      <w:proofErr w:type="spellStart"/>
      <w:r w:rsidR="000A7BDE" w:rsidRPr="006D6AD2">
        <w:rPr>
          <w:sz w:val="22"/>
          <w:szCs w:val="22"/>
        </w:rPr>
        <w:t>thiodicarb</w:t>
      </w:r>
      <w:proofErr w:type="spellEnd"/>
      <w:r w:rsidR="000A7BDE" w:rsidRPr="006D6AD2">
        <w:rPr>
          <w:sz w:val="22"/>
          <w:szCs w:val="22"/>
        </w:rPr>
        <w:t xml:space="preserve">, and </w:t>
      </w:r>
      <w:proofErr w:type="spellStart"/>
      <w:r w:rsidR="000A7BDE" w:rsidRPr="006D6AD2">
        <w:rPr>
          <w:sz w:val="22"/>
          <w:szCs w:val="22"/>
        </w:rPr>
        <w:t>emamectin</w:t>
      </w:r>
      <w:proofErr w:type="spellEnd"/>
      <w:r w:rsidR="000A7BDE" w:rsidRPr="006D6AD2">
        <w:rPr>
          <w:sz w:val="22"/>
          <w:szCs w:val="22"/>
        </w:rPr>
        <w:t xml:space="preserve"> benzoate bioassays. In the </w:t>
      </w:r>
      <w:proofErr w:type="spellStart"/>
      <w:r w:rsidR="000A7BDE" w:rsidRPr="006D6AD2">
        <w:rPr>
          <w:sz w:val="22"/>
          <w:szCs w:val="22"/>
        </w:rPr>
        <w:t>chlorfenapyr</w:t>
      </w:r>
      <w:proofErr w:type="spellEnd"/>
      <w:r w:rsidR="000A7BDE" w:rsidRPr="006D6AD2">
        <w:rPr>
          <w:sz w:val="22"/>
          <w:szCs w:val="22"/>
        </w:rPr>
        <w:t xml:space="preserve"> bioassays, only 1 field strain from Winnsboro, LA, had a significantly greater LC</w:t>
      </w:r>
      <w:r w:rsidR="000A7BDE" w:rsidRPr="00AA77F0">
        <w:rPr>
          <w:sz w:val="22"/>
          <w:szCs w:val="22"/>
          <w:vertAlign w:val="subscript"/>
        </w:rPr>
        <w:t>50</w:t>
      </w:r>
      <w:r w:rsidR="000A7BDE" w:rsidRPr="006D6AD2">
        <w:rPr>
          <w:sz w:val="22"/>
          <w:szCs w:val="22"/>
        </w:rPr>
        <w:t xml:space="preserve"> than that of the USDA strain. In the </w:t>
      </w:r>
      <w:proofErr w:type="spellStart"/>
      <w:r w:rsidR="000A7BDE" w:rsidRPr="006D6AD2">
        <w:rPr>
          <w:sz w:val="22"/>
          <w:szCs w:val="22"/>
        </w:rPr>
        <w:t>spinosad</w:t>
      </w:r>
      <w:proofErr w:type="spellEnd"/>
      <w:r w:rsidR="000A7BDE" w:rsidRPr="006D6AD2">
        <w:rPr>
          <w:sz w:val="22"/>
          <w:szCs w:val="22"/>
        </w:rPr>
        <w:t xml:space="preserve"> bioassays, the only field strain with a significantly different LC</w:t>
      </w:r>
      <w:r w:rsidR="000A7BDE" w:rsidRPr="00AA77F0">
        <w:rPr>
          <w:sz w:val="22"/>
          <w:szCs w:val="22"/>
          <w:vertAlign w:val="subscript"/>
        </w:rPr>
        <w:t>50</w:t>
      </w:r>
      <w:r w:rsidR="000A7BDE" w:rsidRPr="006D6AD2">
        <w:rPr>
          <w:sz w:val="22"/>
          <w:szCs w:val="22"/>
        </w:rPr>
        <w:t xml:space="preserve"> than that of the USDA strain was the strain collected from Hamburg, LA, and this strain had a lower LC</w:t>
      </w:r>
      <w:r w:rsidR="000A7BDE" w:rsidRPr="00AA77F0">
        <w:rPr>
          <w:sz w:val="22"/>
          <w:szCs w:val="22"/>
          <w:vertAlign w:val="subscript"/>
        </w:rPr>
        <w:t>50</w:t>
      </w:r>
      <w:r w:rsidR="000A7BDE" w:rsidRPr="006D6AD2">
        <w:rPr>
          <w:sz w:val="22"/>
          <w:szCs w:val="22"/>
        </w:rPr>
        <w:t xml:space="preserve"> than that of the USDA strain. These data will serve as a historical database for monitoring soybean looper resistance to these compounds and should prove useful in the development of an insecticide resistance management program for this pest.</w:t>
      </w:r>
    </w:p>
    <w:p w14:paraId="25217846" w14:textId="77777777" w:rsidR="000A7BDE" w:rsidRDefault="000A7BDE" w:rsidP="000A7BDE">
      <w:pPr>
        <w:autoSpaceDE w:val="0"/>
        <w:autoSpaceDN w:val="0"/>
        <w:adjustRightInd w:val="0"/>
        <w:spacing w:after="0"/>
        <w:rPr>
          <w:color w:val="2A2A2A"/>
          <w:sz w:val="22"/>
          <w:szCs w:val="22"/>
          <w:shd w:val="clear" w:color="auto" w:fill="EFF2F7"/>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0A7BDE" w:rsidRPr="007A66E2" w14:paraId="3D79FF35" w14:textId="77777777" w:rsidTr="002F13E5">
        <w:trPr>
          <w:trHeight w:val="171"/>
        </w:trPr>
        <w:tc>
          <w:tcPr>
            <w:tcW w:w="2075" w:type="dxa"/>
          </w:tcPr>
          <w:p w14:paraId="100FD51F" w14:textId="77777777" w:rsidR="000A7BDE" w:rsidRPr="007A66E2" w:rsidRDefault="000A7BDE" w:rsidP="007A66E2">
            <w:pPr>
              <w:spacing w:after="0"/>
              <w:rPr>
                <w:sz w:val="22"/>
                <w:szCs w:val="22"/>
              </w:rPr>
            </w:pPr>
            <w:r w:rsidRPr="007A66E2">
              <w:rPr>
                <w:sz w:val="22"/>
                <w:szCs w:val="22"/>
              </w:rPr>
              <w:t xml:space="preserve">Data point addressed </w:t>
            </w:r>
          </w:p>
        </w:tc>
        <w:tc>
          <w:tcPr>
            <w:tcW w:w="7167" w:type="dxa"/>
          </w:tcPr>
          <w:p w14:paraId="4A6FC8DF" w14:textId="77777777" w:rsidR="000A7BDE" w:rsidRPr="007A66E2" w:rsidRDefault="000A7BDE" w:rsidP="007A66E2">
            <w:pPr>
              <w:spacing w:after="0"/>
              <w:rPr>
                <w:sz w:val="22"/>
                <w:szCs w:val="22"/>
              </w:rPr>
            </w:pPr>
            <w:r w:rsidRPr="007A66E2">
              <w:rPr>
                <w:sz w:val="22"/>
                <w:szCs w:val="22"/>
              </w:rPr>
              <w:t>IIIM 3.2/15</w:t>
            </w:r>
          </w:p>
        </w:tc>
      </w:tr>
      <w:tr w:rsidR="000A7BDE" w:rsidRPr="007A66E2" w14:paraId="624FED89" w14:textId="77777777" w:rsidTr="002F13E5">
        <w:trPr>
          <w:trHeight w:val="180"/>
        </w:trPr>
        <w:tc>
          <w:tcPr>
            <w:tcW w:w="2075" w:type="dxa"/>
          </w:tcPr>
          <w:p w14:paraId="0C407930" w14:textId="77777777" w:rsidR="000A7BDE" w:rsidRPr="007A66E2" w:rsidRDefault="000A7BDE" w:rsidP="007A66E2">
            <w:pPr>
              <w:spacing w:after="0"/>
              <w:rPr>
                <w:sz w:val="22"/>
                <w:szCs w:val="22"/>
              </w:rPr>
            </w:pPr>
            <w:r w:rsidRPr="007A66E2">
              <w:rPr>
                <w:sz w:val="22"/>
                <w:szCs w:val="22"/>
              </w:rPr>
              <w:t>Author(s) (year)</w:t>
            </w:r>
          </w:p>
        </w:tc>
        <w:tc>
          <w:tcPr>
            <w:tcW w:w="7167" w:type="dxa"/>
          </w:tcPr>
          <w:p w14:paraId="2075CD41" w14:textId="3B0399F1" w:rsidR="000A7BDE" w:rsidRPr="007A66E2" w:rsidRDefault="000A7BDE" w:rsidP="007A66E2">
            <w:pPr>
              <w:spacing w:after="0"/>
              <w:rPr>
                <w:sz w:val="22"/>
                <w:szCs w:val="22"/>
              </w:rPr>
            </w:pPr>
            <w:r w:rsidRPr="007A66E2">
              <w:rPr>
                <w:sz w:val="22"/>
                <w:szCs w:val="22"/>
              </w:rPr>
              <w:t>Shelton, A.M., Sances, F.V., Hawley</w:t>
            </w:r>
            <w:r w:rsidRPr="007A66E2">
              <w:rPr>
                <w:sz w:val="22"/>
                <w:szCs w:val="22"/>
                <w:shd w:val="clear" w:color="auto" w:fill="FFFFFF"/>
              </w:rPr>
              <w:t xml:space="preserve">, J., </w:t>
            </w:r>
            <w:r w:rsidRPr="007A66E2">
              <w:rPr>
                <w:sz w:val="22"/>
                <w:szCs w:val="22"/>
              </w:rPr>
              <w:t>Tang, J.D., Boune</w:t>
            </w:r>
            <w:r w:rsidRPr="007A66E2">
              <w:rPr>
                <w:sz w:val="22"/>
                <w:szCs w:val="22"/>
                <w:shd w:val="clear" w:color="auto" w:fill="FFFFFF"/>
              </w:rPr>
              <w:t xml:space="preserve">, M., </w:t>
            </w:r>
            <w:r w:rsidRPr="007A66E2">
              <w:rPr>
                <w:sz w:val="22"/>
                <w:szCs w:val="22"/>
              </w:rPr>
              <w:t>Jungers</w:t>
            </w:r>
            <w:r w:rsidRPr="007A66E2">
              <w:rPr>
                <w:sz w:val="22"/>
                <w:szCs w:val="22"/>
                <w:shd w:val="clear" w:color="auto" w:fill="FFFFFF"/>
              </w:rPr>
              <w:t xml:space="preserve">, D., </w:t>
            </w:r>
            <w:r w:rsidRPr="007A66E2">
              <w:rPr>
                <w:sz w:val="22"/>
                <w:szCs w:val="22"/>
              </w:rPr>
              <w:t>Collins</w:t>
            </w:r>
            <w:r w:rsidRPr="007A66E2">
              <w:rPr>
                <w:sz w:val="22"/>
                <w:szCs w:val="22"/>
                <w:shd w:val="clear" w:color="auto" w:fill="FFFFFF"/>
              </w:rPr>
              <w:t xml:space="preserve">, H.L., </w:t>
            </w:r>
            <w:r w:rsidR="00516B95">
              <w:rPr>
                <w:sz w:val="22"/>
                <w:szCs w:val="22"/>
                <w:shd w:val="clear" w:color="auto" w:fill="FFFFFF"/>
              </w:rPr>
              <w:t xml:space="preserve">and </w:t>
            </w:r>
            <w:r w:rsidRPr="007A66E2">
              <w:rPr>
                <w:sz w:val="22"/>
                <w:szCs w:val="22"/>
              </w:rPr>
              <w:t>Farias, J. (2000)</w:t>
            </w:r>
          </w:p>
        </w:tc>
      </w:tr>
      <w:tr w:rsidR="000A7BDE" w:rsidRPr="007A66E2" w14:paraId="4D4A2F60" w14:textId="77777777" w:rsidTr="002F13E5">
        <w:trPr>
          <w:trHeight w:val="171"/>
        </w:trPr>
        <w:tc>
          <w:tcPr>
            <w:tcW w:w="2075" w:type="dxa"/>
          </w:tcPr>
          <w:p w14:paraId="2F588014" w14:textId="77777777" w:rsidR="000A7BDE" w:rsidRPr="007A66E2" w:rsidRDefault="000A7BDE" w:rsidP="007A66E2">
            <w:pPr>
              <w:spacing w:after="0"/>
              <w:rPr>
                <w:sz w:val="22"/>
                <w:szCs w:val="22"/>
              </w:rPr>
            </w:pPr>
            <w:r w:rsidRPr="007A66E2">
              <w:rPr>
                <w:sz w:val="22"/>
                <w:szCs w:val="22"/>
              </w:rPr>
              <w:t>Title</w:t>
            </w:r>
          </w:p>
        </w:tc>
        <w:tc>
          <w:tcPr>
            <w:tcW w:w="7167" w:type="dxa"/>
          </w:tcPr>
          <w:p w14:paraId="71365AE6" w14:textId="77777777" w:rsidR="000A7BDE" w:rsidRPr="007A66E2" w:rsidRDefault="000A7BDE" w:rsidP="007A66E2">
            <w:pPr>
              <w:shd w:val="clear" w:color="auto" w:fill="FFFFFF"/>
              <w:tabs>
                <w:tab w:val="clear" w:pos="720"/>
              </w:tabs>
              <w:spacing w:after="0"/>
              <w:textAlignment w:val="baseline"/>
              <w:outlineLvl w:val="0"/>
              <w:rPr>
                <w:color w:val="2A2A2A"/>
                <w:kern w:val="36"/>
                <w:sz w:val="22"/>
                <w:szCs w:val="22"/>
                <w:lang w:val="en-US"/>
              </w:rPr>
            </w:pPr>
            <w:r w:rsidRPr="007A66E2">
              <w:rPr>
                <w:color w:val="2A2A2A"/>
                <w:kern w:val="36"/>
                <w:sz w:val="22"/>
                <w:szCs w:val="22"/>
                <w:lang w:val="en-US"/>
              </w:rPr>
              <w:t xml:space="preserve">Assessment of Insecticide Resistance After the Outbreak of Diamondback Moth (Lepidoptera: </w:t>
            </w:r>
            <w:proofErr w:type="spellStart"/>
            <w:r w:rsidRPr="007A66E2">
              <w:rPr>
                <w:color w:val="2A2A2A"/>
                <w:kern w:val="36"/>
                <w:sz w:val="22"/>
                <w:szCs w:val="22"/>
                <w:lang w:val="en-US"/>
              </w:rPr>
              <w:t>Plutellidae</w:t>
            </w:r>
            <w:proofErr w:type="spellEnd"/>
            <w:r w:rsidRPr="007A66E2">
              <w:rPr>
                <w:color w:val="2A2A2A"/>
                <w:kern w:val="36"/>
                <w:sz w:val="22"/>
                <w:szCs w:val="22"/>
                <w:lang w:val="en-US"/>
              </w:rPr>
              <w:t>) in California in 1997</w:t>
            </w:r>
          </w:p>
        </w:tc>
      </w:tr>
      <w:tr w:rsidR="000A7BDE" w:rsidRPr="007A66E2" w14:paraId="200DEF61" w14:textId="77777777" w:rsidTr="002F13E5">
        <w:trPr>
          <w:trHeight w:val="171"/>
        </w:trPr>
        <w:tc>
          <w:tcPr>
            <w:tcW w:w="2075" w:type="dxa"/>
          </w:tcPr>
          <w:p w14:paraId="32085F9A" w14:textId="77777777" w:rsidR="000A7BDE" w:rsidRPr="007A66E2" w:rsidRDefault="000A7BDE" w:rsidP="007A66E2">
            <w:pPr>
              <w:spacing w:after="0"/>
              <w:rPr>
                <w:sz w:val="22"/>
                <w:szCs w:val="22"/>
              </w:rPr>
            </w:pPr>
            <w:r w:rsidRPr="007A66E2">
              <w:rPr>
                <w:sz w:val="22"/>
                <w:szCs w:val="22"/>
              </w:rPr>
              <w:t xml:space="preserve">Report number </w:t>
            </w:r>
          </w:p>
        </w:tc>
        <w:tc>
          <w:tcPr>
            <w:tcW w:w="7167" w:type="dxa"/>
          </w:tcPr>
          <w:p w14:paraId="064855BD" w14:textId="671BB4C0" w:rsidR="000A7BDE" w:rsidRPr="007A66E2" w:rsidRDefault="000A7BDE" w:rsidP="007A66E2">
            <w:pPr>
              <w:spacing w:after="0"/>
              <w:rPr>
                <w:sz w:val="22"/>
                <w:szCs w:val="22"/>
              </w:rPr>
            </w:pPr>
            <w:r w:rsidRPr="007A66E2">
              <w:rPr>
                <w:sz w:val="22"/>
                <w:szCs w:val="22"/>
              </w:rPr>
              <w:t>Journal of Economic Entomology, Jun 2000, Vol</w:t>
            </w:r>
            <w:r w:rsidR="00516B95">
              <w:rPr>
                <w:sz w:val="22"/>
                <w:szCs w:val="22"/>
              </w:rPr>
              <w:t>.</w:t>
            </w:r>
            <w:r w:rsidRPr="007A66E2">
              <w:rPr>
                <w:sz w:val="22"/>
                <w:szCs w:val="22"/>
              </w:rPr>
              <w:t xml:space="preserve"> 93, Issue 3</w:t>
            </w:r>
            <w:r w:rsidR="00516B95">
              <w:rPr>
                <w:sz w:val="22"/>
                <w:szCs w:val="22"/>
              </w:rPr>
              <w:t xml:space="preserve">, </w:t>
            </w:r>
            <w:r w:rsidR="009527BA" w:rsidRPr="009527BA">
              <w:rPr>
                <w:sz w:val="22"/>
                <w:szCs w:val="22"/>
              </w:rPr>
              <w:t>p. 931-936</w:t>
            </w:r>
          </w:p>
        </w:tc>
      </w:tr>
      <w:tr w:rsidR="000A7BDE" w:rsidRPr="007A66E2" w14:paraId="63A98D96" w14:textId="77777777" w:rsidTr="002F13E5">
        <w:trPr>
          <w:trHeight w:val="180"/>
        </w:trPr>
        <w:tc>
          <w:tcPr>
            <w:tcW w:w="2075" w:type="dxa"/>
          </w:tcPr>
          <w:p w14:paraId="51A52D29" w14:textId="77777777" w:rsidR="000A7BDE" w:rsidRPr="007A66E2" w:rsidRDefault="000A7BDE" w:rsidP="007A66E2">
            <w:pPr>
              <w:spacing w:after="0"/>
              <w:rPr>
                <w:sz w:val="22"/>
                <w:szCs w:val="22"/>
              </w:rPr>
            </w:pPr>
            <w:r w:rsidRPr="007A66E2">
              <w:rPr>
                <w:sz w:val="22"/>
                <w:szCs w:val="22"/>
              </w:rPr>
              <w:t xml:space="preserve">Test facility </w:t>
            </w:r>
          </w:p>
        </w:tc>
        <w:tc>
          <w:tcPr>
            <w:tcW w:w="7167" w:type="dxa"/>
          </w:tcPr>
          <w:p w14:paraId="48C25E54"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75149BA7" w14:textId="77777777" w:rsidTr="002F13E5">
        <w:trPr>
          <w:trHeight w:val="171"/>
        </w:trPr>
        <w:tc>
          <w:tcPr>
            <w:tcW w:w="2075" w:type="dxa"/>
          </w:tcPr>
          <w:p w14:paraId="7AA9A1DC" w14:textId="77777777" w:rsidR="000A7BDE" w:rsidRPr="007A66E2" w:rsidRDefault="000A7BDE" w:rsidP="007A66E2">
            <w:pPr>
              <w:spacing w:after="0"/>
              <w:rPr>
                <w:sz w:val="22"/>
                <w:szCs w:val="22"/>
              </w:rPr>
            </w:pPr>
            <w:r w:rsidRPr="007A66E2">
              <w:rPr>
                <w:sz w:val="22"/>
                <w:szCs w:val="22"/>
              </w:rPr>
              <w:t>Published</w:t>
            </w:r>
          </w:p>
        </w:tc>
        <w:tc>
          <w:tcPr>
            <w:tcW w:w="7167" w:type="dxa"/>
          </w:tcPr>
          <w:p w14:paraId="58B3641D" w14:textId="77777777" w:rsidR="000A7BDE" w:rsidRPr="007A66E2" w:rsidRDefault="000A7BDE" w:rsidP="007A66E2">
            <w:pPr>
              <w:spacing w:after="0"/>
              <w:rPr>
                <w:sz w:val="22"/>
                <w:szCs w:val="22"/>
              </w:rPr>
            </w:pPr>
            <w:r w:rsidRPr="007A66E2">
              <w:rPr>
                <w:sz w:val="22"/>
                <w:szCs w:val="22"/>
              </w:rPr>
              <w:t>Yes</w:t>
            </w:r>
          </w:p>
        </w:tc>
      </w:tr>
      <w:tr w:rsidR="000A7BDE" w:rsidRPr="007A66E2" w14:paraId="125D94CE" w14:textId="77777777" w:rsidTr="002F13E5">
        <w:trPr>
          <w:trHeight w:val="171"/>
        </w:trPr>
        <w:tc>
          <w:tcPr>
            <w:tcW w:w="2075" w:type="dxa"/>
          </w:tcPr>
          <w:p w14:paraId="32A43DD2" w14:textId="77777777" w:rsidR="000A7BDE" w:rsidRPr="007A66E2" w:rsidRDefault="000A7BDE" w:rsidP="007A66E2">
            <w:pPr>
              <w:spacing w:after="0"/>
              <w:rPr>
                <w:sz w:val="22"/>
                <w:szCs w:val="22"/>
              </w:rPr>
            </w:pPr>
            <w:r w:rsidRPr="007A66E2">
              <w:rPr>
                <w:sz w:val="22"/>
                <w:szCs w:val="22"/>
              </w:rPr>
              <w:t xml:space="preserve">Test guideline </w:t>
            </w:r>
          </w:p>
        </w:tc>
        <w:tc>
          <w:tcPr>
            <w:tcW w:w="7167" w:type="dxa"/>
          </w:tcPr>
          <w:p w14:paraId="61E46758"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3029023A" w14:textId="77777777" w:rsidTr="002F13E5">
        <w:trPr>
          <w:trHeight w:val="171"/>
        </w:trPr>
        <w:tc>
          <w:tcPr>
            <w:tcW w:w="2075" w:type="dxa"/>
          </w:tcPr>
          <w:p w14:paraId="2B2263A7" w14:textId="77777777" w:rsidR="000A7BDE" w:rsidRPr="007A66E2" w:rsidRDefault="000A7BDE" w:rsidP="007A66E2">
            <w:pPr>
              <w:spacing w:after="0"/>
              <w:rPr>
                <w:sz w:val="22"/>
                <w:szCs w:val="22"/>
              </w:rPr>
            </w:pPr>
            <w:r w:rsidRPr="007A66E2">
              <w:rPr>
                <w:sz w:val="22"/>
                <w:szCs w:val="22"/>
              </w:rPr>
              <w:t>Deviations</w:t>
            </w:r>
          </w:p>
        </w:tc>
        <w:tc>
          <w:tcPr>
            <w:tcW w:w="7167" w:type="dxa"/>
          </w:tcPr>
          <w:p w14:paraId="6155B5B6"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5503226A" w14:textId="77777777" w:rsidTr="002F13E5">
        <w:trPr>
          <w:trHeight w:val="180"/>
        </w:trPr>
        <w:tc>
          <w:tcPr>
            <w:tcW w:w="2075" w:type="dxa"/>
          </w:tcPr>
          <w:p w14:paraId="30472F42" w14:textId="77777777" w:rsidR="000A7BDE" w:rsidRPr="007A66E2" w:rsidRDefault="000A7BDE" w:rsidP="007A66E2">
            <w:pPr>
              <w:spacing w:after="0"/>
              <w:rPr>
                <w:sz w:val="22"/>
                <w:szCs w:val="22"/>
              </w:rPr>
            </w:pPr>
            <w:r w:rsidRPr="007A66E2">
              <w:rPr>
                <w:sz w:val="22"/>
                <w:szCs w:val="22"/>
              </w:rPr>
              <w:t>GLP</w:t>
            </w:r>
          </w:p>
        </w:tc>
        <w:tc>
          <w:tcPr>
            <w:tcW w:w="7167" w:type="dxa"/>
          </w:tcPr>
          <w:p w14:paraId="35ECB5B1" w14:textId="77777777" w:rsidR="000A7BDE" w:rsidRPr="007A66E2" w:rsidRDefault="000A7BDE" w:rsidP="007A66E2">
            <w:pPr>
              <w:spacing w:after="0"/>
              <w:rPr>
                <w:sz w:val="22"/>
                <w:szCs w:val="22"/>
              </w:rPr>
            </w:pPr>
            <w:r w:rsidRPr="007A66E2">
              <w:rPr>
                <w:sz w:val="22"/>
                <w:szCs w:val="22"/>
              </w:rPr>
              <w:t>No</w:t>
            </w:r>
          </w:p>
        </w:tc>
      </w:tr>
    </w:tbl>
    <w:p w14:paraId="744C118C" w14:textId="77777777" w:rsidR="000A7BDE" w:rsidRPr="006D6AD2" w:rsidRDefault="000A7BDE" w:rsidP="000A7BDE">
      <w:pPr>
        <w:tabs>
          <w:tab w:val="clear" w:pos="720"/>
        </w:tabs>
        <w:spacing w:after="0"/>
        <w:rPr>
          <w:sz w:val="22"/>
          <w:szCs w:val="22"/>
        </w:rPr>
      </w:pPr>
    </w:p>
    <w:p w14:paraId="254A2E48" w14:textId="26B0BBC5" w:rsidR="000A7BDE" w:rsidRDefault="000A7BDE" w:rsidP="000A7BDE">
      <w:pPr>
        <w:tabs>
          <w:tab w:val="clear" w:pos="720"/>
        </w:tabs>
        <w:rPr>
          <w:b/>
          <w:bCs/>
          <w:sz w:val="22"/>
          <w:szCs w:val="22"/>
          <w:u w:val="single"/>
        </w:rPr>
      </w:pPr>
      <w:r w:rsidRPr="006D6AD2">
        <w:rPr>
          <w:b/>
          <w:bCs/>
          <w:sz w:val="22"/>
          <w:szCs w:val="22"/>
          <w:u w:val="single"/>
        </w:rPr>
        <w:t>Abstract</w:t>
      </w:r>
    </w:p>
    <w:p w14:paraId="29DE54E7" w14:textId="77777777" w:rsidR="000A7BDE" w:rsidRPr="00932AD5" w:rsidRDefault="000A7BDE" w:rsidP="000A7BDE">
      <w:pPr>
        <w:tabs>
          <w:tab w:val="clear" w:pos="720"/>
        </w:tabs>
        <w:jc w:val="both"/>
        <w:rPr>
          <w:b/>
          <w:bCs/>
          <w:sz w:val="22"/>
          <w:szCs w:val="22"/>
          <w:u w:val="single"/>
        </w:rPr>
      </w:pPr>
      <w:r w:rsidRPr="00932AD5">
        <w:rPr>
          <w:color w:val="212121"/>
          <w:sz w:val="22"/>
          <w:szCs w:val="22"/>
          <w:shd w:val="clear" w:color="auto" w:fill="FFFFFF"/>
        </w:rPr>
        <w:t xml:space="preserve">During an outbreak of the diamondback moth, </w:t>
      </w:r>
      <w:proofErr w:type="spellStart"/>
      <w:r w:rsidRPr="00C53F2B">
        <w:rPr>
          <w:i/>
          <w:iCs/>
          <w:color w:val="212121"/>
          <w:sz w:val="22"/>
          <w:szCs w:val="22"/>
          <w:shd w:val="clear" w:color="auto" w:fill="FFFFFF"/>
        </w:rPr>
        <w:t>Plutella</w:t>
      </w:r>
      <w:proofErr w:type="spellEnd"/>
      <w:r w:rsidRPr="00C53F2B">
        <w:rPr>
          <w:i/>
          <w:iCs/>
          <w:color w:val="212121"/>
          <w:sz w:val="22"/>
          <w:szCs w:val="22"/>
          <w:shd w:val="clear" w:color="auto" w:fill="FFFFFF"/>
        </w:rPr>
        <w:t xml:space="preserve"> </w:t>
      </w:r>
      <w:proofErr w:type="spellStart"/>
      <w:r w:rsidRPr="00C53F2B">
        <w:rPr>
          <w:i/>
          <w:iCs/>
          <w:color w:val="212121"/>
          <w:sz w:val="22"/>
          <w:szCs w:val="22"/>
          <w:shd w:val="clear" w:color="auto" w:fill="FFFFFF"/>
        </w:rPr>
        <w:t>xylostella</w:t>
      </w:r>
      <w:proofErr w:type="spellEnd"/>
      <w:r w:rsidRPr="00932AD5">
        <w:rPr>
          <w:color w:val="212121"/>
          <w:sz w:val="22"/>
          <w:szCs w:val="22"/>
          <w:shd w:val="clear" w:color="auto" w:fill="FFFFFF"/>
        </w:rPr>
        <w:t xml:space="preserve"> (L.), in California in 1997, nine populations were collected from the major broccoli areas throughout the state. Populations were assayed for their susceptibility to currently used materials (</w:t>
      </w:r>
      <w:r w:rsidRPr="00D04BFB">
        <w:rPr>
          <w:i/>
          <w:iCs/>
          <w:color w:val="212121"/>
          <w:sz w:val="22"/>
          <w:szCs w:val="22"/>
          <w:shd w:val="clear" w:color="auto" w:fill="FFFFFF"/>
        </w:rPr>
        <w:t>Bacillus thuringiensis</w:t>
      </w:r>
      <w:r w:rsidRPr="00932AD5">
        <w:rPr>
          <w:color w:val="212121"/>
          <w:sz w:val="22"/>
          <w:szCs w:val="22"/>
          <w:shd w:val="clear" w:color="auto" w:fill="FFFFFF"/>
        </w:rPr>
        <w:t xml:space="preserve"> subsp. </w:t>
      </w:r>
      <w:proofErr w:type="spellStart"/>
      <w:r w:rsidRPr="00D04BFB">
        <w:rPr>
          <w:i/>
          <w:iCs/>
          <w:color w:val="212121"/>
          <w:sz w:val="22"/>
          <w:szCs w:val="22"/>
          <w:shd w:val="clear" w:color="auto" w:fill="FFFFFF"/>
        </w:rPr>
        <w:t>kurstaki</w:t>
      </w:r>
      <w:proofErr w:type="spellEnd"/>
      <w:r w:rsidRPr="00932AD5">
        <w:rPr>
          <w:color w:val="212121"/>
          <w:sz w:val="22"/>
          <w:szCs w:val="22"/>
          <w:shd w:val="clear" w:color="auto" w:fill="FFFFFF"/>
        </w:rPr>
        <w:t>, permethrin, and methomyl) and to newer materials that had not yet been commercially used in California (</w:t>
      </w:r>
      <w:proofErr w:type="spellStart"/>
      <w:r w:rsidRPr="00932AD5">
        <w:rPr>
          <w:color w:val="212121"/>
          <w:sz w:val="22"/>
          <w:szCs w:val="22"/>
          <w:shd w:val="clear" w:color="auto" w:fill="FFFFFF"/>
        </w:rPr>
        <w:t>spinosad</w:t>
      </w:r>
      <w:proofErr w:type="spellEnd"/>
      <w:r w:rsidRPr="00932AD5">
        <w:rPr>
          <w:color w:val="212121"/>
          <w:sz w:val="22"/>
          <w:szCs w:val="22"/>
          <w:shd w:val="clear" w:color="auto" w:fill="FFFFFF"/>
        </w:rPr>
        <w:t xml:space="preserve">, </w:t>
      </w:r>
      <w:proofErr w:type="spellStart"/>
      <w:r w:rsidRPr="00932AD5">
        <w:rPr>
          <w:color w:val="212121"/>
          <w:sz w:val="22"/>
          <w:szCs w:val="22"/>
          <w:shd w:val="clear" w:color="auto" w:fill="FFFFFF"/>
        </w:rPr>
        <w:t>emamectin</w:t>
      </w:r>
      <w:proofErr w:type="spellEnd"/>
      <w:r w:rsidRPr="00932AD5">
        <w:rPr>
          <w:color w:val="212121"/>
          <w:sz w:val="22"/>
          <w:szCs w:val="22"/>
          <w:shd w:val="clear" w:color="auto" w:fill="FFFFFF"/>
        </w:rPr>
        <w:t xml:space="preserve"> benzoate, and </w:t>
      </w:r>
      <w:proofErr w:type="spellStart"/>
      <w:r w:rsidRPr="00932AD5">
        <w:rPr>
          <w:color w:val="212121"/>
          <w:sz w:val="22"/>
          <w:szCs w:val="22"/>
          <w:shd w:val="clear" w:color="auto" w:fill="FFFFFF"/>
        </w:rPr>
        <w:t>chlorfenapyr</w:t>
      </w:r>
      <w:proofErr w:type="spellEnd"/>
      <w:r w:rsidRPr="00932AD5">
        <w:rPr>
          <w:color w:val="212121"/>
          <w:sz w:val="22"/>
          <w:szCs w:val="22"/>
          <w:shd w:val="clear" w:color="auto" w:fill="FFFFFF"/>
        </w:rPr>
        <w:t xml:space="preserve">). For the currently used insecticides, elevated levels of resistance were seen only with permethrin and seven of the nine populations had tolerance ratios (TR) of &gt; 100. With the newer chemistries, TR values were all &lt; 15. To compare potential cross-tolerance, TR values of the currently used insecticides were compared with TR values of the newer insecticides. There were significant relationships found between: methomyl and </w:t>
      </w:r>
      <w:proofErr w:type="spellStart"/>
      <w:r w:rsidRPr="00932AD5">
        <w:rPr>
          <w:color w:val="212121"/>
          <w:sz w:val="22"/>
          <w:szCs w:val="22"/>
          <w:shd w:val="clear" w:color="auto" w:fill="FFFFFF"/>
        </w:rPr>
        <w:t>emamectin</w:t>
      </w:r>
      <w:proofErr w:type="spellEnd"/>
      <w:r w:rsidRPr="00932AD5">
        <w:rPr>
          <w:color w:val="212121"/>
          <w:sz w:val="22"/>
          <w:szCs w:val="22"/>
          <w:shd w:val="clear" w:color="auto" w:fill="FFFFFF"/>
        </w:rPr>
        <w:t xml:space="preserve"> benzoate, methomyl and </w:t>
      </w:r>
      <w:proofErr w:type="spellStart"/>
      <w:r w:rsidRPr="00932AD5">
        <w:rPr>
          <w:color w:val="212121"/>
          <w:sz w:val="22"/>
          <w:szCs w:val="22"/>
          <w:shd w:val="clear" w:color="auto" w:fill="FFFFFF"/>
        </w:rPr>
        <w:t>spinosad</w:t>
      </w:r>
      <w:proofErr w:type="spellEnd"/>
      <w:r w:rsidRPr="00932AD5">
        <w:rPr>
          <w:color w:val="212121"/>
          <w:sz w:val="22"/>
          <w:szCs w:val="22"/>
          <w:shd w:val="clear" w:color="auto" w:fill="FFFFFF"/>
        </w:rPr>
        <w:t xml:space="preserve">, and permethrin and </w:t>
      </w:r>
      <w:proofErr w:type="spellStart"/>
      <w:r w:rsidRPr="00932AD5">
        <w:rPr>
          <w:color w:val="212121"/>
          <w:sz w:val="22"/>
          <w:szCs w:val="22"/>
          <w:shd w:val="clear" w:color="auto" w:fill="FFFFFF"/>
        </w:rPr>
        <w:t>spinosad</w:t>
      </w:r>
      <w:proofErr w:type="spellEnd"/>
      <w:r w:rsidRPr="00932AD5">
        <w:rPr>
          <w:color w:val="212121"/>
          <w:sz w:val="22"/>
          <w:szCs w:val="22"/>
          <w:shd w:val="clear" w:color="auto" w:fill="FFFFFF"/>
        </w:rPr>
        <w:t xml:space="preserve">. Further biochemical studies are needed to confirm the actual mechanisms that lead to these </w:t>
      </w:r>
      <w:r w:rsidRPr="00932AD5">
        <w:rPr>
          <w:color w:val="212121"/>
          <w:sz w:val="22"/>
          <w:szCs w:val="22"/>
          <w:shd w:val="clear" w:color="auto" w:fill="FFFFFF"/>
        </w:rPr>
        <w:lastRenderedPageBreak/>
        <w:t xml:space="preserve">relationships and field tests are needed to determine what impact, if any, such TR levels would have on control in the field. These data indicate that resistance to at least one of the commonly used insecticides (permethrin) may have played a role in the outbreak during 1997. However, other factors may have been at least equally important. The winter of 1996-1997 was warmer than normal, and during the period from February through August of 1997 the amount of rainfall was &lt; 50% of normal. Hot and dry conditions are known to be conducive to outbreaks of </w:t>
      </w:r>
      <w:r w:rsidRPr="00AA77F0">
        <w:rPr>
          <w:i/>
          <w:iCs/>
          <w:color w:val="212121"/>
          <w:sz w:val="22"/>
          <w:szCs w:val="22"/>
          <w:shd w:val="clear" w:color="auto" w:fill="FFFFFF"/>
        </w:rPr>
        <w:t xml:space="preserve">P. </w:t>
      </w:r>
      <w:proofErr w:type="spellStart"/>
      <w:r w:rsidRPr="00AA77F0">
        <w:rPr>
          <w:i/>
          <w:iCs/>
          <w:color w:val="212121"/>
          <w:sz w:val="22"/>
          <w:szCs w:val="22"/>
          <w:shd w:val="clear" w:color="auto" w:fill="FFFFFF"/>
        </w:rPr>
        <w:t>xylostella</w:t>
      </w:r>
      <w:proofErr w:type="spellEnd"/>
      <w:r w:rsidRPr="00932AD5">
        <w:rPr>
          <w:color w:val="212121"/>
          <w:sz w:val="22"/>
          <w:szCs w:val="22"/>
          <w:shd w:val="clear" w:color="auto" w:fill="FFFFFF"/>
        </w:rPr>
        <w:t xml:space="preserve">. These data add to an overall knowledge about the geographic variation of resistance in </w:t>
      </w:r>
      <w:r w:rsidRPr="00AA77F0">
        <w:rPr>
          <w:i/>
          <w:iCs/>
          <w:color w:val="212121"/>
          <w:sz w:val="22"/>
          <w:szCs w:val="22"/>
          <w:shd w:val="clear" w:color="auto" w:fill="FFFFFF"/>
        </w:rPr>
        <w:t xml:space="preserve">P. </w:t>
      </w:r>
      <w:proofErr w:type="spellStart"/>
      <w:r w:rsidRPr="00AA77F0">
        <w:rPr>
          <w:i/>
          <w:iCs/>
          <w:color w:val="212121"/>
          <w:sz w:val="22"/>
          <w:szCs w:val="22"/>
          <w:shd w:val="clear" w:color="auto" w:fill="FFFFFF"/>
        </w:rPr>
        <w:t>xylostella</w:t>
      </w:r>
      <w:proofErr w:type="spellEnd"/>
      <w:r w:rsidRPr="00932AD5">
        <w:rPr>
          <w:color w:val="212121"/>
          <w:sz w:val="22"/>
          <w:szCs w:val="22"/>
          <w:shd w:val="clear" w:color="auto" w:fill="FFFFFF"/>
        </w:rPr>
        <w:t xml:space="preserve"> populations within the United States. They also serve as a baseline for monitoring changes in susceptibility to these newer insecticides and can also help explain the occurrence of outbreaks caused by factors other than insecticide resistance.</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0A7BDE" w:rsidRPr="007A66E2" w14:paraId="1EBBE7CB" w14:textId="77777777" w:rsidTr="002F13E5">
        <w:trPr>
          <w:trHeight w:val="171"/>
        </w:trPr>
        <w:tc>
          <w:tcPr>
            <w:tcW w:w="2075" w:type="dxa"/>
          </w:tcPr>
          <w:p w14:paraId="516BE61A" w14:textId="77777777" w:rsidR="000A7BDE" w:rsidRPr="007A66E2" w:rsidRDefault="000A7BDE" w:rsidP="007A66E2">
            <w:pPr>
              <w:spacing w:after="0"/>
              <w:rPr>
                <w:sz w:val="22"/>
                <w:szCs w:val="22"/>
              </w:rPr>
            </w:pPr>
            <w:r w:rsidRPr="007A66E2">
              <w:rPr>
                <w:sz w:val="22"/>
                <w:szCs w:val="22"/>
              </w:rPr>
              <w:t xml:space="preserve">Data point addressed </w:t>
            </w:r>
          </w:p>
        </w:tc>
        <w:tc>
          <w:tcPr>
            <w:tcW w:w="7167" w:type="dxa"/>
          </w:tcPr>
          <w:p w14:paraId="33675886" w14:textId="77777777" w:rsidR="000A7BDE" w:rsidRPr="007A66E2" w:rsidRDefault="000A7BDE" w:rsidP="007A66E2">
            <w:pPr>
              <w:spacing w:after="0"/>
              <w:rPr>
                <w:sz w:val="22"/>
                <w:szCs w:val="22"/>
              </w:rPr>
            </w:pPr>
            <w:r w:rsidRPr="007A66E2">
              <w:rPr>
                <w:sz w:val="22"/>
                <w:szCs w:val="22"/>
              </w:rPr>
              <w:t>IIIM 3.2/16</w:t>
            </w:r>
          </w:p>
        </w:tc>
      </w:tr>
      <w:tr w:rsidR="000A7BDE" w:rsidRPr="007A66E2" w14:paraId="2FA0F7A5" w14:textId="77777777" w:rsidTr="002F13E5">
        <w:trPr>
          <w:trHeight w:val="180"/>
        </w:trPr>
        <w:tc>
          <w:tcPr>
            <w:tcW w:w="2075" w:type="dxa"/>
          </w:tcPr>
          <w:p w14:paraId="29B82BCB" w14:textId="77777777" w:rsidR="000A7BDE" w:rsidRPr="007A66E2" w:rsidRDefault="000A7BDE" w:rsidP="007A66E2">
            <w:pPr>
              <w:spacing w:after="0"/>
              <w:rPr>
                <w:sz w:val="22"/>
                <w:szCs w:val="22"/>
              </w:rPr>
            </w:pPr>
            <w:r w:rsidRPr="007A66E2">
              <w:rPr>
                <w:sz w:val="22"/>
                <w:szCs w:val="22"/>
              </w:rPr>
              <w:t>Author(s) (year)</w:t>
            </w:r>
          </w:p>
        </w:tc>
        <w:tc>
          <w:tcPr>
            <w:tcW w:w="7167" w:type="dxa"/>
          </w:tcPr>
          <w:p w14:paraId="1974C472" w14:textId="51FDE5C4" w:rsidR="000A7BDE" w:rsidRPr="007A66E2" w:rsidRDefault="000A7BDE" w:rsidP="007A66E2">
            <w:pPr>
              <w:spacing w:after="0"/>
              <w:rPr>
                <w:sz w:val="22"/>
                <w:szCs w:val="22"/>
              </w:rPr>
            </w:pPr>
            <w:r w:rsidRPr="007A66E2">
              <w:rPr>
                <w:sz w:val="22"/>
                <w:szCs w:val="22"/>
              </w:rPr>
              <w:t>Zhao, J.Z., Collins</w:t>
            </w:r>
            <w:r w:rsidRPr="007A66E2">
              <w:rPr>
                <w:sz w:val="22"/>
                <w:szCs w:val="22"/>
                <w:shd w:val="clear" w:color="auto" w:fill="FFFFFF"/>
              </w:rPr>
              <w:t xml:space="preserve">, H.L., </w:t>
            </w:r>
            <w:r w:rsidRPr="007A66E2">
              <w:rPr>
                <w:sz w:val="22"/>
                <w:szCs w:val="22"/>
              </w:rPr>
              <w:t>Li</w:t>
            </w:r>
            <w:r w:rsidRPr="007A66E2">
              <w:rPr>
                <w:sz w:val="22"/>
                <w:szCs w:val="22"/>
                <w:shd w:val="clear" w:color="auto" w:fill="FFFFFF"/>
              </w:rPr>
              <w:t xml:space="preserve">, Y.X., </w:t>
            </w:r>
            <w:r w:rsidRPr="007A66E2">
              <w:rPr>
                <w:sz w:val="22"/>
                <w:szCs w:val="22"/>
              </w:rPr>
              <w:t>Mau</w:t>
            </w:r>
            <w:r w:rsidRPr="007A66E2">
              <w:rPr>
                <w:sz w:val="22"/>
                <w:szCs w:val="22"/>
                <w:shd w:val="clear" w:color="auto" w:fill="FFFFFF"/>
              </w:rPr>
              <w:t>, R.F.L,</w:t>
            </w:r>
            <w:r w:rsidRPr="007A66E2">
              <w:rPr>
                <w:sz w:val="22"/>
                <w:szCs w:val="22"/>
              </w:rPr>
              <w:t xml:space="preserve"> Thompson</w:t>
            </w:r>
            <w:r w:rsidRPr="007A66E2">
              <w:rPr>
                <w:sz w:val="22"/>
                <w:szCs w:val="22"/>
                <w:shd w:val="clear" w:color="auto" w:fill="FFFFFF"/>
              </w:rPr>
              <w:t>, G.D., </w:t>
            </w:r>
            <w:r w:rsidRPr="007A66E2">
              <w:rPr>
                <w:sz w:val="22"/>
                <w:szCs w:val="22"/>
              </w:rPr>
              <w:t>Hertlein</w:t>
            </w:r>
            <w:r w:rsidRPr="007A66E2">
              <w:rPr>
                <w:sz w:val="22"/>
                <w:szCs w:val="22"/>
                <w:shd w:val="clear" w:color="auto" w:fill="FFFFFF"/>
              </w:rPr>
              <w:t xml:space="preserve">, M., </w:t>
            </w:r>
            <w:r w:rsidRPr="007A66E2">
              <w:rPr>
                <w:sz w:val="22"/>
                <w:szCs w:val="22"/>
              </w:rPr>
              <w:t>Andaloro</w:t>
            </w:r>
            <w:r w:rsidRPr="007A66E2">
              <w:rPr>
                <w:sz w:val="22"/>
                <w:szCs w:val="22"/>
                <w:shd w:val="clear" w:color="auto" w:fill="FFFFFF"/>
              </w:rPr>
              <w:t xml:space="preserve">, J.T., </w:t>
            </w:r>
            <w:r w:rsidRPr="007A66E2">
              <w:rPr>
                <w:sz w:val="22"/>
                <w:szCs w:val="22"/>
              </w:rPr>
              <w:t>Boykin</w:t>
            </w:r>
            <w:r w:rsidRPr="007A66E2">
              <w:rPr>
                <w:sz w:val="22"/>
                <w:szCs w:val="22"/>
                <w:shd w:val="clear" w:color="auto" w:fill="FFFFFF"/>
              </w:rPr>
              <w:t>, R.,</w:t>
            </w:r>
            <w:r w:rsidRPr="007A66E2">
              <w:rPr>
                <w:sz w:val="22"/>
                <w:szCs w:val="22"/>
              </w:rPr>
              <w:t xml:space="preserve"> </w:t>
            </w:r>
            <w:r w:rsidR="006729FF">
              <w:rPr>
                <w:sz w:val="22"/>
                <w:szCs w:val="22"/>
              </w:rPr>
              <w:t xml:space="preserve">and </w:t>
            </w:r>
            <w:r w:rsidRPr="007A66E2">
              <w:rPr>
                <w:sz w:val="22"/>
                <w:szCs w:val="22"/>
              </w:rPr>
              <w:t>Shelton, A.M. (2006)</w:t>
            </w:r>
          </w:p>
        </w:tc>
      </w:tr>
      <w:tr w:rsidR="000A7BDE" w:rsidRPr="007A66E2" w14:paraId="42F25DDC" w14:textId="77777777" w:rsidTr="002F13E5">
        <w:trPr>
          <w:trHeight w:val="171"/>
        </w:trPr>
        <w:tc>
          <w:tcPr>
            <w:tcW w:w="2075" w:type="dxa"/>
          </w:tcPr>
          <w:p w14:paraId="4D49518D" w14:textId="77777777" w:rsidR="000A7BDE" w:rsidRPr="007A66E2" w:rsidRDefault="000A7BDE" w:rsidP="007A66E2">
            <w:pPr>
              <w:spacing w:after="0"/>
              <w:rPr>
                <w:sz w:val="22"/>
                <w:szCs w:val="22"/>
              </w:rPr>
            </w:pPr>
            <w:r w:rsidRPr="007A66E2">
              <w:rPr>
                <w:sz w:val="22"/>
                <w:szCs w:val="22"/>
              </w:rPr>
              <w:t>Title</w:t>
            </w:r>
          </w:p>
        </w:tc>
        <w:tc>
          <w:tcPr>
            <w:tcW w:w="7167" w:type="dxa"/>
          </w:tcPr>
          <w:p w14:paraId="10CA7B8C" w14:textId="77777777" w:rsidR="000A7BDE" w:rsidRPr="007A66E2" w:rsidRDefault="000A7BDE" w:rsidP="007A66E2">
            <w:pPr>
              <w:shd w:val="clear" w:color="auto" w:fill="FFFFFF"/>
              <w:tabs>
                <w:tab w:val="clear" w:pos="720"/>
              </w:tabs>
              <w:spacing w:after="0"/>
              <w:outlineLvl w:val="0"/>
              <w:rPr>
                <w:color w:val="212121"/>
                <w:kern w:val="36"/>
                <w:sz w:val="22"/>
                <w:szCs w:val="22"/>
                <w:lang w:val="en-US"/>
              </w:rPr>
            </w:pPr>
            <w:r w:rsidRPr="007A66E2">
              <w:rPr>
                <w:color w:val="212121"/>
                <w:kern w:val="36"/>
                <w:sz w:val="22"/>
                <w:szCs w:val="22"/>
                <w:lang w:val="en-US"/>
              </w:rPr>
              <w:t xml:space="preserve">Monitoring of diamondback moth (Lepidoptera: </w:t>
            </w:r>
            <w:proofErr w:type="spellStart"/>
            <w:r w:rsidRPr="007A66E2">
              <w:rPr>
                <w:color w:val="212121"/>
                <w:kern w:val="36"/>
                <w:sz w:val="22"/>
                <w:szCs w:val="22"/>
                <w:lang w:val="en-US"/>
              </w:rPr>
              <w:t>Plutellidae</w:t>
            </w:r>
            <w:proofErr w:type="spellEnd"/>
            <w:r w:rsidRPr="007A66E2">
              <w:rPr>
                <w:color w:val="212121"/>
                <w:kern w:val="36"/>
                <w:sz w:val="22"/>
                <w:szCs w:val="22"/>
                <w:lang w:val="en-US"/>
              </w:rPr>
              <w:t xml:space="preserve">) resistance to </w:t>
            </w:r>
            <w:proofErr w:type="spellStart"/>
            <w:r w:rsidRPr="007A66E2">
              <w:rPr>
                <w:color w:val="212121"/>
                <w:kern w:val="36"/>
                <w:sz w:val="22"/>
                <w:szCs w:val="22"/>
                <w:lang w:val="en-US"/>
              </w:rPr>
              <w:t>spinosad</w:t>
            </w:r>
            <w:proofErr w:type="spellEnd"/>
            <w:r w:rsidRPr="007A66E2">
              <w:rPr>
                <w:color w:val="212121"/>
                <w:kern w:val="36"/>
                <w:sz w:val="22"/>
                <w:szCs w:val="22"/>
                <w:lang w:val="en-US"/>
              </w:rPr>
              <w:t xml:space="preserve">, indoxacarb, and </w:t>
            </w:r>
            <w:proofErr w:type="spellStart"/>
            <w:r w:rsidRPr="007A66E2">
              <w:rPr>
                <w:color w:val="212121"/>
                <w:kern w:val="36"/>
                <w:sz w:val="22"/>
                <w:szCs w:val="22"/>
                <w:lang w:val="en-US"/>
              </w:rPr>
              <w:t>emamectin</w:t>
            </w:r>
            <w:proofErr w:type="spellEnd"/>
            <w:r w:rsidRPr="007A66E2">
              <w:rPr>
                <w:color w:val="212121"/>
                <w:kern w:val="36"/>
                <w:sz w:val="22"/>
                <w:szCs w:val="22"/>
                <w:lang w:val="en-US"/>
              </w:rPr>
              <w:t xml:space="preserve"> benzoate</w:t>
            </w:r>
          </w:p>
        </w:tc>
      </w:tr>
      <w:tr w:rsidR="000A7BDE" w:rsidRPr="007A66E2" w14:paraId="0ACC6FB4" w14:textId="77777777" w:rsidTr="002F13E5">
        <w:trPr>
          <w:trHeight w:val="171"/>
        </w:trPr>
        <w:tc>
          <w:tcPr>
            <w:tcW w:w="2075" w:type="dxa"/>
          </w:tcPr>
          <w:p w14:paraId="67079D02" w14:textId="77777777" w:rsidR="000A7BDE" w:rsidRPr="007A66E2" w:rsidRDefault="000A7BDE" w:rsidP="007A66E2">
            <w:pPr>
              <w:spacing w:after="0"/>
              <w:rPr>
                <w:sz w:val="22"/>
                <w:szCs w:val="22"/>
              </w:rPr>
            </w:pPr>
            <w:r w:rsidRPr="007A66E2">
              <w:rPr>
                <w:sz w:val="22"/>
                <w:szCs w:val="22"/>
              </w:rPr>
              <w:t xml:space="preserve">Report number </w:t>
            </w:r>
          </w:p>
        </w:tc>
        <w:tc>
          <w:tcPr>
            <w:tcW w:w="7167" w:type="dxa"/>
          </w:tcPr>
          <w:p w14:paraId="2A1F38A2" w14:textId="2CF21546" w:rsidR="000A7BDE" w:rsidRPr="007A66E2" w:rsidRDefault="000A7BDE" w:rsidP="007A66E2">
            <w:pPr>
              <w:spacing w:after="0"/>
              <w:rPr>
                <w:sz w:val="22"/>
                <w:szCs w:val="22"/>
              </w:rPr>
            </w:pPr>
            <w:r w:rsidRPr="007A66E2">
              <w:rPr>
                <w:sz w:val="22"/>
                <w:szCs w:val="22"/>
              </w:rPr>
              <w:t>Journal of Economic Entomology, Feb 2006, Vol</w:t>
            </w:r>
            <w:r w:rsidR="006729FF">
              <w:rPr>
                <w:sz w:val="22"/>
                <w:szCs w:val="22"/>
              </w:rPr>
              <w:t>.</w:t>
            </w:r>
            <w:r w:rsidRPr="007A66E2">
              <w:rPr>
                <w:sz w:val="22"/>
                <w:szCs w:val="22"/>
              </w:rPr>
              <w:t xml:space="preserve"> 99, Issue 1</w:t>
            </w:r>
            <w:r w:rsidR="006729FF">
              <w:rPr>
                <w:sz w:val="22"/>
                <w:szCs w:val="22"/>
              </w:rPr>
              <w:t xml:space="preserve">, </w:t>
            </w:r>
            <w:r w:rsidR="0027657F" w:rsidRPr="0027657F">
              <w:rPr>
                <w:sz w:val="22"/>
                <w:szCs w:val="22"/>
              </w:rPr>
              <w:t>p. 176-181</w:t>
            </w:r>
          </w:p>
        </w:tc>
      </w:tr>
      <w:tr w:rsidR="000A7BDE" w:rsidRPr="007A66E2" w14:paraId="049346BB" w14:textId="77777777" w:rsidTr="002F13E5">
        <w:trPr>
          <w:trHeight w:val="180"/>
        </w:trPr>
        <w:tc>
          <w:tcPr>
            <w:tcW w:w="2075" w:type="dxa"/>
          </w:tcPr>
          <w:p w14:paraId="5FE5FF7D" w14:textId="77777777" w:rsidR="000A7BDE" w:rsidRPr="007A66E2" w:rsidRDefault="000A7BDE" w:rsidP="007A66E2">
            <w:pPr>
              <w:spacing w:after="0"/>
              <w:rPr>
                <w:sz w:val="22"/>
                <w:szCs w:val="22"/>
              </w:rPr>
            </w:pPr>
            <w:r w:rsidRPr="007A66E2">
              <w:rPr>
                <w:sz w:val="22"/>
                <w:szCs w:val="22"/>
              </w:rPr>
              <w:t xml:space="preserve">Test facility </w:t>
            </w:r>
          </w:p>
        </w:tc>
        <w:tc>
          <w:tcPr>
            <w:tcW w:w="7167" w:type="dxa"/>
          </w:tcPr>
          <w:p w14:paraId="158759F8"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A158EFE" w14:textId="77777777" w:rsidTr="002F13E5">
        <w:trPr>
          <w:trHeight w:val="171"/>
        </w:trPr>
        <w:tc>
          <w:tcPr>
            <w:tcW w:w="2075" w:type="dxa"/>
          </w:tcPr>
          <w:p w14:paraId="210D19ED" w14:textId="77777777" w:rsidR="000A7BDE" w:rsidRPr="007A66E2" w:rsidRDefault="000A7BDE" w:rsidP="007A66E2">
            <w:pPr>
              <w:spacing w:after="0"/>
              <w:rPr>
                <w:sz w:val="22"/>
                <w:szCs w:val="22"/>
              </w:rPr>
            </w:pPr>
            <w:r w:rsidRPr="007A66E2">
              <w:rPr>
                <w:sz w:val="22"/>
                <w:szCs w:val="22"/>
              </w:rPr>
              <w:t>Published</w:t>
            </w:r>
          </w:p>
        </w:tc>
        <w:tc>
          <w:tcPr>
            <w:tcW w:w="7167" w:type="dxa"/>
          </w:tcPr>
          <w:p w14:paraId="0EA85019" w14:textId="77777777" w:rsidR="000A7BDE" w:rsidRPr="007A66E2" w:rsidRDefault="000A7BDE" w:rsidP="007A66E2">
            <w:pPr>
              <w:spacing w:after="0"/>
              <w:rPr>
                <w:sz w:val="22"/>
                <w:szCs w:val="22"/>
              </w:rPr>
            </w:pPr>
            <w:r w:rsidRPr="007A66E2">
              <w:rPr>
                <w:sz w:val="22"/>
                <w:szCs w:val="22"/>
              </w:rPr>
              <w:t>Yes</w:t>
            </w:r>
          </w:p>
        </w:tc>
      </w:tr>
      <w:tr w:rsidR="000A7BDE" w:rsidRPr="007A66E2" w14:paraId="29F1820E" w14:textId="77777777" w:rsidTr="002F13E5">
        <w:trPr>
          <w:trHeight w:val="171"/>
        </w:trPr>
        <w:tc>
          <w:tcPr>
            <w:tcW w:w="2075" w:type="dxa"/>
          </w:tcPr>
          <w:p w14:paraId="581BA427" w14:textId="77777777" w:rsidR="000A7BDE" w:rsidRPr="007A66E2" w:rsidRDefault="000A7BDE" w:rsidP="007A66E2">
            <w:pPr>
              <w:spacing w:after="0"/>
              <w:rPr>
                <w:sz w:val="22"/>
                <w:szCs w:val="22"/>
              </w:rPr>
            </w:pPr>
            <w:r w:rsidRPr="007A66E2">
              <w:rPr>
                <w:sz w:val="22"/>
                <w:szCs w:val="22"/>
              </w:rPr>
              <w:t xml:space="preserve">Test guideline </w:t>
            </w:r>
          </w:p>
        </w:tc>
        <w:tc>
          <w:tcPr>
            <w:tcW w:w="7167" w:type="dxa"/>
          </w:tcPr>
          <w:p w14:paraId="37754C01"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19C091DA" w14:textId="77777777" w:rsidTr="002F13E5">
        <w:trPr>
          <w:trHeight w:val="171"/>
        </w:trPr>
        <w:tc>
          <w:tcPr>
            <w:tcW w:w="2075" w:type="dxa"/>
          </w:tcPr>
          <w:p w14:paraId="311715B3" w14:textId="77777777" w:rsidR="000A7BDE" w:rsidRPr="007A66E2" w:rsidRDefault="000A7BDE" w:rsidP="007A66E2">
            <w:pPr>
              <w:spacing w:after="0"/>
              <w:rPr>
                <w:sz w:val="22"/>
                <w:szCs w:val="22"/>
              </w:rPr>
            </w:pPr>
            <w:r w:rsidRPr="007A66E2">
              <w:rPr>
                <w:sz w:val="22"/>
                <w:szCs w:val="22"/>
              </w:rPr>
              <w:t>Deviations</w:t>
            </w:r>
          </w:p>
        </w:tc>
        <w:tc>
          <w:tcPr>
            <w:tcW w:w="7167" w:type="dxa"/>
          </w:tcPr>
          <w:p w14:paraId="5DA839DC"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5F0F936B" w14:textId="77777777" w:rsidTr="002F13E5">
        <w:trPr>
          <w:trHeight w:val="180"/>
        </w:trPr>
        <w:tc>
          <w:tcPr>
            <w:tcW w:w="2075" w:type="dxa"/>
          </w:tcPr>
          <w:p w14:paraId="0BA82560" w14:textId="77777777" w:rsidR="000A7BDE" w:rsidRPr="007A66E2" w:rsidRDefault="000A7BDE" w:rsidP="007A66E2">
            <w:pPr>
              <w:spacing w:after="0"/>
              <w:rPr>
                <w:sz w:val="22"/>
                <w:szCs w:val="22"/>
              </w:rPr>
            </w:pPr>
            <w:r w:rsidRPr="007A66E2">
              <w:rPr>
                <w:sz w:val="22"/>
                <w:szCs w:val="22"/>
              </w:rPr>
              <w:t>GLP</w:t>
            </w:r>
          </w:p>
        </w:tc>
        <w:tc>
          <w:tcPr>
            <w:tcW w:w="7167" w:type="dxa"/>
          </w:tcPr>
          <w:p w14:paraId="4CAE8ACC" w14:textId="77777777" w:rsidR="000A7BDE" w:rsidRPr="007A66E2" w:rsidRDefault="000A7BDE" w:rsidP="007A66E2">
            <w:pPr>
              <w:spacing w:after="0"/>
              <w:rPr>
                <w:sz w:val="22"/>
                <w:szCs w:val="22"/>
              </w:rPr>
            </w:pPr>
            <w:r w:rsidRPr="007A66E2">
              <w:rPr>
                <w:sz w:val="22"/>
                <w:szCs w:val="22"/>
              </w:rPr>
              <w:t>No</w:t>
            </w:r>
          </w:p>
        </w:tc>
      </w:tr>
    </w:tbl>
    <w:p w14:paraId="73974B81" w14:textId="77777777" w:rsidR="000A7BDE" w:rsidRPr="006D6AD2" w:rsidRDefault="000A7BDE" w:rsidP="000A7BDE">
      <w:pPr>
        <w:tabs>
          <w:tab w:val="clear" w:pos="720"/>
        </w:tabs>
        <w:spacing w:after="0"/>
        <w:rPr>
          <w:sz w:val="22"/>
          <w:szCs w:val="22"/>
        </w:rPr>
      </w:pPr>
    </w:p>
    <w:p w14:paraId="0E3899B0" w14:textId="77777777" w:rsidR="000A7BDE" w:rsidRDefault="000A7BDE" w:rsidP="000A7BDE">
      <w:pPr>
        <w:tabs>
          <w:tab w:val="clear" w:pos="720"/>
        </w:tabs>
        <w:rPr>
          <w:b/>
          <w:bCs/>
          <w:sz w:val="22"/>
          <w:szCs w:val="22"/>
          <w:u w:val="single"/>
        </w:rPr>
      </w:pPr>
      <w:r w:rsidRPr="006D6AD2">
        <w:rPr>
          <w:b/>
          <w:bCs/>
          <w:sz w:val="22"/>
          <w:szCs w:val="22"/>
          <w:u w:val="single"/>
        </w:rPr>
        <w:t>Abstract</w:t>
      </w:r>
    </w:p>
    <w:p w14:paraId="2C6CB84D" w14:textId="4B03EA23" w:rsidR="000A7BDE" w:rsidRDefault="000A7BDE" w:rsidP="000A7BDE">
      <w:pPr>
        <w:tabs>
          <w:tab w:val="clear" w:pos="720"/>
        </w:tabs>
        <w:jc w:val="both"/>
        <w:rPr>
          <w:sz w:val="22"/>
          <w:szCs w:val="22"/>
          <w:shd w:val="clear" w:color="auto" w:fill="FFFFFF"/>
        </w:rPr>
      </w:pPr>
      <w:r w:rsidRPr="0066210F">
        <w:rPr>
          <w:sz w:val="22"/>
          <w:szCs w:val="22"/>
          <w:shd w:val="clear" w:color="auto" w:fill="FFFFFF"/>
        </w:rPr>
        <w:t xml:space="preserve">Six to nine populations of the diamondback moth, </w:t>
      </w:r>
      <w:proofErr w:type="spellStart"/>
      <w:r w:rsidRPr="00C53F2B">
        <w:rPr>
          <w:i/>
          <w:iCs/>
          <w:sz w:val="22"/>
          <w:szCs w:val="22"/>
          <w:shd w:val="clear" w:color="auto" w:fill="FFFFFF"/>
        </w:rPr>
        <w:t>Plutella</w:t>
      </w:r>
      <w:proofErr w:type="spellEnd"/>
      <w:r w:rsidRPr="00C53F2B">
        <w:rPr>
          <w:i/>
          <w:iCs/>
          <w:sz w:val="22"/>
          <w:szCs w:val="22"/>
          <w:shd w:val="clear" w:color="auto" w:fill="FFFFFF"/>
        </w:rPr>
        <w:t xml:space="preserve"> </w:t>
      </w:r>
      <w:proofErr w:type="spellStart"/>
      <w:r w:rsidRPr="00C53F2B">
        <w:rPr>
          <w:i/>
          <w:iCs/>
          <w:sz w:val="22"/>
          <w:szCs w:val="22"/>
          <w:shd w:val="clear" w:color="auto" w:fill="FFFFFF"/>
        </w:rPr>
        <w:t>xylostella</w:t>
      </w:r>
      <w:proofErr w:type="spellEnd"/>
      <w:r w:rsidRPr="0066210F">
        <w:rPr>
          <w:sz w:val="22"/>
          <w:szCs w:val="22"/>
          <w:shd w:val="clear" w:color="auto" w:fill="FFFFFF"/>
        </w:rPr>
        <w:t xml:space="preserve"> (L.), were collected annually from fields of crucifer vegetables in the United States and Mexico from 2001 to 2004 for baseline susceptibility tests and resistance monitoring to </w:t>
      </w:r>
      <w:proofErr w:type="spellStart"/>
      <w:r w:rsidRPr="0066210F">
        <w:rPr>
          <w:sz w:val="22"/>
          <w:szCs w:val="22"/>
          <w:shd w:val="clear" w:color="auto" w:fill="FFFFFF"/>
        </w:rPr>
        <w:t>spinosad</w:t>
      </w:r>
      <w:proofErr w:type="spellEnd"/>
      <w:r w:rsidRPr="0066210F">
        <w:rPr>
          <w:sz w:val="22"/>
          <w:szCs w:val="22"/>
          <w:shd w:val="clear" w:color="auto" w:fill="FFFFFF"/>
        </w:rPr>
        <w:t xml:space="preserve">, indoxacarb, and </w:t>
      </w:r>
      <w:proofErr w:type="spellStart"/>
      <w:r w:rsidRPr="0066210F">
        <w:rPr>
          <w:sz w:val="22"/>
          <w:szCs w:val="22"/>
          <w:shd w:val="clear" w:color="auto" w:fill="FFFFFF"/>
        </w:rPr>
        <w:t>emamectin</w:t>
      </w:r>
      <w:proofErr w:type="spellEnd"/>
      <w:r w:rsidRPr="0066210F">
        <w:rPr>
          <w:sz w:val="22"/>
          <w:szCs w:val="22"/>
          <w:shd w:val="clear" w:color="auto" w:fill="FFFFFF"/>
        </w:rPr>
        <w:t xml:space="preserve"> benzoate. A discriminating concentration for resistance monitoring to indoxacarb and </w:t>
      </w:r>
      <w:proofErr w:type="spellStart"/>
      <w:r w:rsidRPr="0066210F">
        <w:rPr>
          <w:sz w:val="22"/>
          <w:szCs w:val="22"/>
          <w:shd w:val="clear" w:color="auto" w:fill="FFFFFF"/>
        </w:rPr>
        <w:t>emamectin</w:t>
      </w:r>
      <w:proofErr w:type="spellEnd"/>
      <w:r w:rsidRPr="0066210F">
        <w:rPr>
          <w:sz w:val="22"/>
          <w:szCs w:val="22"/>
          <w:shd w:val="clear" w:color="auto" w:fill="FFFFFF"/>
        </w:rPr>
        <w:t xml:space="preserve"> benzoate was determined based on baseline data in 2001 and was used in the diagnostic assay for each population in 2002-2004 together with a discriminating concentration for </w:t>
      </w:r>
      <w:proofErr w:type="spellStart"/>
      <w:r w:rsidRPr="0066210F">
        <w:rPr>
          <w:sz w:val="22"/>
          <w:szCs w:val="22"/>
          <w:shd w:val="clear" w:color="auto" w:fill="FFFFFF"/>
        </w:rPr>
        <w:t>spinosad</w:t>
      </w:r>
      <w:proofErr w:type="spellEnd"/>
      <w:r w:rsidRPr="0066210F">
        <w:rPr>
          <w:sz w:val="22"/>
          <w:szCs w:val="22"/>
          <w:shd w:val="clear" w:color="auto" w:fill="FFFFFF"/>
        </w:rPr>
        <w:t xml:space="preserve"> determined previously. Most populations were susceptible to all three insecticides, but a population from Hawaii in 2003 showed high levels of resistance to indoxacarb. Instances of resistance to </w:t>
      </w:r>
      <w:proofErr w:type="spellStart"/>
      <w:r w:rsidRPr="0066210F">
        <w:rPr>
          <w:sz w:val="22"/>
          <w:szCs w:val="22"/>
          <w:shd w:val="clear" w:color="auto" w:fill="FFFFFF"/>
        </w:rPr>
        <w:t>spinosad</w:t>
      </w:r>
      <w:proofErr w:type="spellEnd"/>
      <w:r w:rsidRPr="0066210F">
        <w:rPr>
          <w:sz w:val="22"/>
          <w:szCs w:val="22"/>
          <w:shd w:val="clear" w:color="auto" w:fill="FFFFFF"/>
        </w:rPr>
        <w:t xml:space="preserve"> occurred in Hawaii (2000), Georgia (2001), and California (2002) as a consequence of a few years of extensive applications in each region. The collaborative monitoring program between university and industry scientists we discuss in this article has provided useful information to both parties as well as growers who use the products. These studies provide a baseline for developing a more effective resistance management program for diamondback moth.</w:t>
      </w:r>
    </w:p>
    <w:p w14:paraId="7EF20B84" w14:textId="77777777" w:rsidR="00923CA7" w:rsidRPr="0066210F" w:rsidRDefault="00923CA7" w:rsidP="000A7BDE">
      <w:pPr>
        <w:tabs>
          <w:tab w:val="clear" w:pos="720"/>
        </w:tabs>
        <w:jc w:val="both"/>
        <w:rPr>
          <w:b/>
          <w:bCs/>
          <w:sz w:val="20"/>
          <w:szCs w:val="20"/>
          <w:u w:val="singl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0A7BDE" w:rsidRPr="007A66E2" w14:paraId="1A6FC0A9" w14:textId="77777777" w:rsidTr="002F13E5">
        <w:trPr>
          <w:trHeight w:val="171"/>
        </w:trPr>
        <w:tc>
          <w:tcPr>
            <w:tcW w:w="2075" w:type="dxa"/>
          </w:tcPr>
          <w:p w14:paraId="61E720C3" w14:textId="77777777" w:rsidR="000A7BDE" w:rsidRPr="007A66E2" w:rsidRDefault="000A7BDE" w:rsidP="007A66E2">
            <w:pPr>
              <w:spacing w:after="0"/>
              <w:rPr>
                <w:sz w:val="22"/>
                <w:szCs w:val="22"/>
              </w:rPr>
            </w:pPr>
            <w:r w:rsidRPr="007A66E2">
              <w:rPr>
                <w:sz w:val="22"/>
                <w:szCs w:val="22"/>
              </w:rPr>
              <w:t xml:space="preserve">Data point addressed </w:t>
            </w:r>
          </w:p>
        </w:tc>
        <w:tc>
          <w:tcPr>
            <w:tcW w:w="7167" w:type="dxa"/>
          </w:tcPr>
          <w:p w14:paraId="7AE0BAEB" w14:textId="77777777" w:rsidR="000A7BDE" w:rsidRPr="007A66E2" w:rsidRDefault="000A7BDE" w:rsidP="007A66E2">
            <w:pPr>
              <w:spacing w:after="0"/>
              <w:rPr>
                <w:sz w:val="22"/>
                <w:szCs w:val="22"/>
              </w:rPr>
            </w:pPr>
            <w:r w:rsidRPr="007A66E2">
              <w:rPr>
                <w:sz w:val="22"/>
                <w:szCs w:val="22"/>
              </w:rPr>
              <w:t>IIIM 3.2/17</w:t>
            </w:r>
          </w:p>
        </w:tc>
      </w:tr>
      <w:tr w:rsidR="000A7BDE" w:rsidRPr="007A66E2" w14:paraId="2F86BB58" w14:textId="77777777" w:rsidTr="002F13E5">
        <w:trPr>
          <w:trHeight w:val="180"/>
        </w:trPr>
        <w:tc>
          <w:tcPr>
            <w:tcW w:w="2075" w:type="dxa"/>
          </w:tcPr>
          <w:p w14:paraId="4C3ECD77" w14:textId="77777777" w:rsidR="000A7BDE" w:rsidRPr="007A66E2" w:rsidRDefault="000A7BDE" w:rsidP="007A66E2">
            <w:pPr>
              <w:spacing w:after="0"/>
              <w:rPr>
                <w:sz w:val="22"/>
                <w:szCs w:val="22"/>
              </w:rPr>
            </w:pPr>
            <w:r w:rsidRPr="007A66E2">
              <w:rPr>
                <w:sz w:val="22"/>
                <w:szCs w:val="22"/>
              </w:rPr>
              <w:t>Author(s) (year)</w:t>
            </w:r>
          </w:p>
        </w:tc>
        <w:tc>
          <w:tcPr>
            <w:tcW w:w="7167" w:type="dxa"/>
          </w:tcPr>
          <w:p w14:paraId="205D1F4E" w14:textId="02C8E80C" w:rsidR="000A7BDE" w:rsidRPr="007A66E2" w:rsidRDefault="000A7BDE" w:rsidP="007A66E2">
            <w:pPr>
              <w:spacing w:after="0"/>
              <w:rPr>
                <w:sz w:val="22"/>
                <w:szCs w:val="22"/>
              </w:rPr>
            </w:pPr>
            <w:r w:rsidRPr="007A66E2">
              <w:rPr>
                <w:sz w:val="22"/>
                <w:szCs w:val="22"/>
              </w:rPr>
              <w:t>Zhao, J.Z., Li</w:t>
            </w:r>
            <w:r w:rsidRPr="007A66E2">
              <w:rPr>
                <w:sz w:val="22"/>
                <w:szCs w:val="22"/>
                <w:shd w:val="clear" w:color="auto" w:fill="FFFFFF"/>
              </w:rPr>
              <w:t xml:space="preserve">, Y.X., </w:t>
            </w:r>
            <w:r w:rsidRPr="007A66E2">
              <w:rPr>
                <w:sz w:val="22"/>
                <w:szCs w:val="22"/>
              </w:rPr>
              <w:t>Collins</w:t>
            </w:r>
            <w:r w:rsidRPr="007A66E2">
              <w:rPr>
                <w:sz w:val="22"/>
                <w:szCs w:val="22"/>
                <w:shd w:val="clear" w:color="auto" w:fill="FFFFFF"/>
              </w:rPr>
              <w:t xml:space="preserve">, H.L., </w:t>
            </w:r>
            <w:proofErr w:type="spellStart"/>
            <w:r w:rsidRPr="007A66E2">
              <w:rPr>
                <w:sz w:val="22"/>
                <w:szCs w:val="22"/>
              </w:rPr>
              <w:t>Gusukuma</w:t>
            </w:r>
            <w:proofErr w:type="spellEnd"/>
            <w:r w:rsidRPr="007A66E2">
              <w:rPr>
                <w:sz w:val="22"/>
                <w:szCs w:val="22"/>
              </w:rPr>
              <w:t>-Minuto</w:t>
            </w:r>
            <w:r w:rsidRPr="007A66E2">
              <w:rPr>
                <w:sz w:val="22"/>
                <w:szCs w:val="22"/>
                <w:shd w:val="clear" w:color="auto" w:fill="FFFFFF"/>
              </w:rPr>
              <w:t xml:space="preserve">, L., </w:t>
            </w:r>
            <w:r w:rsidRPr="007A66E2">
              <w:rPr>
                <w:sz w:val="22"/>
                <w:szCs w:val="22"/>
              </w:rPr>
              <w:t>Mau</w:t>
            </w:r>
            <w:r w:rsidRPr="007A66E2">
              <w:rPr>
                <w:sz w:val="22"/>
                <w:szCs w:val="22"/>
                <w:shd w:val="clear" w:color="auto" w:fill="FFFFFF"/>
              </w:rPr>
              <w:t xml:space="preserve">, R.F.L., </w:t>
            </w:r>
            <w:r w:rsidRPr="007A66E2">
              <w:rPr>
                <w:sz w:val="22"/>
                <w:szCs w:val="22"/>
              </w:rPr>
              <w:t>Thompson</w:t>
            </w:r>
            <w:r w:rsidRPr="007A66E2">
              <w:rPr>
                <w:sz w:val="22"/>
                <w:szCs w:val="22"/>
                <w:shd w:val="clear" w:color="auto" w:fill="FFFFFF"/>
              </w:rPr>
              <w:t xml:space="preserve">, G.D., </w:t>
            </w:r>
            <w:r w:rsidR="004764FC">
              <w:rPr>
                <w:sz w:val="22"/>
                <w:szCs w:val="22"/>
                <w:shd w:val="clear" w:color="auto" w:fill="FFFFFF"/>
              </w:rPr>
              <w:t xml:space="preserve">and </w:t>
            </w:r>
            <w:r w:rsidRPr="007A66E2">
              <w:rPr>
                <w:sz w:val="22"/>
                <w:szCs w:val="22"/>
              </w:rPr>
              <w:t>Shelton, A.M. (2002)</w:t>
            </w:r>
          </w:p>
        </w:tc>
      </w:tr>
      <w:tr w:rsidR="000A7BDE" w:rsidRPr="007A66E2" w14:paraId="3B3ED539" w14:textId="77777777" w:rsidTr="002F13E5">
        <w:trPr>
          <w:trHeight w:val="171"/>
        </w:trPr>
        <w:tc>
          <w:tcPr>
            <w:tcW w:w="2075" w:type="dxa"/>
          </w:tcPr>
          <w:p w14:paraId="5ECDE7CC" w14:textId="77777777" w:rsidR="000A7BDE" w:rsidRPr="007A66E2" w:rsidRDefault="000A7BDE" w:rsidP="007A66E2">
            <w:pPr>
              <w:spacing w:after="0"/>
              <w:rPr>
                <w:sz w:val="22"/>
                <w:szCs w:val="22"/>
              </w:rPr>
            </w:pPr>
            <w:r w:rsidRPr="007A66E2">
              <w:rPr>
                <w:sz w:val="22"/>
                <w:szCs w:val="22"/>
              </w:rPr>
              <w:t>Title</w:t>
            </w:r>
          </w:p>
        </w:tc>
        <w:tc>
          <w:tcPr>
            <w:tcW w:w="7167" w:type="dxa"/>
          </w:tcPr>
          <w:p w14:paraId="1C426C3B" w14:textId="77777777" w:rsidR="000A7BDE" w:rsidRPr="007A66E2" w:rsidRDefault="000A7BDE" w:rsidP="007A66E2">
            <w:pPr>
              <w:shd w:val="clear" w:color="auto" w:fill="FFFFFF"/>
              <w:tabs>
                <w:tab w:val="clear" w:pos="720"/>
              </w:tabs>
              <w:spacing w:after="0"/>
              <w:outlineLvl w:val="0"/>
              <w:rPr>
                <w:color w:val="212121"/>
                <w:kern w:val="36"/>
                <w:sz w:val="22"/>
                <w:szCs w:val="22"/>
                <w:lang w:val="en-US"/>
              </w:rPr>
            </w:pPr>
            <w:r w:rsidRPr="007A66E2">
              <w:rPr>
                <w:color w:val="212121"/>
                <w:kern w:val="36"/>
                <w:sz w:val="22"/>
                <w:szCs w:val="22"/>
                <w:lang w:val="en-US"/>
              </w:rPr>
              <w:t xml:space="preserve">Monitoring and characterization of diamondback moth (Lepidoptera: </w:t>
            </w:r>
            <w:proofErr w:type="spellStart"/>
            <w:r w:rsidRPr="007A66E2">
              <w:rPr>
                <w:color w:val="212121"/>
                <w:kern w:val="36"/>
                <w:sz w:val="22"/>
                <w:szCs w:val="22"/>
                <w:lang w:val="en-US"/>
              </w:rPr>
              <w:t>Plutellidae</w:t>
            </w:r>
            <w:proofErr w:type="spellEnd"/>
            <w:r w:rsidRPr="007A66E2">
              <w:rPr>
                <w:color w:val="212121"/>
                <w:kern w:val="36"/>
                <w:sz w:val="22"/>
                <w:szCs w:val="22"/>
                <w:lang w:val="en-US"/>
              </w:rPr>
              <w:t xml:space="preserve">) resistance to </w:t>
            </w:r>
            <w:proofErr w:type="spellStart"/>
            <w:r w:rsidRPr="007A66E2">
              <w:rPr>
                <w:color w:val="212121"/>
                <w:kern w:val="36"/>
                <w:sz w:val="22"/>
                <w:szCs w:val="22"/>
                <w:lang w:val="en-US"/>
              </w:rPr>
              <w:t>spinosad</w:t>
            </w:r>
            <w:proofErr w:type="spellEnd"/>
          </w:p>
        </w:tc>
      </w:tr>
      <w:tr w:rsidR="000A7BDE" w:rsidRPr="007A66E2" w14:paraId="5DC7FCE1" w14:textId="77777777" w:rsidTr="002F13E5">
        <w:trPr>
          <w:trHeight w:val="171"/>
        </w:trPr>
        <w:tc>
          <w:tcPr>
            <w:tcW w:w="2075" w:type="dxa"/>
          </w:tcPr>
          <w:p w14:paraId="7486B19D" w14:textId="77777777" w:rsidR="000A7BDE" w:rsidRPr="007A66E2" w:rsidRDefault="000A7BDE" w:rsidP="007A66E2">
            <w:pPr>
              <w:spacing w:after="0"/>
              <w:rPr>
                <w:sz w:val="22"/>
                <w:szCs w:val="22"/>
              </w:rPr>
            </w:pPr>
            <w:r w:rsidRPr="007A66E2">
              <w:rPr>
                <w:sz w:val="22"/>
                <w:szCs w:val="22"/>
              </w:rPr>
              <w:t xml:space="preserve">Report number </w:t>
            </w:r>
          </w:p>
        </w:tc>
        <w:tc>
          <w:tcPr>
            <w:tcW w:w="7167" w:type="dxa"/>
          </w:tcPr>
          <w:p w14:paraId="6E58BFEE" w14:textId="5D843567" w:rsidR="000A7BDE" w:rsidRPr="007A66E2" w:rsidRDefault="000A7BDE" w:rsidP="007A66E2">
            <w:pPr>
              <w:spacing w:after="0"/>
              <w:rPr>
                <w:sz w:val="22"/>
                <w:szCs w:val="22"/>
              </w:rPr>
            </w:pPr>
            <w:r w:rsidRPr="007A66E2">
              <w:rPr>
                <w:sz w:val="22"/>
                <w:szCs w:val="22"/>
              </w:rPr>
              <w:t>Journal of Economic Entomology, Apr</w:t>
            </w:r>
            <w:r w:rsidR="00A907F3">
              <w:rPr>
                <w:sz w:val="22"/>
                <w:szCs w:val="22"/>
              </w:rPr>
              <w:t>il</w:t>
            </w:r>
            <w:r w:rsidRPr="007A66E2">
              <w:rPr>
                <w:sz w:val="22"/>
                <w:szCs w:val="22"/>
              </w:rPr>
              <w:t xml:space="preserve"> 2002, Vol</w:t>
            </w:r>
            <w:r w:rsidR="002472AC">
              <w:rPr>
                <w:sz w:val="22"/>
                <w:szCs w:val="22"/>
              </w:rPr>
              <w:t>.</w:t>
            </w:r>
            <w:r w:rsidRPr="007A66E2">
              <w:rPr>
                <w:sz w:val="22"/>
                <w:szCs w:val="22"/>
              </w:rPr>
              <w:t xml:space="preserve"> 95, Issue 2</w:t>
            </w:r>
            <w:r w:rsidR="002472AC">
              <w:rPr>
                <w:sz w:val="22"/>
                <w:szCs w:val="22"/>
              </w:rPr>
              <w:t>,</w:t>
            </w:r>
            <w:r w:rsidR="0011353E">
              <w:rPr>
                <w:sz w:val="22"/>
                <w:szCs w:val="22"/>
              </w:rPr>
              <w:t xml:space="preserve"> </w:t>
            </w:r>
            <w:r w:rsidR="0011353E" w:rsidRPr="0011353E">
              <w:rPr>
                <w:sz w:val="22"/>
                <w:szCs w:val="22"/>
              </w:rPr>
              <w:t>p. 430-436</w:t>
            </w:r>
          </w:p>
        </w:tc>
      </w:tr>
      <w:tr w:rsidR="000A7BDE" w:rsidRPr="007A66E2" w14:paraId="3C608C64" w14:textId="77777777" w:rsidTr="002F13E5">
        <w:trPr>
          <w:trHeight w:val="180"/>
        </w:trPr>
        <w:tc>
          <w:tcPr>
            <w:tcW w:w="2075" w:type="dxa"/>
          </w:tcPr>
          <w:p w14:paraId="5C3D2179" w14:textId="77777777" w:rsidR="000A7BDE" w:rsidRPr="007A66E2" w:rsidRDefault="000A7BDE" w:rsidP="007A66E2">
            <w:pPr>
              <w:spacing w:after="0"/>
              <w:rPr>
                <w:sz w:val="22"/>
                <w:szCs w:val="22"/>
              </w:rPr>
            </w:pPr>
            <w:r w:rsidRPr="007A66E2">
              <w:rPr>
                <w:sz w:val="22"/>
                <w:szCs w:val="22"/>
              </w:rPr>
              <w:t xml:space="preserve">Test facility </w:t>
            </w:r>
          </w:p>
        </w:tc>
        <w:tc>
          <w:tcPr>
            <w:tcW w:w="7167" w:type="dxa"/>
          </w:tcPr>
          <w:p w14:paraId="303A01B7"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07069E29" w14:textId="77777777" w:rsidTr="002F13E5">
        <w:trPr>
          <w:trHeight w:val="171"/>
        </w:trPr>
        <w:tc>
          <w:tcPr>
            <w:tcW w:w="2075" w:type="dxa"/>
          </w:tcPr>
          <w:p w14:paraId="5EF6BA08" w14:textId="77777777" w:rsidR="000A7BDE" w:rsidRPr="007A66E2" w:rsidRDefault="000A7BDE" w:rsidP="007A66E2">
            <w:pPr>
              <w:spacing w:after="0"/>
              <w:rPr>
                <w:sz w:val="22"/>
                <w:szCs w:val="22"/>
              </w:rPr>
            </w:pPr>
            <w:r w:rsidRPr="007A66E2">
              <w:rPr>
                <w:sz w:val="22"/>
                <w:szCs w:val="22"/>
              </w:rPr>
              <w:t>Published</w:t>
            </w:r>
          </w:p>
        </w:tc>
        <w:tc>
          <w:tcPr>
            <w:tcW w:w="7167" w:type="dxa"/>
          </w:tcPr>
          <w:p w14:paraId="3A4BBFB7" w14:textId="77777777" w:rsidR="000A7BDE" w:rsidRPr="007A66E2" w:rsidRDefault="000A7BDE" w:rsidP="007A66E2">
            <w:pPr>
              <w:spacing w:after="0"/>
              <w:rPr>
                <w:sz w:val="22"/>
                <w:szCs w:val="22"/>
              </w:rPr>
            </w:pPr>
            <w:r w:rsidRPr="007A66E2">
              <w:rPr>
                <w:sz w:val="22"/>
                <w:szCs w:val="22"/>
              </w:rPr>
              <w:t>Yes</w:t>
            </w:r>
          </w:p>
        </w:tc>
      </w:tr>
      <w:tr w:rsidR="000A7BDE" w:rsidRPr="007A66E2" w14:paraId="28C1EBFE" w14:textId="77777777" w:rsidTr="002F13E5">
        <w:trPr>
          <w:trHeight w:val="171"/>
        </w:trPr>
        <w:tc>
          <w:tcPr>
            <w:tcW w:w="2075" w:type="dxa"/>
          </w:tcPr>
          <w:p w14:paraId="23EE33BC" w14:textId="77777777" w:rsidR="000A7BDE" w:rsidRPr="007A66E2" w:rsidRDefault="000A7BDE" w:rsidP="007A66E2">
            <w:pPr>
              <w:spacing w:after="0"/>
              <w:rPr>
                <w:sz w:val="22"/>
                <w:szCs w:val="22"/>
              </w:rPr>
            </w:pPr>
            <w:r w:rsidRPr="007A66E2">
              <w:rPr>
                <w:sz w:val="22"/>
                <w:szCs w:val="22"/>
              </w:rPr>
              <w:t xml:space="preserve">Test guideline </w:t>
            </w:r>
          </w:p>
        </w:tc>
        <w:tc>
          <w:tcPr>
            <w:tcW w:w="7167" w:type="dxa"/>
          </w:tcPr>
          <w:p w14:paraId="0443668D"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71925A3D" w14:textId="77777777" w:rsidTr="002F13E5">
        <w:trPr>
          <w:trHeight w:val="171"/>
        </w:trPr>
        <w:tc>
          <w:tcPr>
            <w:tcW w:w="2075" w:type="dxa"/>
          </w:tcPr>
          <w:p w14:paraId="32872EAA" w14:textId="77777777" w:rsidR="000A7BDE" w:rsidRPr="007A66E2" w:rsidRDefault="000A7BDE" w:rsidP="007A66E2">
            <w:pPr>
              <w:spacing w:after="0"/>
              <w:rPr>
                <w:sz w:val="22"/>
                <w:szCs w:val="22"/>
              </w:rPr>
            </w:pPr>
            <w:r w:rsidRPr="007A66E2">
              <w:rPr>
                <w:sz w:val="22"/>
                <w:szCs w:val="22"/>
              </w:rPr>
              <w:t>Deviations</w:t>
            </w:r>
          </w:p>
        </w:tc>
        <w:tc>
          <w:tcPr>
            <w:tcW w:w="7167" w:type="dxa"/>
          </w:tcPr>
          <w:p w14:paraId="0715FCDD"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38028EC0" w14:textId="77777777" w:rsidTr="002F13E5">
        <w:trPr>
          <w:trHeight w:val="180"/>
        </w:trPr>
        <w:tc>
          <w:tcPr>
            <w:tcW w:w="2075" w:type="dxa"/>
          </w:tcPr>
          <w:p w14:paraId="169CB998" w14:textId="77777777" w:rsidR="000A7BDE" w:rsidRPr="007A66E2" w:rsidRDefault="000A7BDE" w:rsidP="007A66E2">
            <w:pPr>
              <w:spacing w:after="0"/>
              <w:rPr>
                <w:sz w:val="22"/>
                <w:szCs w:val="22"/>
              </w:rPr>
            </w:pPr>
            <w:r w:rsidRPr="007A66E2">
              <w:rPr>
                <w:sz w:val="22"/>
                <w:szCs w:val="22"/>
              </w:rPr>
              <w:t>GLP</w:t>
            </w:r>
          </w:p>
        </w:tc>
        <w:tc>
          <w:tcPr>
            <w:tcW w:w="7167" w:type="dxa"/>
          </w:tcPr>
          <w:p w14:paraId="1588B132" w14:textId="77777777" w:rsidR="000A7BDE" w:rsidRPr="007A66E2" w:rsidRDefault="000A7BDE" w:rsidP="007A66E2">
            <w:pPr>
              <w:spacing w:after="0"/>
              <w:rPr>
                <w:sz w:val="22"/>
                <w:szCs w:val="22"/>
              </w:rPr>
            </w:pPr>
            <w:r w:rsidRPr="007A66E2">
              <w:rPr>
                <w:sz w:val="22"/>
                <w:szCs w:val="22"/>
              </w:rPr>
              <w:t>No</w:t>
            </w:r>
          </w:p>
        </w:tc>
      </w:tr>
    </w:tbl>
    <w:p w14:paraId="552B2F72" w14:textId="77777777" w:rsidR="000A7BDE" w:rsidRPr="006D6AD2" w:rsidRDefault="000A7BDE" w:rsidP="000A7BDE">
      <w:pPr>
        <w:tabs>
          <w:tab w:val="clear" w:pos="720"/>
        </w:tabs>
        <w:spacing w:after="0"/>
        <w:rPr>
          <w:sz w:val="22"/>
          <w:szCs w:val="22"/>
        </w:rPr>
      </w:pPr>
    </w:p>
    <w:p w14:paraId="74C7FE21" w14:textId="77777777" w:rsidR="000A7BDE" w:rsidRDefault="000A7BDE" w:rsidP="000C7D94">
      <w:pPr>
        <w:keepNext/>
        <w:keepLines/>
        <w:tabs>
          <w:tab w:val="clear" w:pos="720"/>
        </w:tabs>
        <w:suppressAutoHyphens/>
        <w:rPr>
          <w:b/>
          <w:bCs/>
          <w:sz w:val="22"/>
          <w:szCs w:val="22"/>
          <w:u w:val="single"/>
        </w:rPr>
      </w:pPr>
      <w:r w:rsidRPr="006D6AD2">
        <w:rPr>
          <w:b/>
          <w:bCs/>
          <w:sz w:val="22"/>
          <w:szCs w:val="22"/>
          <w:u w:val="single"/>
        </w:rPr>
        <w:lastRenderedPageBreak/>
        <w:t>Abstract</w:t>
      </w:r>
    </w:p>
    <w:p w14:paraId="376D3066" w14:textId="2CF5D37E" w:rsidR="000A7BDE" w:rsidRPr="0066210F" w:rsidRDefault="000A7BDE" w:rsidP="000C7D94">
      <w:pPr>
        <w:keepNext/>
        <w:keepLines/>
        <w:tabs>
          <w:tab w:val="clear" w:pos="720"/>
        </w:tabs>
        <w:suppressAutoHyphens/>
        <w:jc w:val="both"/>
        <w:rPr>
          <w:b/>
          <w:bCs/>
          <w:sz w:val="20"/>
          <w:szCs w:val="20"/>
          <w:u w:val="single"/>
        </w:rPr>
      </w:pPr>
      <w:r w:rsidRPr="0066210F">
        <w:rPr>
          <w:sz w:val="22"/>
          <w:szCs w:val="22"/>
          <w:shd w:val="clear" w:color="auto" w:fill="FFFFFF"/>
        </w:rPr>
        <w:t xml:space="preserve">Fourteen populations of the diamondback moth, </w:t>
      </w:r>
      <w:proofErr w:type="spellStart"/>
      <w:r w:rsidRPr="00C53F2B">
        <w:rPr>
          <w:i/>
          <w:iCs/>
          <w:sz w:val="22"/>
          <w:szCs w:val="22"/>
          <w:shd w:val="clear" w:color="auto" w:fill="FFFFFF"/>
        </w:rPr>
        <w:t>Plutella</w:t>
      </w:r>
      <w:proofErr w:type="spellEnd"/>
      <w:r w:rsidRPr="00C53F2B">
        <w:rPr>
          <w:i/>
          <w:iCs/>
          <w:sz w:val="22"/>
          <w:szCs w:val="22"/>
          <w:shd w:val="clear" w:color="auto" w:fill="FFFFFF"/>
        </w:rPr>
        <w:t xml:space="preserve"> </w:t>
      </w:r>
      <w:proofErr w:type="spellStart"/>
      <w:r w:rsidRPr="00C53F2B">
        <w:rPr>
          <w:i/>
          <w:iCs/>
          <w:sz w:val="22"/>
          <w:szCs w:val="22"/>
          <w:shd w:val="clear" w:color="auto" w:fill="FFFFFF"/>
        </w:rPr>
        <w:t>xylostella</w:t>
      </w:r>
      <w:proofErr w:type="spellEnd"/>
      <w:r w:rsidRPr="0066210F">
        <w:rPr>
          <w:sz w:val="22"/>
          <w:szCs w:val="22"/>
          <w:shd w:val="clear" w:color="auto" w:fill="FFFFFF"/>
        </w:rPr>
        <w:t xml:space="preserve"> (L.), were collected from fields of crucifer vegetables in the United States, Mexico, and Thailand in 1999 and 2000 for susceptibility tests with </w:t>
      </w:r>
      <w:r w:rsidR="00E15DF6" w:rsidRPr="0066210F">
        <w:rPr>
          <w:sz w:val="22"/>
          <w:szCs w:val="22"/>
          <w:shd w:val="clear" w:color="auto" w:fill="FFFFFF"/>
        </w:rPr>
        <w:t>Spinosad</w:t>
      </w:r>
      <w:r w:rsidRPr="0066210F">
        <w:rPr>
          <w:sz w:val="22"/>
          <w:szCs w:val="22"/>
          <w:shd w:val="clear" w:color="auto" w:fill="FFFFFF"/>
        </w:rPr>
        <w:t xml:space="preserve">. Most populations were susceptible to </w:t>
      </w:r>
      <w:r w:rsidR="00E15DF6" w:rsidRPr="0066210F">
        <w:rPr>
          <w:sz w:val="22"/>
          <w:szCs w:val="22"/>
          <w:shd w:val="clear" w:color="auto" w:fill="FFFFFF"/>
        </w:rPr>
        <w:t>Spinosad</w:t>
      </w:r>
      <w:r w:rsidRPr="0066210F">
        <w:rPr>
          <w:sz w:val="22"/>
          <w:szCs w:val="22"/>
          <w:shd w:val="clear" w:color="auto" w:fill="FFFFFF"/>
        </w:rPr>
        <w:t xml:space="preserve"> and similar to earlier baseline values, but populations from Thailand and Hawaii showed high levels of tolerance. A statewide survey in Hawaii in 2000 and 2001 indicated resistance problems on several islands. One colony collected in October 2000 from Pearl City, HI, was subjected to further selection pressure, using </w:t>
      </w:r>
      <w:proofErr w:type="spellStart"/>
      <w:r w:rsidRPr="0066210F">
        <w:rPr>
          <w:sz w:val="22"/>
          <w:szCs w:val="22"/>
          <w:shd w:val="clear" w:color="auto" w:fill="FFFFFF"/>
        </w:rPr>
        <w:t>spinosad</w:t>
      </w:r>
      <w:proofErr w:type="spellEnd"/>
      <w:r w:rsidRPr="0066210F">
        <w:rPr>
          <w:sz w:val="22"/>
          <w:szCs w:val="22"/>
          <w:shd w:val="clear" w:color="auto" w:fill="FFFFFF"/>
        </w:rPr>
        <w:t xml:space="preserve"> in the laboratory, and then was used as the resistant strain (Pearl-Sel) for other tests. Spray tests using the recommended field rates of </w:t>
      </w:r>
      <w:r w:rsidR="00E15DF6" w:rsidRPr="0066210F">
        <w:rPr>
          <w:sz w:val="22"/>
          <w:szCs w:val="22"/>
          <w:shd w:val="clear" w:color="auto" w:fill="FFFFFF"/>
        </w:rPr>
        <w:t>Spinosad</w:t>
      </w:r>
      <w:r w:rsidRPr="0066210F">
        <w:rPr>
          <w:sz w:val="22"/>
          <w:szCs w:val="22"/>
          <w:shd w:val="clear" w:color="auto" w:fill="FFFFFF"/>
        </w:rPr>
        <w:t xml:space="preserve"> on potted broccoli plants in the greenhouse confirmed that field control failures due to resistance were possible in the areas of these collections. Analysis of probit lines from F1 reciprocal crosses between the Pearl-Sel and S strain indicated that resistance to </w:t>
      </w:r>
      <w:r w:rsidR="00E15DF6" w:rsidRPr="0066210F">
        <w:rPr>
          <w:sz w:val="22"/>
          <w:szCs w:val="22"/>
          <w:shd w:val="clear" w:color="auto" w:fill="FFFFFF"/>
        </w:rPr>
        <w:t>Spinosad</w:t>
      </w:r>
      <w:r w:rsidRPr="0066210F">
        <w:rPr>
          <w:sz w:val="22"/>
          <w:szCs w:val="22"/>
          <w:shd w:val="clear" w:color="auto" w:fill="FFFFFF"/>
        </w:rPr>
        <w:t xml:space="preserve"> was inherited </w:t>
      </w:r>
      <w:proofErr w:type="spellStart"/>
      <w:r w:rsidRPr="0066210F">
        <w:rPr>
          <w:sz w:val="22"/>
          <w:szCs w:val="22"/>
          <w:shd w:val="clear" w:color="auto" w:fill="FFFFFF"/>
        </w:rPr>
        <w:t>autosomally</w:t>
      </w:r>
      <w:proofErr w:type="spellEnd"/>
      <w:r w:rsidRPr="0066210F">
        <w:rPr>
          <w:sz w:val="22"/>
          <w:szCs w:val="22"/>
          <w:shd w:val="clear" w:color="auto" w:fill="FFFFFF"/>
        </w:rPr>
        <w:t xml:space="preserve"> and was incompletely recessive. A direct test of monogenic inheritance based on the F1 x Pearl-Sel backcrosses suggested that resistance to </w:t>
      </w:r>
      <w:r w:rsidR="00E15DF6" w:rsidRPr="0066210F">
        <w:rPr>
          <w:sz w:val="22"/>
          <w:szCs w:val="22"/>
          <w:shd w:val="clear" w:color="auto" w:fill="FFFFFF"/>
        </w:rPr>
        <w:t>Spinosad</w:t>
      </w:r>
      <w:r w:rsidRPr="0066210F">
        <w:rPr>
          <w:sz w:val="22"/>
          <w:szCs w:val="22"/>
          <w:shd w:val="clear" w:color="auto" w:fill="FFFFFF"/>
        </w:rPr>
        <w:t xml:space="preserve"> was probably controlled by one locus. The synergists S,S,S-tributyl </w:t>
      </w:r>
      <w:proofErr w:type="spellStart"/>
      <w:r w:rsidRPr="0066210F">
        <w:rPr>
          <w:sz w:val="22"/>
          <w:szCs w:val="22"/>
          <w:shd w:val="clear" w:color="auto" w:fill="FFFFFF"/>
        </w:rPr>
        <w:t>phosphorotrithioate</w:t>
      </w:r>
      <w:proofErr w:type="spellEnd"/>
      <w:r w:rsidRPr="0066210F">
        <w:rPr>
          <w:sz w:val="22"/>
          <w:szCs w:val="22"/>
          <w:shd w:val="clear" w:color="auto" w:fill="FFFFFF"/>
        </w:rPr>
        <w:t xml:space="preserve"> and piperonyl butoxide did not enhance the toxicity of </w:t>
      </w:r>
      <w:r w:rsidR="00E15DF6" w:rsidRPr="0066210F">
        <w:rPr>
          <w:sz w:val="22"/>
          <w:szCs w:val="22"/>
          <w:shd w:val="clear" w:color="auto" w:fill="FFFFFF"/>
        </w:rPr>
        <w:t>Spinosad</w:t>
      </w:r>
      <w:r w:rsidRPr="0066210F">
        <w:rPr>
          <w:sz w:val="22"/>
          <w:szCs w:val="22"/>
          <w:shd w:val="clear" w:color="auto" w:fill="FFFFFF"/>
        </w:rPr>
        <w:t xml:space="preserve"> to the resistant colony, indicating metabolic mediated detoxification was probably not responsible for the </w:t>
      </w:r>
      <w:r w:rsidR="00E15DF6" w:rsidRPr="0066210F">
        <w:rPr>
          <w:sz w:val="22"/>
          <w:szCs w:val="22"/>
          <w:shd w:val="clear" w:color="auto" w:fill="FFFFFF"/>
        </w:rPr>
        <w:t>Spinosad</w:t>
      </w:r>
      <w:r w:rsidRPr="0066210F">
        <w:rPr>
          <w:sz w:val="22"/>
          <w:szCs w:val="22"/>
          <w:shd w:val="clear" w:color="auto" w:fill="FFFFFF"/>
        </w:rPr>
        <w:t xml:space="preserve"> resistance. Two field colonies in Hawaii that were resistant to </w:t>
      </w:r>
      <w:r w:rsidR="00E15DF6" w:rsidRPr="0066210F">
        <w:rPr>
          <w:sz w:val="22"/>
          <w:szCs w:val="22"/>
          <w:shd w:val="clear" w:color="auto" w:fill="FFFFFF"/>
        </w:rPr>
        <w:t>Spinosad</w:t>
      </w:r>
      <w:r w:rsidRPr="0066210F">
        <w:rPr>
          <w:sz w:val="22"/>
          <w:szCs w:val="22"/>
          <w:shd w:val="clear" w:color="auto" w:fill="FFFFFF"/>
        </w:rPr>
        <w:t xml:space="preserve"> were not cross-resistant to </w:t>
      </w:r>
      <w:proofErr w:type="spellStart"/>
      <w:r w:rsidRPr="0066210F">
        <w:rPr>
          <w:sz w:val="22"/>
          <w:szCs w:val="22"/>
          <w:shd w:val="clear" w:color="auto" w:fill="FFFFFF"/>
        </w:rPr>
        <w:t>emamectin</w:t>
      </w:r>
      <w:proofErr w:type="spellEnd"/>
      <w:r w:rsidRPr="0066210F">
        <w:rPr>
          <w:sz w:val="22"/>
          <w:szCs w:val="22"/>
          <w:shd w:val="clear" w:color="auto" w:fill="FFFFFF"/>
        </w:rPr>
        <w:t xml:space="preserve"> benzoate or indoxacarb. Resistance developed in Hawaii due to the continuous cultivation of crucifers in which as many as 50 applications of </w:t>
      </w:r>
      <w:r w:rsidR="00E15DF6" w:rsidRPr="0066210F">
        <w:rPr>
          <w:sz w:val="22"/>
          <w:szCs w:val="22"/>
          <w:shd w:val="clear" w:color="auto" w:fill="FFFFFF"/>
        </w:rPr>
        <w:t>Spinosad</w:t>
      </w:r>
      <w:r w:rsidRPr="0066210F">
        <w:rPr>
          <w:sz w:val="22"/>
          <w:szCs w:val="22"/>
          <w:shd w:val="clear" w:color="auto" w:fill="FFFFFF"/>
        </w:rPr>
        <w:t xml:space="preserve"> per year may have been made to a common population of </w:t>
      </w:r>
      <w:r w:rsidRPr="00E15DF6">
        <w:rPr>
          <w:i/>
          <w:iCs/>
          <w:sz w:val="22"/>
          <w:szCs w:val="22"/>
          <w:shd w:val="clear" w:color="auto" w:fill="FFFFFF"/>
        </w:rPr>
        <w:t xml:space="preserve">P. </w:t>
      </w:r>
      <w:proofErr w:type="spellStart"/>
      <w:r w:rsidRPr="00E15DF6">
        <w:rPr>
          <w:i/>
          <w:iCs/>
          <w:sz w:val="22"/>
          <w:szCs w:val="22"/>
          <w:shd w:val="clear" w:color="auto" w:fill="FFFFFF"/>
        </w:rPr>
        <w:t>xylostella</w:t>
      </w:r>
      <w:proofErr w:type="spellEnd"/>
      <w:r w:rsidRPr="0066210F">
        <w:rPr>
          <w:sz w:val="22"/>
          <w:szCs w:val="22"/>
          <w:shd w:val="clear" w:color="auto" w:fill="FFFFFF"/>
        </w:rPr>
        <w:t xml:space="preserve"> in sequential plantings, although each grower might have used the </w:t>
      </w:r>
      <w:r w:rsidR="00E15DF6" w:rsidRPr="0066210F">
        <w:rPr>
          <w:sz w:val="22"/>
          <w:szCs w:val="22"/>
          <w:shd w:val="clear" w:color="auto" w:fill="FFFFFF"/>
        </w:rPr>
        <w:t>labelled</w:t>
      </w:r>
      <w:r w:rsidRPr="0066210F">
        <w:rPr>
          <w:sz w:val="22"/>
          <w:szCs w:val="22"/>
          <w:shd w:val="clear" w:color="auto" w:fill="FFFFFF"/>
        </w:rPr>
        <w:t xml:space="preserve"> restrictions for resistance management. Resistance management strategies will need to address such cropping and pest management practices.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0A7BDE" w:rsidRPr="007A66E2" w14:paraId="72DE7182" w14:textId="77777777" w:rsidTr="002F13E5">
        <w:trPr>
          <w:trHeight w:val="171"/>
        </w:trPr>
        <w:tc>
          <w:tcPr>
            <w:tcW w:w="2075" w:type="dxa"/>
          </w:tcPr>
          <w:p w14:paraId="72E68EFF" w14:textId="77777777" w:rsidR="000A7BDE" w:rsidRPr="007A66E2" w:rsidRDefault="000A7BDE" w:rsidP="007A66E2">
            <w:pPr>
              <w:spacing w:after="0"/>
              <w:rPr>
                <w:sz w:val="22"/>
                <w:szCs w:val="22"/>
              </w:rPr>
            </w:pPr>
            <w:r w:rsidRPr="007A66E2">
              <w:rPr>
                <w:sz w:val="22"/>
                <w:szCs w:val="22"/>
              </w:rPr>
              <w:t xml:space="preserve">Data point addressed </w:t>
            </w:r>
          </w:p>
        </w:tc>
        <w:tc>
          <w:tcPr>
            <w:tcW w:w="7167" w:type="dxa"/>
          </w:tcPr>
          <w:p w14:paraId="1208B397" w14:textId="77777777" w:rsidR="000A7BDE" w:rsidRPr="007A66E2" w:rsidRDefault="000A7BDE" w:rsidP="007A66E2">
            <w:pPr>
              <w:spacing w:after="0"/>
              <w:rPr>
                <w:sz w:val="22"/>
                <w:szCs w:val="22"/>
              </w:rPr>
            </w:pPr>
            <w:r w:rsidRPr="007A66E2">
              <w:rPr>
                <w:sz w:val="22"/>
                <w:szCs w:val="22"/>
              </w:rPr>
              <w:t>IIIM 3.2/18</w:t>
            </w:r>
          </w:p>
        </w:tc>
      </w:tr>
      <w:tr w:rsidR="000A7BDE" w:rsidRPr="002A0D7E" w14:paraId="5F30E805" w14:textId="77777777" w:rsidTr="002F13E5">
        <w:trPr>
          <w:trHeight w:val="180"/>
        </w:trPr>
        <w:tc>
          <w:tcPr>
            <w:tcW w:w="2075" w:type="dxa"/>
          </w:tcPr>
          <w:p w14:paraId="5AB57745" w14:textId="77777777" w:rsidR="000A7BDE" w:rsidRPr="007A66E2" w:rsidRDefault="000A7BDE" w:rsidP="007A66E2">
            <w:pPr>
              <w:spacing w:after="0"/>
              <w:rPr>
                <w:sz w:val="22"/>
                <w:szCs w:val="22"/>
              </w:rPr>
            </w:pPr>
            <w:r w:rsidRPr="007A66E2">
              <w:rPr>
                <w:sz w:val="22"/>
                <w:szCs w:val="22"/>
              </w:rPr>
              <w:t>Author(s) (year)</w:t>
            </w:r>
          </w:p>
        </w:tc>
        <w:tc>
          <w:tcPr>
            <w:tcW w:w="7167" w:type="dxa"/>
          </w:tcPr>
          <w:p w14:paraId="7EAD7365" w14:textId="1B5544C8" w:rsidR="000A7BDE" w:rsidRPr="00D931E1" w:rsidRDefault="000A7BDE" w:rsidP="007A66E2">
            <w:pPr>
              <w:spacing w:after="0"/>
              <w:rPr>
                <w:sz w:val="22"/>
                <w:szCs w:val="22"/>
              </w:rPr>
            </w:pPr>
            <w:r w:rsidRPr="00D931E1">
              <w:rPr>
                <w:sz w:val="22"/>
                <w:szCs w:val="22"/>
              </w:rPr>
              <w:t xml:space="preserve">van </w:t>
            </w:r>
            <w:proofErr w:type="spellStart"/>
            <w:r w:rsidRPr="00D931E1">
              <w:rPr>
                <w:sz w:val="22"/>
                <w:szCs w:val="22"/>
              </w:rPr>
              <w:t>Frankenhuyzen</w:t>
            </w:r>
            <w:proofErr w:type="spellEnd"/>
            <w:r w:rsidRPr="00D931E1">
              <w:rPr>
                <w:sz w:val="22"/>
                <w:szCs w:val="22"/>
              </w:rPr>
              <w:t>, K., Nystrom</w:t>
            </w:r>
            <w:r w:rsidRPr="00D931E1">
              <w:rPr>
                <w:sz w:val="22"/>
                <w:szCs w:val="22"/>
                <w:shd w:val="clear" w:color="auto" w:fill="FFFFFF"/>
              </w:rPr>
              <w:t xml:space="preserve">, C.W., </w:t>
            </w:r>
            <w:r w:rsidR="0011353E" w:rsidRPr="00D931E1">
              <w:rPr>
                <w:sz w:val="22"/>
                <w:szCs w:val="22"/>
                <w:shd w:val="clear" w:color="auto" w:fill="FFFFFF"/>
              </w:rPr>
              <w:t xml:space="preserve">and </w:t>
            </w:r>
            <w:r w:rsidRPr="00D931E1">
              <w:rPr>
                <w:sz w:val="22"/>
                <w:szCs w:val="22"/>
              </w:rPr>
              <w:t>Tabashnik, B.E. (1995)</w:t>
            </w:r>
          </w:p>
        </w:tc>
      </w:tr>
      <w:tr w:rsidR="000A7BDE" w:rsidRPr="007A66E2" w14:paraId="76B4B3EF" w14:textId="77777777" w:rsidTr="002F13E5">
        <w:trPr>
          <w:trHeight w:val="171"/>
        </w:trPr>
        <w:tc>
          <w:tcPr>
            <w:tcW w:w="2075" w:type="dxa"/>
          </w:tcPr>
          <w:p w14:paraId="7241EB3E" w14:textId="77777777" w:rsidR="000A7BDE" w:rsidRPr="007A66E2" w:rsidRDefault="000A7BDE" w:rsidP="007A66E2">
            <w:pPr>
              <w:spacing w:after="0"/>
              <w:rPr>
                <w:sz w:val="22"/>
                <w:szCs w:val="22"/>
              </w:rPr>
            </w:pPr>
            <w:r w:rsidRPr="007A66E2">
              <w:rPr>
                <w:sz w:val="22"/>
                <w:szCs w:val="22"/>
              </w:rPr>
              <w:t>Title</w:t>
            </w:r>
          </w:p>
        </w:tc>
        <w:tc>
          <w:tcPr>
            <w:tcW w:w="7167" w:type="dxa"/>
          </w:tcPr>
          <w:p w14:paraId="65EAAB26" w14:textId="77777777" w:rsidR="000A7BDE" w:rsidRPr="007A66E2" w:rsidRDefault="000A7BDE" w:rsidP="007A66E2">
            <w:pPr>
              <w:spacing w:after="0"/>
              <w:rPr>
                <w:sz w:val="22"/>
                <w:szCs w:val="22"/>
              </w:rPr>
            </w:pPr>
            <w:r w:rsidRPr="007A66E2">
              <w:rPr>
                <w:kern w:val="36"/>
                <w:sz w:val="22"/>
                <w:szCs w:val="22"/>
                <w:lang w:val="en-US"/>
              </w:rPr>
              <w:t xml:space="preserve">Variation in tolerance to Bacillus thuringiensis among and within populations of the spruce budworm (Lepidoptera: </w:t>
            </w:r>
            <w:proofErr w:type="spellStart"/>
            <w:r w:rsidRPr="007A66E2">
              <w:rPr>
                <w:kern w:val="36"/>
                <w:sz w:val="22"/>
                <w:szCs w:val="22"/>
                <w:lang w:val="en-US"/>
              </w:rPr>
              <w:t>Tortricidae</w:t>
            </w:r>
            <w:proofErr w:type="spellEnd"/>
            <w:r w:rsidRPr="007A66E2">
              <w:rPr>
                <w:kern w:val="36"/>
                <w:sz w:val="22"/>
                <w:szCs w:val="22"/>
                <w:lang w:val="en-US"/>
              </w:rPr>
              <w:t>) in Ontario</w:t>
            </w:r>
          </w:p>
        </w:tc>
      </w:tr>
      <w:tr w:rsidR="000A7BDE" w:rsidRPr="007A66E2" w14:paraId="480111B5" w14:textId="77777777" w:rsidTr="002F13E5">
        <w:trPr>
          <w:trHeight w:val="171"/>
        </w:trPr>
        <w:tc>
          <w:tcPr>
            <w:tcW w:w="2075" w:type="dxa"/>
          </w:tcPr>
          <w:p w14:paraId="0D67BD95" w14:textId="77777777" w:rsidR="000A7BDE" w:rsidRPr="007A66E2" w:rsidRDefault="000A7BDE" w:rsidP="007A66E2">
            <w:pPr>
              <w:spacing w:after="0"/>
              <w:rPr>
                <w:sz w:val="22"/>
                <w:szCs w:val="22"/>
              </w:rPr>
            </w:pPr>
            <w:r w:rsidRPr="007A66E2">
              <w:rPr>
                <w:sz w:val="22"/>
                <w:szCs w:val="22"/>
              </w:rPr>
              <w:t xml:space="preserve">Report number </w:t>
            </w:r>
          </w:p>
        </w:tc>
        <w:tc>
          <w:tcPr>
            <w:tcW w:w="7167" w:type="dxa"/>
          </w:tcPr>
          <w:p w14:paraId="5FE0A404" w14:textId="3401890F" w:rsidR="000A7BDE" w:rsidRPr="007A66E2" w:rsidRDefault="000A7BDE" w:rsidP="007A66E2">
            <w:pPr>
              <w:spacing w:after="0"/>
              <w:rPr>
                <w:bCs/>
                <w:sz w:val="22"/>
                <w:szCs w:val="22"/>
              </w:rPr>
            </w:pPr>
            <w:r w:rsidRPr="007A66E2">
              <w:rPr>
                <w:sz w:val="22"/>
                <w:szCs w:val="22"/>
              </w:rPr>
              <w:t>Journal of Economic Entomology, Feb</w:t>
            </w:r>
            <w:r w:rsidR="002352EC">
              <w:rPr>
                <w:sz w:val="22"/>
                <w:szCs w:val="22"/>
              </w:rPr>
              <w:t>ruary</w:t>
            </w:r>
            <w:r w:rsidRPr="007A66E2">
              <w:rPr>
                <w:sz w:val="22"/>
                <w:szCs w:val="22"/>
              </w:rPr>
              <w:t xml:space="preserve"> 1995, Vol</w:t>
            </w:r>
            <w:r w:rsidR="0011353E">
              <w:rPr>
                <w:sz w:val="22"/>
                <w:szCs w:val="22"/>
              </w:rPr>
              <w:t>.</w:t>
            </w:r>
            <w:r w:rsidRPr="007A66E2">
              <w:rPr>
                <w:sz w:val="22"/>
                <w:szCs w:val="22"/>
              </w:rPr>
              <w:t xml:space="preserve"> 88, Issue 1</w:t>
            </w:r>
            <w:r w:rsidR="0011353E">
              <w:rPr>
                <w:sz w:val="22"/>
                <w:szCs w:val="22"/>
              </w:rPr>
              <w:t>, p.97-105</w:t>
            </w:r>
          </w:p>
        </w:tc>
      </w:tr>
      <w:tr w:rsidR="000A7BDE" w:rsidRPr="007A66E2" w14:paraId="5D258440" w14:textId="77777777" w:rsidTr="002F13E5">
        <w:trPr>
          <w:trHeight w:val="180"/>
        </w:trPr>
        <w:tc>
          <w:tcPr>
            <w:tcW w:w="2075" w:type="dxa"/>
          </w:tcPr>
          <w:p w14:paraId="6C1127F0" w14:textId="77777777" w:rsidR="000A7BDE" w:rsidRPr="007A66E2" w:rsidRDefault="000A7BDE" w:rsidP="007A66E2">
            <w:pPr>
              <w:spacing w:after="0"/>
              <w:rPr>
                <w:sz w:val="22"/>
                <w:szCs w:val="22"/>
              </w:rPr>
            </w:pPr>
            <w:r w:rsidRPr="007A66E2">
              <w:rPr>
                <w:sz w:val="22"/>
                <w:szCs w:val="22"/>
              </w:rPr>
              <w:t xml:space="preserve">Test facility </w:t>
            </w:r>
          </w:p>
        </w:tc>
        <w:tc>
          <w:tcPr>
            <w:tcW w:w="7167" w:type="dxa"/>
          </w:tcPr>
          <w:p w14:paraId="6936248F"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C15040A" w14:textId="77777777" w:rsidTr="002F13E5">
        <w:trPr>
          <w:trHeight w:val="171"/>
        </w:trPr>
        <w:tc>
          <w:tcPr>
            <w:tcW w:w="2075" w:type="dxa"/>
          </w:tcPr>
          <w:p w14:paraId="034F6039" w14:textId="77777777" w:rsidR="000A7BDE" w:rsidRPr="007A66E2" w:rsidRDefault="000A7BDE" w:rsidP="007A66E2">
            <w:pPr>
              <w:spacing w:after="0"/>
              <w:rPr>
                <w:sz w:val="22"/>
                <w:szCs w:val="22"/>
              </w:rPr>
            </w:pPr>
            <w:r w:rsidRPr="007A66E2">
              <w:rPr>
                <w:sz w:val="22"/>
                <w:szCs w:val="22"/>
              </w:rPr>
              <w:t>Published</w:t>
            </w:r>
          </w:p>
        </w:tc>
        <w:tc>
          <w:tcPr>
            <w:tcW w:w="7167" w:type="dxa"/>
          </w:tcPr>
          <w:p w14:paraId="172B1D70" w14:textId="77777777" w:rsidR="000A7BDE" w:rsidRPr="007A66E2" w:rsidRDefault="000A7BDE" w:rsidP="007A66E2">
            <w:pPr>
              <w:spacing w:after="0"/>
              <w:rPr>
                <w:sz w:val="22"/>
                <w:szCs w:val="22"/>
              </w:rPr>
            </w:pPr>
            <w:r w:rsidRPr="007A66E2">
              <w:rPr>
                <w:sz w:val="22"/>
                <w:szCs w:val="22"/>
              </w:rPr>
              <w:t>Yes</w:t>
            </w:r>
          </w:p>
        </w:tc>
      </w:tr>
      <w:tr w:rsidR="000A7BDE" w:rsidRPr="007A66E2" w14:paraId="253B2EA1" w14:textId="77777777" w:rsidTr="002F13E5">
        <w:trPr>
          <w:trHeight w:val="171"/>
        </w:trPr>
        <w:tc>
          <w:tcPr>
            <w:tcW w:w="2075" w:type="dxa"/>
          </w:tcPr>
          <w:p w14:paraId="7D48E6DE" w14:textId="77777777" w:rsidR="000A7BDE" w:rsidRPr="007A66E2" w:rsidRDefault="000A7BDE" w:rsidP="007A66E2">
            <w:pPr>
              <w:spacing w:after="0"/>
              <w:rPr>
                <w:sz w:val="22"/>
                <w:szCs w:val="22"/>
              </w:rPr>
            </w:pPr>
            <w:r w:rsidRPr="007A66E2">
              <w:rPr>
                <w:sz w:val="22"/>
                <w:szCs w:val="22"/>
              </w:rPr>
              <w:t xml:space="preserve">Test guideline </w:t>
            </w:r>
          </w:p>
        </w:tc>
        <w:tc>
          <w:tcPr>
            <w:tcW w:w="7167" w:type="dxa"/>
          </w:tcPr>
          <w:p w14:paraId="70CDE0EF"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10240C24" w14:textId="77777777" w:rsidTr="002F13E5">
        <w:trPr>
          <w:trHeight w:val="171"/>
        </w:trPr>
        <w:tc>
          <w:tcPr>
            <w:tcW w:w="2075" w:type="dxa"/>
          </w:tcPr>
          <w:p w14:paraId="6A78AF6D" w14:textId="77777777" w:rsidR="000A7BDE" w:rsidRPr="007A66E2" w:rsidRDefault="000A7BDE" w:rsidP="007A66E2">
            <w:pPr>
              <w:spacing w:after="0"/>
              <w:rPr>
                <w:sz w:val="22"/>
                <w:szCs w:val="22"/>
              </w:rPr>
            </w:pPr>
            <w:r w:rsidRPr="007A66E2">
              <w:rPr>
                <w:sz w:val="22"/>
                <w:szCs w:val="22"/>
              </w:rPr>
              <w:t>Deviations</w:t>
            </w:r>
          </w:p>
        </w:tc>
        <w:tc>
          <w:tcPr>
            <w:tcW w:w="7167" w:type="dxa"/>
          </w:tcPr>
          <w:p w14:paraId="32EED9BE"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58E1BFE4" w14:textId="77777777" w:rsidTr="002F13E5">
        <w:trPr>
          <w:trHeight w:val="180"/>
        </w:trPr>
        <w:tc>
          <w:tcPr>
            <w:tcW w:w="2075" w:type="dxa"/>
          </w:tcPr>
          <w:p w14:paraId="51F28ACF" w14:textId="77777777" w:rsidR="000A7BDE" w:rsidRPr="007A66E2" w:rsidRDefault="000A7BDE" w:rsidP="007A66E2">
            <w:pPr>
              <w:spacing w:after="0"/>
              <w:rPr>
                <w:sz w:val="22"/>
                <w:szCs w:val="22"/>
              </w:rPr>
            </w:pPr>
            <w:r w:rsidRPr="007A66E2">
              <w:rPr>
                <w:sz w:val="22"/>
                <w:szCs w:val="22"/>
              </w:rPr>
              <w:t>GLP</w:t>
            </w:r>
          </w:p>
        </w:tc>
        <w:tc>
          <w:tcPr>
            <w:tcW w:w="7167" w:type="dxa"/>
          </w:tcPr>
          <w:p w14:paraId="60C3F6D9" w14:textId="77777777" w:rsidR="000A7BDE" w:rsidRPr="007A66E2" w:rsidRDefault="000A7BDE" w:rsidP="007A66E2">
            <w:pPr>
              <w:spacing w:after="0"/>
              <w:rPr>
                <w:sz w:val="22"/>
                <w:szCs w:val="22"/>
              </w:rPr>
            </w:pPr>
            <w:r w:rsidRPr="007A66E2">
              <w:rPr>
                <w:sz w:val="22"/>
                <w:szCs w:val="22"/>
              </w:rPr>
              <w:t>No</w:t>
            </w:r>
          </w:p>
        </w:tc>
      </w:tr>
    </w:tbl>
    <w:p w14:paraId="6D847537" w14:textId="77777777" w:rsidR="000A7BDE" w:rsidRPr="00932AD5" w:rsidRDefault="000A7BDE" w:rsidP="000A7BDE">
      <w:pPr>
        <w:tabs>
          <w:tab w:val="clear" w:pos="720"/>
        </w:tabs>
        <w:rPr>
          <w:b/>
          <w:bCs/>
          <w:sz w:val="22"/>
          <w:szCs w:val="22"/>
          <w:u w:val="single"/>
        </w:rPr>
      </w:pPr>
      <w:r w:rsidRPr="00932AD5">
        <w:rPr>
          <w:b/>
          <w:bCs/>
          <w:sz w:val="22"/>
          <w:szCs w:val="22"/>
          <w:u w:val="single"/>
        </w:rPr>
        <w:t>Abstract</w:t>
      </w:r>
    </w:p>
    <w:p w14:paraId="0D91C3AF" w14:textId="77777777" w:rsidR="000A7BDE" w:rsidRDefault="000A7BDE" w:rsidP="000A7BDE">
      <w:pPr>
        <w:jc w:val="both"/>
        <w:rPr>
          <w:color w:val="212121"/>
          <w:sz w:val="22"/>
          <w:szCs w:val="22"/>
          <w:shd w:val="clear" w:color="auto" w:fill="FFFFFF"/>
        </w:rPr>
      </w:pPr>
      <w:r w:rsidRPr="00932AD5">
        <w:rPr>
          <w:color w:val="212121"/>
          <w:sz w:val="22"/>
          <w:szCs w:val="22"/>
          <w:shd w:val="clear" w:color="auto" w:fill="FFFFFF"/>
        </w:rPr>
        <w:t xml:space="preserve">Variation in tolerance to </w:t>
      </w:r>
      <w:r w:rsidRPr="00C53F2B">
        <w:rPr>
          <w:i/>
          <w:iCs/>
          <w:color w:val="212121"/>
          <w:sz w:val="22"/>
          <w:szCs w:val="22"/>
          <w:shd w:val="clear" w:color="auto" w:fill="FFFFFF"/>
        </w:rPr>
        <w:t>Bacillus thuringiensis</w:t>
      </w:r>
      <w:r w:rsidRPr="00932AD5">
        <w:rPr>
          <w:color w:val="212121"/>
          <w:sz w:val="22"/>
          <w:szCs w:val="22"/>
          <w:shd w:val="clear" w:color="auto" w:fill="FFFFFF"/>
        </w:rPr>
        <w:t xml:space="preserve"> Berliner subsp. </w:t>
      </w:r>
      <w:proofErr w:type="spellStart"/>
      <w:r w:rsidRPr="00C53F2B">
        <w:rPr>
          <w:i/>
          <w:iCs/>
          <w:color w:val="212121"/>
          <w:sz w:val="22"/>
          <w:szCs w:val="22"/>
          <w:shd w:val="clear" w:color="auto" w:fill="FFFFFF"/>
        </w:rPr>
        <w:t>kurstaki</w:t>
      </w:r>
      <w:proofErr w:type="spellEnd"/>
      <w:r w:rsidRPr="00932AD5">
        <w:rPr>
          <w:color w:val="212121"/>
          <w:sz w:val="22"/>
          <w:szCs w:val="22"/>
          <w:shd w:val="clear" w:color="auto" w:fill="FFFFFF"/>
        </w:rPr>
        <w:t xml:space="preserve"> (strain HD-1-S-1980) among and within populations of the spruce budworm, </w:t>
      </w:r>
      <w:proofErr w:type="spellStart"/>
      <w:r w:rsidRPr="00C53F2B">
        <w:rPr>
          <w:i/>
          <w:iCs/>
          <w:color w:val="212121"/>
          <w:sz w:val="22"/>
          <w:szCs w:val="22"/>
          <w:shd w:val="clear" w:color="auto" w:fill="FFFFFF"/>
        </w:rPr>
        <w:t>Choristoneura</w:t>
      </w:r>
      <w:proofErr w:type="spellEnd"/>
      <w:r w:rsidRPr="00C53F2B">
        <w:rPr>
          <w:i/>
          <w:iCs/>
          <w:color w:val="212121"/>
          <w:sz w:val="22"/>
          <w:szCs w:val="22"/>
          <w:shd w:val="clear" w:color="auto" w:fill="FFFFFF"/>
        </w:rPr>
        <w:t xml:space="preserve"> </w:t>
      </w:r>
      <w:proofErr w:type="spellStart"/>
      <w:r w:rsidRPr="00C53F2B">
        <w:rPr>
          <w:i/>
          <w:iCs/>
          <w:color w:val="212121"/>
          <w:sz w:val="22"/>
          <w:szCs w:val="22"/>
          <w:shd w:val="clear" w:color="auto" w:fill="FFFFFF"/>
        </w:rPr>
        <w:t>fumiferana</w:t>
      </w:r>
      <w:proofErr w:type="spellEnd"/>
      <w:r w:rsidRPr="00932AD5">
        <w:rPr>
          <w:color w:val="212121"/>
          <w:sz w:val="22"/>
          <w:szCs w:val="22"/>
          <w:shd w:val="clear" w:color="auto" w:fill="FFFFFF"/>
        </w:rPr>
        <w:t xml:space="preserve"> (Clemens), was assessed in the laboratory. Force-feeding assays using offspring of females collected as pupae from nine locations throughout Ontario and from a laboratory colony (DCF) demonstrated limited variation in tolerance among populations. Variation among populations was comparable with the variation observed among repeated assays with different batches of larvae from the DCF colony. Population LC</w:t>
      </w:r>
      <w:r w:rsidRPr="00AA77F0">
        <w:rPr>
          <w:color w:val="212121"/>
          <w:sz w:val="22"/>
          <w:szCs w:val="22"/>
          <w:shd w:val="clear" w:color="auto" w:fill="FFFFFF"/>
          <w:vertAlign w:val="subscript"/>
        </w:rPr>
        <w:t>50</w:t>
      </w:r>
      <w:r w:rsidRPr="00932AD5">
        <w:rPr>
          <w:color w:val="212121"/>
          <w:sz w:val="22"/>
          <w:szCs w:val="22"/>
          <w:shd w:val="clear" w:color="auto" w:fill="FFFFFF"/>
        </w:rPr>
        <w:t xml:space="preserve">s were not significantly associated with age of the outbreak, host-plant species, incidence of the microsporidian </w:t>
      </w:r>
      <w:r w:rsidRPr="00C53F2B">
        <w:rPr>
          <w:i/>
          <w:iCs/>
          <w:color w:val="212121"/>
          <w:sz w:val="22"/>
          <w:szCs w:val="22"/>
          <w:shd w:val="clear" w:color="auto" w:fill="FFFFFF"/>
        </w:rPr>
        <w:t xml:space="preserve">Nosema </w:t>
      </w:r>
      <w:proofErr w:type="spellStart"/>
      <w:r w:rsidRPr="00C53F2B">
        <w:rPr>
          <w:i/>
          <w:iCs/>
          <w:color w:val="212121"/>
          <w:sz w:val="22"/>
          <w:szCs w:val="22"/>
          <w:shd w:val="clear" w:color="auto" w:fill="FFFFFF"/>
        </w:rPr>
        <w:t>fumiferanae</w:t>
      </w:r>
      <w:proofErr w:type="spellEnd"/>
      <w:r w:rsidRPr="00932AD5">
        <w:rPr>
          <w:color w:val="212121"/>
          <w:sz w:val="22"/>
          <w:szCs w:val="22"/>
          <w:shd w:val="clear" w:color="auto" w:fill="FFFFFF"/>
        </w:rPr>
        <w:t xml:space="preserve"> (Thomson), or size of the female parent. Upper limits for genetic variation in tolerance were estimated by examining variation among full-sibling families within same populations. Mortality of individual families ranged from 6.5 to 70.9% within five field populations and from 2.7 to 93.3% within two laboratory colonies in response to a dose that caused a mean mortality of 40%. Familial factors accounted for 32.8% of the phenotypic variation in response across field populations, as compared with 3% for population factors. These data suggest that the phenotypic variation in tolerance to </w:t>
      </w:r>
      <w:r w:rsidRPr="00C53F2B">
        <w:rPr>
          <w:i/>
          <w:iCs/>
          <w:color w:val="212121"/>
          <w:sz w:val="22"/>
          <w:szCs w:val="22"/>
          <w:shd w:val="clear" w:color="auto" w:fill="FFFFFF"/>
        </w:rPr>
        <w:t>B. thuringiensis</w:t>
      </w:r>
      <w:r w:rsidRPr="00932AD5">
        <w:rPr>
          <w:color w:val="212121"/>
          <w:sz w:val="22"/>
          <w:szCs w:val="22"/>
          <w:shd w:val="clear" w:color="auto" w:fill="FFFFFF"/>
        </w:rPr>
        <w:t xml:space="preserve"> has a substantial genetic component and may provide a basis for evolution of resistance given sufficient selection pressure.</w:t>
      </w:r>
    </w:p>
    <w:p w14:paraId="6715AA09" w14:textId="77777777" w:rsidR="000C7D94" w:rsidRPr="00CB53E2" w:rsidRDefault="000C7D94" w:rsidP="000A7BDE">
      <w:pPr>
        <w:jc w:val="both"/>
        <w:rPr>
          <w:sz w:val="22"/>
          <w:szCs w:val="22"/>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0A7BDE" w:rsidRPr="007A66E2" w14:paraId="7348E592" w14:textId="77777777" w:rsidTr="002F13E5">
        <w:trPr>
          <w:trHeight w:val="171"/>
        </w:trPr>
        <w:tc>
          <w:tcPr>
            <w:tcW w:w="2076" w:type="dxa"/>
          </w:tcPr>
          <w:p w14:paraId="2C0CB810" w14:textId="77777777" w:rsidR="000A7BDE" w:rsidRPr="007A66E2" w:rsidRDefault="000A7BDE" w:rsidP="007A66E2">
            <w:pPr>
              <w:spacing w:after="0"/>
              <w:rPr>
                <w:sz w:val="22"/>
                <w:szCs w:val="22"/>
              </w:rPr>
            </w:pPr>
            <w:r w:rsidRPr="007A66E2">
              <w:rPr>
                <w:sz w:val="22"/>
                <w:szCs w:val="22"/>
              </w:rPr>
              <w:lastRenderedPageBreak/>
              <w:t xml:space="preserve">Data point addressed </w:t>
            </w:r>
          </w:p>
        </w:tc>
        <w:tc>
          <w:tcPr>
            <w:tcW w:w="7170" w:type="dxa"/>
          </w:tcPr>
          <w:p w14:paraId="7EFE0D15" w14:textId="77777777" w:rsidR="000A7BDE" w:rsidRPr="007A66E2" w:rsidRDefault="000A7BDE" w:rsidP="007A66E2">
            <w:pPr>
              <w:spacing w:after="0"/>
              <w:rPr>
                <w:sz w:val="22"/>
                <w:szCs w:val="22"/>
              </w:rPr>
            </w:pPr>
            <w:r w:rsidRPr="007A66E2">
              <w:rPr>
                <w:sz w:val="22"/>
                <w:szCs w:val="22"/>
              </w:rPr>
              <w:t>IIIM 3.2/19</w:t>
            </w:r>
          </w:p>
        </w:tc>
      </w:tr>
      <w:tr w:rsidR="000A7BDE" w:rsidRPr="007A66E2" w14:paraId="415C79C5" w14:textId="77777777" w:rsidTr="002F13E5">
        <w:trPr>
          <w:trHeight w:val="180"/>
        </w:trPr>
        <w:tc>
          <w:tcPr>
            <w:tcW w:w="2076" w:type="dxa"/>
          </w:tcPr>
          <w:p w14:paraId="4E9C177C" w14:textId="77777777" w:rsidR="000A7BDE" w:rsidRPr="007A66E2" w:rsidRDefault="000A7BDE" w:rsidP="007A66E2">
            <w:pPr>
              <w:spacing w:after="0"/>
              <w:rPr>
                <w:sz w:val="22"/>
                <w:szCs w:val="22"/>
              </w:rPr>
            </w:pPr>
            <w:r w:rsidRPr="007A66E2">
              <w:rPr>
                <w:sz w:val="22"/>
                <w:szCs w:val="22"/>
              </w:rPr>
              <w:t>Author(s) (year)</w:t>
            </w:r>
          </w:p>
        </w:tc>
        <w:tc>
          <w:tcPr>
            <w:tcW w:w="7170" w:type="dxa"/>
          </w:tcPr>
          <w:p w14:paraId="553DDD37" w14:textId="7ADA9DC7" w:rsidR="000A7BDE" w:rsidRPr="007A66E2" w:rsidRDefault="000A7BDE" w:rsidP="007A66E2">
            <w:pPr>
              <w:autoSpaceDE w:val="0"/>
              <w:autoSpaceDN w:val="0"/>
              <w:adjustRightInd w:val="0"/>
              <w:spacing w:after="0"/>
              <w:rPr>
                <w:sz w:val="22"/>
                <w:szCs w:val="22"/>
              </w:rPr>
            </w:pPr>
            <w:r w:rsidRPr="007A66E2">
              <w:rPr>
                <w:sz w:val="22"/>
                <w:szCs w:val="22"/>
              </w:rPr>
              <w:t>Georghiou, G.P.</w:t>
            </w:r>
            <w:r w:rsidR="006F78D3">
              <w:rPr>
                <w:sz w:val="22"/>
                <w:szCs w:val="22"/>
              </w:rPr>
              <w:t>,</w:t>
            </w:r>
            <w:r w:rsidR="00A3065B">
              <w:rPr>
                <w:sz w:val="22"/>
                <w:szCs w:val="22"/>
              </w:rPr>
              <w:t xml:space="preserve"> and</w:t>
            </w:r>
            <w:r w:rsidRPr="007A66E2">
              <w:rPr>
                <w:sz w:val="22"/>
                <w:szCs w:val="22"/>
              </w:rPr>
              <w:t xml:space="preserve"> Wirth, M.C. (1997) </w:t>
            </w:r>
          </w:p>
        </w:tc>
      </w:tr>
      <w:tr w:rsidR="000A7BDE" w:rsidRPr="007A66E2" w14:paraId="37F98339" w14:textId="77777777" w:rsidTr="002F13E5">
        <w:trPr>
          <w:trHeight w:val="171"/>
        </w:trPr>
        <w:tc>
          <w:tcPr>
            <w:tcW w:w="2076" w:type="dxa"/>
          </w:tcPr>
          <w:p w14:paraId="13B85EE6" w14:textId="77777777" w:rsidR="000A7BDE" w:rsidRPr="007A66E2" w:rsidRDefault="000A7BDE" w:rsidP="007A66E2">
            <w:pPr>
              <w:spacing w:after="0"/>
              <w:rPr>
                <w:sz w:val="22"/>
                <w:szCs w:val="22"/>
              </w:rPr>
            </w:pPr>
            <w:r w:rsidRPr="007A66E2">
              <w:rPr>
                <w:sz w:val="22"/>
                <w:szCs w:val="22"/>
              </w:rPr>
              <w:t>Title</w:t>
            </w:r>
          </w:p>
        </w:tc>
        <w:tc>
          <w:tcPr>
            <w:tcW w:w="7170" w:type="dxa"/>
          </w:tcPr>
          <w:p w14:paraId="231D5959" w14:textId="77777777" w:rsidR="000A7BDE" w:rsidRPr="007A66E2" w:rsidRDefault="000A7BDE" w:rsidP="007A66E2">
            <w:pPr>
              <w:spacing w:after="0"/>
              <w:rPr>
                <w:sz w:val="22"/>
                <w:szCs w:val="22"/>
              </w:rPr>
            </w:pPr>
            <w:r w:rsidRPr="007A66E2">
              <w:rPr>
                <w:sz w:val="22"/>
                <w:szCs w:val="22"/>
              </w:rPr>
              <w:t>I</w:t>
            </w:r>
            <w:r w:rsidRPr="007A66E2">
              <w:rPr>
                <w:color w:val="222222"/>
                <w:sz w:val="22"/>
                <w:szCs w:val="22"/>
                <w:shd w:val="clear" w:color="auto" w:fill="FFFFFF"/>
              </w:rPr>
              <w:t xml:space="preserve">nfluence of exposure to single versus multiple toxins of </w:t>
            </w:r>
            <w:r w:rsidRPr="00C53F2B">
              <w:rPr>
                <w:i/>
                <w:iCs/>
                <w:color w:val="222222"/>
                <w:sz w:val="22"/>
                <w:szCs w:val="22"/>
                <w:shd w:val="clear" w:color="auto" w:fill="FFFFFF"/>
              </w:rPr>
              <w:t>Bacillus thuringiensis</w:t>
            </w:r>
            <w:r w:rsidRPr="007A66E2">
              <w:rPr>
                <w:color w:val="222222"/>
                <w:sz w:val="22"/>
                <w:szCs w:val="22"/>
                <w:shd w:val="clear" w:color="auto" w:fill="FFFFFF"/>
              </w:rPr>
              <w:t xml:space="preserve"> subsp. </w:t>
            </w:r>
            <w:proofErr w:type="spellStart"/>
            <w:r w:rsidRPr="00C53F2B">
              <w:rPr>
                <w:i/>
                <w:iCs/>
                <w:color w:val="222222"/>
                <w:sz w:val="22"/>
                <w:szCs w:val="22"/>
                <w:shd w:val="clear" w:color="auto" w:fill="FFFFFF"/>
              </w:rPr>
              <w:t>israelensis</w:t>
            </w:r>
            <w:proofErr w:type="spellEnd"/>
            <w:r w:rsidRPr="007A66E2">
              <w:rPr>
                <w:color w:val="222222"/>
                <w:sz w:val="22"/>
                <w:szCs w:val="22"/>
                <w:shd w:val="clear" w:color="auto" w:fill="FFFFFF"/>
              </w:rPr>
              <w:t xml:space="preserve"> on development of resistance in the mosquito </w:t>
            </w:r>
            <w:r w:rsidRPr="00C53F2B">
              <w:rPr>
                <w:i/>
                <w:iCs/>
                <w:color w:val="222222"/>
                <w:sz w:val="22"/>
                <w:szCs w:val="22"/>
                <w:shd w:val="clear" w:color="auto" w:fill="FFFFFF"/>
              </w:rPr>
              <w:t>Culex</w:t>
            </w:r>
            <w:r w:rsidRPr="007A66E2">
              <w:rPr>
                <w:color w:val="222222"/>
                <w:sz w:val="22"/>
                <w:szCs w:val="22"/>
                <w:shd w:val="clear" w:color="auto" w:fill="FFFFFF"/>
              </w:rPr>
              <w:t xml:space="preserve"> </w:t>
            </w:r>
            <w:proofErr w:type="spellStart"/>
            <w:r w:rsidRPr="00C53F2B">
              <w:rPr>
                <w:i/>
                <w:iCs/>
                <w:color w:val="222222"/>
                <w:sz w:val="22"/>
                <w:szCs w:val="22"/>
                <w:shd w:val="clear" w:color="auto" w:fill="FFFFFF"/>
              </w:rPr>
              <w:t>quinquefasciatus</w:t>
            </w:r>
            <w:proofErr w:type="spellEnd"/>
            <w:r w:rsidRPr="007A66E2">
              <w:rPr>
                <w:color w:val="222222"/>
                <w:sz w:val="22"/>
                <w:szCs w:val="22"/>
                <w:shd w:val="clear" w:color="auto" w:fill="FFFFFF"/>
              </w:rPr>
              <w:t xml:space="preserve"> (Diptera: Culicidae)</w:t>
            </w:r>
          </w:p>
        </w:tc>
      </w:tr>
      <w:tr w:rsidR="000A7BDE" w:rsidRPr="007A66E2" w14:paraId="5B9B1043" w14:textId="77777777" w:rsidTr="002F13E5">
        <w:trPr>
          <w:trHeight w:val="171"/>
        </w:trPr>
        <w:tc>
          <w:tcPr>
            <w:tcW w:w="2076" w:type="dxa"/>
          </w:tcPr>
          <w:p w14:paraId="7A2BFE04" w14:textId="77777777" w:rsidR="000A7BDE" w:rsidRPr="007A66E2" w:rsidRDefault="000A7BDE" w:rsidP="007A66E2">
            <w:pPr>
              <w:spacing w:after="0"/>
              <w:rPr>
                <w:sz w:val="22"/>
                <w:szCs w:val="22"/>
              </w:rPr>
            </w:pPr>
            <w:r w:rsidRPr="007A66E2">
              <w:rPr>
                <w:sz w:val="22"/>
                <w:szCs w:val="22"/>
              </w:rPr>
              <w:t xml:space="preserve">Report number </w:t>
            </w:r>
          </w:p>
        </w:tc>
        <w:tc>
          <w:tcPr>
            <w:tcW w:w="7170" w:type="dxa"/>
          </w:tcPr>
          <w:p w14:paraId="04BCD744" w14:textId="035CED04" w:rsidR="000A7BDE" w:rsidRPr="007A66E2" w:rsidRDefault="000A7BDE" w:rsidP="007A66E2">
            <w:pPr>
              <w:autoSpaceDE w:val="0"/>
              <w:autoSpaceDN w:val="0"/>
              <w:adjustRightInd w:val="0"/>
              <w:spacing w:after="0"/>
              <w:rPr>
                <w:bCs/>
                <w:sz w:val="22"/>
                <w:szCs w:val="22"/>
              </w:rPr>
            </w:pPr>
            <w:r w:rsidRPr="007A66E2">
              <w:rPr>
                <w:sz w:val="22"/>
                <w:szCs w:val="22"/>
              </w:rPr>
              <w:t>Applied and Environmental Microbiology, March 1997, p1095-1101, Vol</w:t>
            </w:r>
            <w:r w:rsidR="006F78D3">
              <w:rPr>
                <w:sz w:val="22"/>
                <w:szCs w:val="22"/>
              </w:rPr>
              <w:t>.</w:t>
            </w:r>
            <w:r w:rsidRPr="007A66E2">
              <w:rPr>
                <w:sz w:val="22"/>
                <w:szCs w:val="22"/>
              </w:rPr>
              <w:t xml:space="preserve"> 63, Issue 3</w:t>
            </w:r>
            <w:r w:rsidR="006F78D3">
              <w:rPr>
                <w:sz w:val="22"/>
                <w:szCs w:val="22"/>
              </w:rPr>
              <w:t xml:space="preserve">, </w:t>
            </w:r>
            <w:r w:rsidR="0074108C" w:rsidRPr="0074108C">
              <w:rPr>
                <w:sz w:val="22"/>
                <w:szCs w:val="22"/>
              </w:rPr>
              <w:t>p. 1095-1101</w:t>
            </w:r>
          </w:p>
        </w:tc>
      </w:tr>
      <w:tr w:rsidR="000A7BDE" w:rsidRPr="007A66E2" w14:paraId="227195BB" w14:textId="77777777" w:rsidTr="002F13E5">
        <w:trPr>
          <w:trHeight w:val="180"/>
        </w:trPr>
        <w:tc>
          <w:tcPr>
            <w:tcW w:w="2076" w:type="dxa"/>
          </w:tcPr>
          <w:p w14:paraId="66CBBBE5" w14:textId="77777777" w:rsidR="000A7BDE" w:rsidRPr="007A66E2" w:rsidRDefault="000A7BDE" w:rsidP="007A66E2">
            <w:pPr>
              <w:spacing w:after="0"/>
              <w:rPr>
                <w:sz w:val="22"/>
                <w:szCs w:val="22"/>
              </w:rPr>
            </w:pPr>
            <w:r w:rsidRPr="007A66E2">
              <w:rPr>
                <w:sz w:val="22"/>
                <w:szCs w:val="22"/>
              </w:rPr>
              <w:t xml:space="preserve">Test facility </w:t>
            </w:r>
          </w:p>
        </w:tc>
        <w:tc>
          <w:tcPr>
            <w:tcW w:w="7170" w:type="dxa"/>
          </w:tcPr>
          <w:p w14:paraId="30F42D10"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66AC771A" w14:textId="77777777" w:rsidTr="002F13E5">
        <w:trPr>
          <w:trHeight w:val="171"/>
        </w:trPr>
        <w:tc>
          <w:tcPr>
            <w:tcW w:w="2076" w:type="dxa"/>
          </w:tcPr>
          <w:p w14:paraId="7A89F561" w14:textId="77777777" w:rsidR="000A7BDE" w:rsidRPr="007A66E2" w:rsidRDefault="000A7BDE" w:rsidP="007A66E2">
            <w:pPr>
              <w:spacing w:after="0"/>
              <w:rPr>
                <w:sz w:val="22"/>
                <w:szCs w:val="22"/>
              </w:rPr>
            </w:pPr>
            <w:r w:rsidRPr="007A66E2">
              <w:rPr>
                <w:sz w:val="22"/>
                <w:szCs w:val="22"/>
              </w:rPr>
              <w:t>Published</w:t>
            </w:r>
          </w:p>
        </w:tc>
        <w:tc>
          <w:tcPr>
            <w:tcW w:w="7170" w:type="dxa"/>
          </w:tcPr>
          <w:p w14:paraId="19979143" w14:textId="77777777" w:rsidR="000A7BDE" w:rsidRPr="007A66E2" w:rsidRDefault="000A7BDE" w:rsidP="007A66E2">
            <w:pPr>
              <w:spacing w:after="0"/>
              <w:rPr>
                <w:sz w:val="22"/>
                <w:szCs w:val="22"/>
              </w:rPr>
            </w:pPr>
            <w:r w:rsidRPr="007A66E2">
              <w:rPr>
                <w:sz w:val="22"/>
                <w:szCs w:val="22"/>
              </w:rPr>
              <w:t>Yes</w:t>
            </w:r>
          </w:p>
        </w:tc>
      </w:tr>
      <w:tr w:rsidR="000A7BDE" w:rsidRPr="007A66E2" w14:paraId="7E24FAEF" w14:textId="77777777" w:rsidTr="002F13E5">
        <w:trPr>
          <w:trHeight w:val="171"/>
        </w:trPr>
        <w:tc>
          <w:tcPr>
            <w:tcW w:w="2076" w:type="dxa"/>
          </w:tcPr>
          <w:p w14:paraId="01621064" w14:textId="77777777" w:rsidR="000A7BDE" w:rsidRPr="007A66E2" w:rsidRDefault="000A7BDE" w:rsidP="007A66E2">
            <w:pPr>
              <w:spacing w:after="0"/>
              <w:rPr>
                <w:sz w:val="22"/>
                <w:szCs w:val="22"/>
              </w:rPr>
            </w:pPr>
            <w:r w:rsidRPr="007A66E2">
              <w:rPr>
                <w:sz w:val="22"/>
                <w:szCs w:val="22"/>
              </w:rPr>
              <w:t xml:space="preserve">Test guideline </w:t>
            </w:r>
          </w:p>
        </w:tc>
        <w:tc>
          <w:tcPr>
            <w:tcW w:w="7170" w:type="dxa"/>
          </w:tcPr>
          <w:p w14:paraId="2A1B8E0B"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4C902E15" w14:textId="77777777" w:rsidTr="002F13E5">
        <w:trPr>
          <w:trHeight w:val="171"/>
        </w:trPr>
        <w:tc>
          <w:tcPr>
            <w:tcW w:w="2076" w:type="dxa"/>
          </w:tcPr>
          <w:p w14:paraId="6BBB9E57" w14:textId="77777777" w:rsidR="000A7BDE" w:rsidRPr="007A66E2" w:rsidRDefault="000A7BDE" w:rsidP="007A66E2">
            <w:pPr>
              <w:spacing w:after="0"/>
              <w:rPr>
                <w:sz w:val="22"/>
                <w:szCs w:val="22"/>
              </w:rPr>
            </w:pPr>
            <w:r w:rsidRPr="007A66E2">
              <w:rPr>
                <w:sz w:val="22"/>
                <w:szCs w:val="22"/>
              </w:rPr>
              <w:t>Deviations</w:t>
            </w:r>
          </w:p>
        </w:tc>
        <w:tc>
          <w:tcPr>
            <w:tcW w:w="7170" w:type="dxa"/>
          </w:tcPr>
          <w:p w14:paraId="17B66D6A"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5BD34416" w14:textId="77777777" w:rsidTr="002F13E5">
        <w:trPr>
          <w:trHeight w:val="180"/>
        </w:trPr>
        <w:tc>
          <w:tcPr>
            <w:tcW w:w="2076" w:type="dxa"/>
          </w:tcPr>
          <w:p w14:paraId="5244CCC5" w14:textId="77777777" w:rsidR="000A7BDE" w:rsidRPr="007A66E2" w:rsidRDefault="000A7BDE" w:rsidP="007A66E2">
            <w:pPr>
              <w:spacing w:after="0"/>
              <w:rPr>
                <w:sz w:val="22"/>
                <w:szCs w:val="22"/>
              </w:rPr>
            </w:pPr>
            <w:r w:rsidRPr="007A66E2">
              <w:rPr>
                <w:sz w:val="22"/>
                <w:szCs w:val="22"/>
              </w:rPr>
              <w:t>GLP</w:t>
            </w:r>
          </w:p>
        </w:tc>
        <w:tc>
          <w:tcPr>
            <w:tcW w:w="7170" w:type="dxa"/>
          </w:tcPr>
          <w:p w14:paraId="3470860C" w14:textId="77777777" w:rsidR="000A7BDE" w:rsidRPr="007A66E2" w:rsidRDefault="000A7BDE" w:rsidP="007A66E2">
            <w:pPr>
              <w:spacing w:after="0"/>
              <w:rPr>
                <w:sz w:val="22"/>
                <w:szCs w:val="22"/>
              </w:rPr>
            </w:pPr>
            <w:r w:rsidRPr="007A66E2">
              <w:rPr>
                <w:sz w:val="22"/>
                <w:szCs w:val="22"/>
              </w:rPr>
              <w:t>No</w:t>
            </w:r>
          </w:p>
        </w:tc>
      </w:tr>
    </w:tbl>
    <w:p w14:paraId="52E7F601" w14:textId="77777777" w:rsidR="000A7BDE" w:rsidRPr="006D6AD2" w:rsidRDefault="000A7BDE" w:rsidP="000A7BDE">
      <w:pPr>
        <w:tabs>
          <w:tab w:val="clear" w:pos="720"/>
        </w:tabs>
        <w:spacing w:after="0"/>
        <w:rPr>
          <w:sz w:val="22"/>
          <w:szCs w:val="22"/>
        </w:rPr>
      </w:pPr>
    </w:p>
    <w:p w14:paraId="27D5616D" w14:textId="77777777" w:rsidR="000A7BDE" w:rsidRPr="006D6AD2" w:rsidRDefault="000A7BDE" w:rsidP="000A7BDE">
      <w:pPr>
        <w:rPr>
          <w:b/>
          <w:bCs/>
          <w:sz w:val="22"/>
          <w:szCs w:val="22"/>
          <w:u w:val="single"/>
        </w:rPr>
      </w:pPr>
      <w:r w:rsidRPr="006D6AD2">
        <w:rPr>
          <w:b/>
          <w:bCs/>
          <w:sz w:val="22"/>
          <w:szCs w:val="22"/>
          <w:u w:val="single"/>
        </w:rPr>
        <w:t>Abstract</w:t>
      </w:r>
    </w:p>
    <w:p w14:paraId="40075D00" w14:textId="473BF9B4" w:rsidR="000A7BDE" w:rsidRPr="006D6AD2" w:rsidRDefault="000A7BDE" w:rsidP="000A7BDE">
      <w:pPr>
        <w:jc w:val="both"/>
        <w:rPr>
          <w:sz w:val="22"/>
          <w:szCs w:val="22"/>
        </w:rPr>
      </w:pPr>
      <w:r w:rsidRPr="006D6AD2">
        <w:rPr>
          <w:sz w:val="22"/>
          <w:szCs w:val="22"/>
        </w:rPr>
        <w:t>The impending widespread use of transgenic crop plants encoding a single insecticidal toxin protein of Bacillus thuringiensis has focused attention on the perceived risk of rapid selection of resistance in target insects. We have used B</w:t>
      </w:r>
      <w:r w:rsidR="00E15DF6" w:rsidRPr="00E15DF6">
        <w:rPr>
          <w:i/>
          <w:iCs/>
          <w:sz w:val="22"/>
          <w:szCs w:val="22"/>
        </w:rPr>
        <w:t>.</w:t>
      </w:r>
      <w:r w:rsidRPr="00E15DF6">
        <w:rPr>
          <w:i/>
          <w:iCs/>
          <w:sz w:val="22"/>
          <w:szCs w:val="22"/>
        </w:rPr>
        <w:t xml:space="preserve"> thuringiensis</w:t>
      </w:r>
      <w:r w:rsidRPr="006D6AD2">
        <w:rPr>
          <w:sz w:val="22"/>
          <w:szCs w:val="22"/>
        </w:rPr>
        <w:t xml:space="preserve"> subsp. </w:t>
      </w:r>
      <w:proofErr w:type="spellStart"/>
      <w:r w:rsidRPr="00E15DF6">
        <w:rPr>
          <w:i/>
          <w:iCs/>
          <w:sz w:val="22"/>
          <w:szCs w:val="22"/>
        </w:rPr>
        <w:t>israelensis</w:t>
      </w:r>
      <w:proofErr w:type="spellEnd"/>
      <w:r w:rsidRPr="006D6AD2">
        <w:rPr>
          <w:sz w:val="22"/>
          <w:szCs w:val="22"/>
        </w:rPr>
        <w:t xml:space="preserve"> toxins as a model system and determined the speed and magnitude of evolution of resistance in colonies of the mosquito </w:t>
      </w:r>
      <w:r w:rsidRPr="00E15DF6">
        <w:rPr>
          <w:i/>
          <w:iCs/>
          <w:sz w:val="22"/>
          <w:szCs w:val="22"/>
        </w:rPr>
        <w:t xml:space="preserve">Culex </w:t>
      </w:r>
      <w:proofErr w:type="spellStart"/>
      <w:r w:rsidRPr="00E15DF6">
        <w:rPr>
          <w:i/>
          <w:iCs/>
          <w:sz w:val="22"/>
          <w:szCs w:val="22"/>
        </w:rPr>
        <w:t>quinquefasciatus</w:t>
      </w:r>
      <w:proofErr w:type="spellEnd"/>
      <w:r w:rsidRPr="006D6AD2">
        <w:rPr>
          <w:sz w:val="22"/>
          <w:szCs w:val="22"/>
        </w:rPr>
        <w:t xml:space="preserve"> during selection for 28 consecutive generations with single or multiple toxins. The parental strain was synthesized by combining approximately 500 larvae from each of 19 field collections obtained from the states of California, Oregon, Louisiana, and Tennessee. At least 10,000 larvae were selected in each generation of each line at an average mortality level of 84%. The susceptibilities of the parental and selected lines were compared in parallel tests in every third generation by using fresh suspensions of toxin powders. The normal toxin complement of </w:t>
      </w:r>
      <w:r w:rsidRPr="00E15DF6">
        <w:rPr>
          <w:i/>
          <w:iCs/>
          <w:sz w:val="22"/>
          <w:szCs w:val="22"/>
        </w:rPr>
        <w:t>B. thuringiensis</w:t>
      </w:r>
      <w:r w:rsidRPr="006D6AD2">
        <w:rPr>
          <w:sz w:val="22"/>
          <w:szCs w:val="22"/>
        </w:rPr>
        <w:t xml:space="preserve"> subsp. </w:t>
      </w:r>
      <w:proofErr w:type="spellStart"/>
      <w:r w:rsidRPr="00E15DF6">
        <w:rPr>
          <w:i/>
          <w:iCs/>
          <w:sz w:val="22"/>
          <w:szCs w:val="22"/>
        </w:rPr>
        <w:t>israelensis</w:t>
      </w:r>
      <w:proofErr w:type="spellEnd"/>
      <w:r w:rsidRPr="006D6AD2">
        <w:rPr>
          <w:sz w:val="22"/>
          <w:szCs w:val="22"/>
        </w:rPr>
        <w:t xml:space="preserve"> consists of four toxins, </w:t>
      </w:r>
      <w:proofErr w:type="spellStart"/>
      <w:r w:rsidRPr="006D6AD2">
        <w:rPr>
          <w:sz w:val="22"/>
          <w:szCs w:val="22"/>
        </w:rPr>
        <w:t>CryIVA</w:t>
      </w:r>
      <w:proofErr w:type="spellEnd"/>
      <w:r w:rsidRPr="006D6AD2">
        <w:rPr>
          <w:sz w:val="22"/>
          <w:szCs w:val="22"/>
        </w:rPr>
        <w:t xml:space="preserve">, </w:t>
      </w:r>
      <w:proofErr w:type="spellStart"/>
      <w:r w:rsidRPr="006D6AD2">
        <w:rPr>
          <w:sz w:val="22"/>
          <w:szCs w:val="22"/>
        </w:rPr>
        <w:t>CryIVB</w:t>
      </w:r>
      <w:proofErr w:type="spellEnd"/>
      <w:r w:rsidRPr="006D6AD2">
        <w:rPr>
          <w:sz w:val="22"/>
          <w:szCs w:val="22"/>
        </w:rPr>
        <w:t xml:space="preserve">, </w:t>
      </w:r>
      <w:proofErr w:type="spellStart"/>
      <w:r w:rsidRPr="006D6AD2">
        <w:rPr>
          <w:sz w:val="22"/>
          <w:szCs w:val="22"/>
        </w:rPr>
        <w:t>CryIVD</w:t>
      </w:r>
      <w:proofErr w:type="spellEnd"/>
      <w:r w:rsidRPr="006D6AD2">
        <w:rPr>
          <w:sz w:val="22"/>
          <w:szCs w:val="22"/>
        </w:rPr>
        <w:t xml:space="preserve">, and </w:t>
      </w:r>
      <w:proofErr w:type="spellStart"/>
      <w:r w:rsidRPr="006D6AD2">
        <w:rPr>
          <w:sz w:val="22"/>
          <w:szCs w:val="22"/>
        </w:rPr>
        <w:t>CytA</w:t>
      </w:r>
      <w:proofErr w:type="spellEnd"/>
      <w:r w:rsidRPr="006D6AD2">
        <w:rPr>
          <w:sz w:val="22"/>
          <w:szCs w:val="22"/>
        </w:rPr>
        <w:t>. Resistance became evident first in the line that was selected with a single toxin (</w:t>
      </w:r>
      <w:proofErr w:type="spellStart"/>
      <w:r w:rsidRPr="006D6AD2">
        <w:rPr>
          <w:sz w:val="22"/>
          <w:szCs w:val="22"/>
        </w:rPr>
        <w:t>CryIVD</w:t>
      </w:r>
      <w:proofErr w:type="spellEnd"/>
      <w:r w:rsidRPr="006D6AD2">
        <w:rPr>
          <w:sz w:val="22"/>
          <w:szCs w:val="22"/>
        </w:rPr>
        <w:t>), attaining the highest level (resistance ratio [RR], &gt;913 at 95% lethal concentration) by generation F(inf28) when the study was completed. Resistance evolved more slowly and to a lower level (RR, &gt;122 by F(inf25)) in the line selected with two toxins (</w:t>
      </w:r>
      <w:proofErr w:type="spellStart"/>
      <w:r w:rsidRPr="006D6AD2">
        <w:rPr>
          <w:sz w:val="22"/>
          <w:szCs w:val="22"/>
        </w:rPr>
        <w:t>CryIVA+CryIVB</w:t>
      </w:r>
      <w:proofErr w:type="spellEnd"/>
      <w:r w:rsidRPr="006D6AD2">
        <w:rPr>
          <w:sz w:val="22"/>
          <w:szCs w:val="22"/>
        </w:rPr>
        <w:t>) and lower still (RR, 91 by F(inf28)) in the line selected with three toxins (</w:t>
      </w:r>
      <w:proofErr w:type="spellStart"/>
      <w:r w:rsidRPr="006D6AD2">
        <w:rPr>
          <w:sz w:val="22"/>
          <w:szCs w:val="22"/>
        </w:rPr>
        <w:t>CryIVA+CryIVB</w:t>
      </w:r>
      <w:proofErr w:type="spellEnd"/>
      <w:r w:rsidRPr="006D6AD2">
        <w:rPr>
          <w:sz w:val="22"/>
          <w:szCs w:val="22"/>
        </w:rPr>
        <w:t xml:space="preserve">+ </w:t>
      </w:r>
      <w:proofErr w:type="spellStart"/>
      <w:r w:rsidRPr="006D6AD2">
        <w:rPr>
          <w:sz w:val="22"/>
          <w:szCs w:val="22"/>
        </w:rPr>
        <w:t>CryIVD</w:t>
      </w:r>
      <w:proofErr w:type="spellEnd"/>
      <w:r w:rsidRPr="006D6AD2">
        <w:rPr>
          <w:sz w:val="22"/>
          <w:szCs w:val="22"/>
        </w:rPr>
        <w:t xml:space="preserve">). Resistance was remarkably low (RR, 3.2) in the line selected with all four toxins. The results reveal the importance of the full complement of toxins found in natural populations of </w:t>
      </w:r>
      <w:r w:rsidRPr="00AA77F0">
        <w:rPr>
          <w:i/>
          <w:iCs/>
          <w:sz w:val="22"/>
          <w:szCs w:val="22"/>
        </w:rPr>
        <w:t>B. thuringiensis</w:t>
      </w:r>
      <w:r w:rsidRPr="006D6AD2">
        <w:rPr>
          <w:sz w:val="22"/>
          <w:szCs w:val="22"/>
        </w:rPr>
        <w:t xml:space="preserve"> subsp. </w:t>
      </w:r>
      <w:proofErr w:type="spellStart"/>
      <w:r w:rsidRPr="00AA77F0">
        <w:rPr>
          <w:i/>
          <w:iCs/>
          <w:sz w:val="22"/>
          <w:szCs w:val="22"/>
        </w:rPr>
        <w:t>israelensis</w:t>
      </w:r>
      <w:proofErr w:type="spellEnd"/>
      <w:r w:rsidRPr="006D6AD2">
        <w:rPr>
          <w:sz w:val="22"/>
          <w:szCs w:val="22"/>
        </w:rPr>
        <w:t xml:space="preserve"> as an effective approach to resistance management.</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0A7BDE" w:rsidRPr="007A66E2" w14:paraId="5BF15017" w14:textId="77777777" w:rsidTr="002F13E5">
        <w:trPr>
          <w:trHeight w:val="171"/>
        </w:trPr>
        <w:tc>
          <w:tcPr>
            <w:tcW w:w="2075" w:type="dxa"/>
          </w:tcPr>
          <w:p w14:paraId="7587B0FF" w14:textId="77777777" w:rsidR="000A7BDE" w:rsidRPr="007A66E2" w:rsidRDefault="000A7BDE" w:rsidP="007A66E2">
            <w:pPr>
              <w:spacing w:after="0"/>
              <w:rPr>
                <w:sz w:val="22"/>
                <w:szCs w:val="22"/>
              </w:rPr>
            </w:pPr>
            <w:bookmarkStart w:id="141" w:name="_Hlk106195075"/>
            <w:r w:rsidRPr="007A66E2">
              <w:rPr>
                <w:sz w:val="22"/>
                <w:szCs w:val="22"/>
              </w:rPr>
              <w:t xml:space="preserve">Data point addressed </w:t>
            </w:r>
          </w:p>
        </w:tc>
        <w:tc>
          <w:tcPr>
            <w:tcW w:w="7167" w:type="dxa"/>
          </w:tcPr>
          <w:p w14:paraId="719E2B55" w14:textId="77777777" w:rsidR="000A7BDE" w:rsidRPr="007A66E2" w:rsidRDefault="000A7BDE" w:rsidP="007A66E2">
            <w:pPr>
              <w:spacing w:after="0"/>
              <w:rPr>
                <w:sz w:val="22"/>
                <w:szCs w:val="22"/>
              </w:rPr>
            </w:pPr>
            <w:r w:rsidRPr="007A66E2">
              <w:rPr>
                <w:sz w:val="22"/>
                <w:szCs w:val="22"/>
              </w:rPr>
              <w:t>IIIM 3.2/20</w:t>
            </w:r>
          </w:p>
        </w:tc>
      </w:tr>
      <w:tr w:rsidR="000A7BDE" w:rsidRPr="002B3F1E" w14:paraId="71B7B975" w14:textId="77777777" w:rsidTr="002F13E5">
        <w:trPr>
          <w:trHeight w:val="180"/>
        </w:trPr>
        <w:tc>
          <w:tcPr>
            <w:tcW w:w="2075" w:type="dxa"/>
          </w:tcPr>
          <w:p w14:paraId="539A7811" w14:textId="77777777" w:rsidR="000A7BDE" w:rsidRPr="007A66E2" w:rsidRDefault="000A7BDE" w:rsidP="007A66E2">
            <w:pPr>
              <w:spacing w:after="0"/>
              <w:rPr>
                <w:sz w:val="22"/>
                <w:szCs w:val="22"/>
              </w:rPr>
            </w:pPr>
            <w:r w:rsidRPr="007A66E2">
              <w:rPr>
                <w:sz w:val="22"/>
                <w:szCs w:val="22"/>
              </w:rPr>
              <w:t>Author(s) (year)</w:t>
            </w:r>
          </w:p>
        </w:tc>
        <w:tc>
          <w:tcPr>
            <w:tcW w:w="7167" w:type="dxa"/>
          </w:tcPr>
          <w:p w14:paraId="67FD0BB9" w14:textId="45291ACC" w:rsidR="000A7BDE" w:rsidRPr="008E49C4" w:rsidRDefault="00FC6407" w:rsidP="007A66E2">
            <w:pPr>
              <w:autoSpaceDE w:val="0"/>
              <w:autoSpaceDN w:val="0"/>
              <w:adjustRightInd w:val="0"/>
              <w:spacing w:after="0"/>
              <w:rPr>
                <w:sz w:val="22"/>
                <w:szCs w:val="22"/>
                <w:lang w:eastAsia="fr-BE"/>
              </w:rPr>
            </w:pPr>
            <w:r w:rsidRPr="008E49C4">
              <w:rPr>
                <w:sz w:val="22"/>
                <w:szCs w:val="22"/>
                <w:lang w:eastAsia="fr-BE"/>
              </w:rPr>
              <w:t xml:space="preserve">Fayad, N., Patiño-Navarrete, R., </w:t>
            </w:r>
            <w:proofErr w:type="spellStart"/>
            <w:r w:rsidRPr="008E49C4">
              <w:rPr>
                <w:sz w:val="22"/>
                <w:szCs w:val="22"/>
                <w:lang w:eastAsia="fr-BE"/>
              </w:rPr>
              <w:t>Kambris</w:t>
            </w:r>
            <w:proofErr w:type="spellEnd"/>
            <w:r w:rsidRPr="008E49C4">
              <w:rPr>
                <w:sz w:val="22"/>
                <w:szCs w:val="22"/>
                <w:lang w:eastAsia="fr-BE"/>
              </w:rPr>
              <w:t xml:space="preserve">, Z., Antoun, M., Osta, M., </w:t>
            </w:r>
            <w:proofErr w:type="spellStart"/>
            <w:r w:rsidRPr="008E49C4">
              <w:rPr>
                <w:sz w:val="22"/>
                <w:szCs w:val="22"/>
                <w:lang w:eastAsia="fr-BE"/>
              </w:rPr>
              <w:t>Chopineau</w:t>
            </w:r>
            <w:proofErr w:type="spellEnd"/>
            <w:r w:rsidRPr="008E49C4">
              <w:rPr>
                <w:sz w:val="22"/>
                <w:szCs w:val="22"/>
                <w:lang w:eastAsia="fr-BE"/>
              </w:rPr>
              <w:t xml:space="preserve">, J., </w:t>
            </w:r>
            <w:proofErr w:type="spellStart"/>
            <w:r w:rsidRPr="008E49C4">
              <w:rPr>
                <w:sz w:val="22"/>
                <w:szCs w:val="22"/>
                <w:lang w:eastAsia="fr-BE"/>
              </w:rPr>
              <w:t>Mahillon</w:t>
            </w:r>
            <w:proofErr w:type="spellEnd"/>
            <w:r w:rsidRPr="008E49C4">
              <w:rPr>
                <w:sz w:val="22"/>
                <w:szCs w:val="22"/>
                <w:lang w:eastAsia="fr-BE"/>
              </w:rPr>
              <w:t xml:space="preserve">, J., El </w:t>
            </w:r>
            <w:proofErr w:type="spellStart"/>
            <w:r w:rsidRPr="008E49C4">
              <w:rPr>
                <w:sz w:val="22"/>
                <w:szCs w:val="22"/>
                <w:lang w:eastAsia="fr-BE"/>
              </w:rPr>
              <w:t>Chamy</w:t>
            </w:r>
            <w:proofErr w:type="spellEnd"/>
            <w:r w:rsidRPr="008E49C4">
              <w:rPr>
                <w:sz w:val="22"/>
                <w:szCs w:val="22"/>
                <w:lang w:eastAsia="fr-BE"/>
              </w:rPr>
              <w:t>, L., Sanchis, V., and Awad, M.K. (2019)</w:t>
            </w:r>
          </w:p>
        </w:tc>
      </w:tr>
      <w:tr w:rsidR="000A7BDE" w:rsidRPr="007A66E2" w14:paraId="2F8D407E" w14:textId="77777777" w:rsidTr="002F13E5">
        <w:trPr>
          <w:trHeight w:val="171"/>
        </w:trPr>
        <w:tc>
          <w:tcPr>
            <w:tcW w:w="2075" w:type="dxa"/>
          </w:tcPr>
          <w:p w14:paraId="3052A402" w14:textId="77777777" w:rsidR="000A7BDE" w:rsidRPr="007A66E2" w:rsidRDefault="000A7BDE" w:rsidP="007A66E2">
            <w:pPr>
              <w:spacing w:after="0"/>
              <w:rPr>
                <w:sz w:val="22"/>
                <w:szCs w:val="22"/>
              </w:rPr>
            </w:pPr>
            <w:r w:rsidRPr="007A66E2">
              <w:rPr>
                <w:sz w:val="22"/>
                <w:szCs w:val="22"/>
              </w:rPr>
              <w:t>Title</w:t>
            </w:r>
          </w:p>
        </w:tc>
        <w:tc>
          <w:tcPr>
            <w:tcW w:w="7167" w:type="dxa"/>
          </w:tcPr>
          <w:p w14:paraId="6D6AA6C8" w14:textId="77777777" w:rsidR="000A7BDE" w:rsidRPr="007A66E2" w:rsidRDefault="000A7BDE" w:rsidP="007A66E2">
            <w:pPr>
              <w:shd w:val="clear" w:color="auto" w:fill="FCFCFC"/>
              <w:spacing w:after="0"/>
              <w:outlineLvl w:val="0"/>
              <w:rPr>
                <w:color w:val="333333"/>
                <w:kern w:val="36"/>
                <w:sz w:val="22"/>
                <w:szCs w:val="22"/>
              </w:rPr>
            </w:pPr>
            <w:r w:rsidRPr="007A66E2">
              <w:rPr>
                <w:color w:val="333333"/>
                <w:kern w:val="36"/>
                <w:sz w:val="22"/>
                <w:szCs w:val="22"/>
              </w:rPr>
              <w:t>Characterization and Whole Genome Sequencing of AR23, a Highly Toxic </w:t>
            </w:r>
            <w:r w:rsidRPr="007A66E2">
              <w:rPr>
                <w:i/>
                <w:iCs/>
                <w:color w:val="333333"/>
                <w:kern w:val="36"/>
                <w:sz w:val="22"/>
                <w:szCs w:val="22"/>
              </w:rPr>
              <w:t>Bacillus thuringiensis</w:t>
            </w:r>
            <w:r w:rsidRPr="007A66E2">
              <w:rPr>
                <w:color w:val="333333"/>
                <w:kern w:val="36"/>
                <w:sz w:val="22"/>
                <w:szCs w:val="22"/>
              </w:rPr>
              <w:t> Strain Isolated from Lebanese Soil</w:t>
            </w:r>
          </w:p>
        </w:tc>
      </w:tr>
      <w:tr w:rsidR="000A7BDE" w:rsidRPr="007A66E2" w14:paraId="1ED5B072" w14:textId="77777777" w:rsidTr="002F13E5">
        <w:trPr>
          <w:trHeight w:val="171"/>
        </w:trPr>
        <w:tc>
          <w:tcPr>
            <w:tcW w:w="2075" w:type="dxa"/>
          </w:tcPr>
          <w:p w14:paraId="58EFE2BC" w14:textId="77777777" w:rsidR="000A7BDE" w:rsidRPr="007A66E2" w:rsidRDefault="000A7BDE" w:rsidP="007A66E2">
            <w:pPr>
              <w:spacing w:after="0"/>
              <w:rPr>
                <w:sz w:val="22"/>
                <w:szCs w:val="22"/>
              </w:rPr>
            </w:pPr>
            <w:r w:rsidRPr="007A66E2">
              <w:rPr>
                <w:sz w:val="22"/>
                <w:szCs w:val="22"/>
              </w:rPr>
              <w:t xml:space="preserve">Report number </w:t>
            </w:r>
          </w:p>
        </w:tc>
        <w:tc>
          <w:tcPr>
            <w:tcW w:w="7167" w:type="dxa"/>
          </w:tcPr>
          <w:p w14:paraId="05DA32A6" w14:textId="06D2B0F6" w:rsidR="000A7BDE" w:rsidRPr="007A66E2" w:rsidRDefault="000A7BDE" w:rsidP="007A66E2">
            <w:pPr>
              <w:autoSpaceDE w:val="0"/>
              <w:autoSpaceDN w:val="0"/>
              <w:adjustRightInd w:val="0"/>
              <w:spacing w:after="0"/>
              <w:rPr>
                <w:bCs/>
                <w:sz w:val="22"/>
                <w:szCs w:val="22"/>
              </w:rPr>
            </w:pPr>
            <w:r w:rsidRPr="007A66E2">
              <w:rPr>
                <w:sz w:val="22"/>
                <w:szCs w:val="22"/>
              </w:rPr>
              <w:t>Current Microbiology, September 2019, 76(12), p</w:t>
            </w:r>
            <w:r w:rsidR="00FC6407">
              <w:rPr>
                <w:sz w:val="22"/>
                <w:szCs w:val="22"/>
              </w:rPr>
              <w:t>.</w:t>
            </w:r>
            <w:r w:rsidRPr="007A66E2">
              <w:rPr>
                <w:sz w:val="22"/>
                <w:szCs w:val="22"/>
              </w:rPr>
              <w:t xml:space="preserve"> 1503-1511</w:t>
            </w:r>
          </w:p>
        </w:tc>
      </w:tr>
      <w:tr w:rsidR="000A7BDE" w:rsidRPr="007A66E2" w14:paraId="6D666C69" w14:textId="77777777" w:rsidTr="002F13E5">
        <w:trPr>
          <w:trHeight w:val="180"/>
        </w:trPr>
        <w:tc>
          <w:tcPr>
            <w:tcW w:w="2075" w:type="dxa"/>
          </w:tcPr>
          <w:p w14:paraId="06DECA5A" w14:textId="77777777" w:rsidR="000A7BDE" w:rsidRPr="007A66E2" w:rsidRDefault="000A7BDE" w:rsidP="007A66E2">
            <w:pPr>
              <w:spacing w:after="0"/>
              <w:rPr>
                <w:sz w:val="22"/>
                <w:szCs w:val="22"/>
              </w:rPr>
            </w:pPr>
            <w:r w:rsidRPr="007A66E2">
              <w:rPr>
                <w:sz w:val="22"/>
                <w:szCs w:val="22"/>
              </w:rPr>
              <w:t xml:space="preserve">Test facility </w:t>
            </w:r>
          </w:p>
        </w:tc>
        <w:tc>
          <w:tcPr>
            <w:tcW w:w="7167" w:type="dxa"/>
          </w:tcPr>
          <w:p w14:paraId="2C05965E"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3D625528" w14:textId="77777777" w:rsidTr="002F13E5">
        <w:trPr>
          <w:trHeight w:val="171"/>
        </w:trPr>
        <w:tc>
          <w:tcPr>
            <w:tcW w:w="2075" w:type="dxa"/>
          </w:tcPr>
          <w:p w14:paraId="0D59F74D" w14:textId="77777777" w:rsidR="000A7BDE" w:rsidRPr="007A66E2" w:rsidRDefault="000A7BDE" w:rsidP="007A66E2">
            <w:pPr>
              <w:spacing w:after="0"/>
              <w:rPr>
                <w:sz w:val="22"/>
                <w:szCs w:val="22"/>
              </w:rPr>
            </w:pPr>
            <w:r w:rsidRPr="007A66E2">
              <w:rPr>
                <w:sz w:val="22"/>
                <w:szCs w:val="22"/>
              </w:rPr>
              <w:t>Published</w:t>
            </w:r>
          </w:p>
        </w:tc>
        <w:tc>
          <w:tcPr>
            <w:tcW w:w="7167" w:type="dxa"/>
          </w:tcPr>
          <w:p w14:paraId="4F7101E4" w14:textId="77777777" w:rsidR="000A7BDE" w:rsidRPr="007A66E2" w:rsidRDefault="000A7BDE" w:rsidP="007A66E2">
            <w:pPr>
              <w:spacing w:after="0"/>
              <w:rPr>
                <w:sz w:val="22"/>
                <w:szCs w:val="22"/>
              </w:rPr>
            </w:pPr>
            <w:r w:rsidRPr="007A66E2">
              <w:rPr>
                <w:sz w:val="22"/>
                <w:szCs w:val="22"/>
              </w:rPr>
              <w:t>Yes</w:t>
            </w:r>
          </w:p>
        </w:tc>
      </w:tr>
      <w:tr w:rsidR="000A7BDE" w:rsidRPr="007A66E2" w14:paraId="428F6A14" w14:textId="77777777" w:rsidTr="002F13E5">
        <w:trPr>
          <w:trHeight w:val="171"/>
        </w:trPr>
        <w:tc>
          <w:tcPr>
            <w:tcW w:w="2075" w:type="dxa"/>
          </w:tcPr>
          <w:p w14:paraId="0069A465" w14:textId="77777777" w:rsidR="000A7BDE" w:rsidRPr="007A66E2" w:rsidRDefault="000A7BDE" w:rsidP="007A66E2">
            <w:pPr>
              <w:spacing w:after="0"/>
              <w:rPr>
                <w:sz w:val="22"/>
                <w:szCs w:val="22"/>
              </w:rPr>
            </w:pPr>
            <w:r w:rsidRPr="007A66E2">
              <w:rPr>
                <w:sz w:val="22"/>
                <w:szCs w:val="22"/>
              </w:rPr>
              <w:t xml:space="preserve">Test guideline </w:t>
            </w:r>
          </w:p>
        </w:tc>
        <w:tc>
          <w:tcPr>
            <w:tcW w:w="7167" w:type="dxa"/>
          </w:tcPr>
          <w:p w14:paraId="6FD46764"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742CFD0C" w14:textId="77777777" w:rsidTr="002F13E5">
        <w:trPr>
          <w:trHeight w:val="171"/>
        </w:trPr>
        <w:tc>
          <w:tcPr>
            <w:tcW w:w="2075" w:type="dxa"/>
          </w:tcPr>
          <w:p w14:paraId="12E56825" w14:textId="77777777" w:rsidR="000A7BDE" w:rsidRPr="007A66E2" w:rsidRDefault="000A7BDE" w:rsidP="007A66E2">
            <w:pPr>
              <w:spacing w:after="0"/>
              <w:rPr>
                <w:sz w:val="22"/>
                <w:szCs w:val="22"/>
              </w:rPr>
            </w:pPr>
            <w:r w:rsidRPr="007A66E2">
              <w:rPr>
                <w:sz w:val="22"/>
                <w:szCs w:val="22"/>
              </w:rPr>
              <w:t>Deviations</w:t>
            </w:r>
          </w:p>
        </w:tc>
        <w:tc>
          <w:tcPr>
            <w:tcW w:w="7167" w:type="dxa"/>
          </w:tcPr>
          <w:p w14:paraId="05D915FB"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477A5A8A" w14:textId="77777777" w:rsidTr="002F13E5">
        <w:trPr>
          <w:trHeight w:val="180"/>
        </w:trPr>
        <w:tc>
          <w:tcPr>
            <w:tcW w:w="2075" w:type="dxa"/>
          </w:tcPr>
          <w:p w14:paraId="7CF49E68" w14:textId="77777777" w:rsidR="000A7BDE" w:rsidRPr="007A66E2" w:rsidRDefault="000A7BDE" w:rsidP="007A66E2">
            <w:pPr>
              <w:spacing w:after="0"/>
              <w:rPr>
                <w:sz w:val="22"/>
                <w:szCs w:val="22"/>
              </w:rPr>
            </w:pPr>
            <w:r w:rsidRPr="007A66E2">
              <w:rPr>
                <w:sz w:val="22"/>
                <w:szCs w:val="22"/>
              </w:rPr>
              <w:t>GLP</w:t>
            </w:r>
          </w:p>
        </w:tc>
        <w:tc>
          <w:tcPr>
            <w:tcW w:w="7167" w:type="dxa"/>
          </w:tcPr>
          <w:p w14:paraId="4F6DEF18" w14:textId="77777777" w:rsidR="000A7BDE" w:rsidRPr="007A66E2" w:rsidRDefault="000A7BDE" w:rsidP="007A66E2">
            <w:pPr>
              <w:spacing w:after="0"/>
              <w:rPr>
                <w:sz w:val="22"/>
                <w:szCs w:val="22"/>
              </w:rPr>
            </w:pPr>
            <w:r w:rsidRPr="007A66E2">
              <w:rPr>
                <w:sz w:val="22"/>
                <w:szCs w:val="22"/>
              </w:rPr>
              <w:t>No</w:t>
            </w:r>
          </w:p>
        </w:tc>
      </w:tr>
      <w:bookmarkEnd w:id="141"/>
    </w:tbl>
    <w:p w14:paraId="3BF02C69" w14:textId="77777777" w:rsidR="000A7BDE" w:rsidRPr="006D6AD2" w:rsidRDefault="000A7BDE" w:rsidP="000A7BDE">
      <w:pPr>
        <w:tabs>
          <w:tab w:val="clear" w:pos="720"/>
        </w:tabs>
        <w:spacing w:after="0"/>
        <w:rPr>
          <w:sz w:val="22"/>
          <w:szCs w:val="22"/>
        </w:rPr>
      </w:pPr>
    </w:p>
    <w:p w14:paraId="07E48E8A" w14:textId="77777777" w:rsidR="000A7BDE" w:rsidRPr="006D6AD2" w:rsidRDefault="000A7BDE" w:rsidP="000A7BDE">
      <w:pPr>
        <w:spacing w:after="160" w:line="259" w:lineRule="auto"/>
        <w:rPr>
          <w:b/>
          <w:bCs/>
          <w:sz w:val="22"/>
          <w:szCs w:val="22"/>
          <w:u w:val="single"/>
        </w:rPr>
      </w:pPr>
      <w:bookmarkStart w:id="142" w:name="_Hlk82684338"/>
      <w:r w:rsidRPr="006D6AD2">
        <w:rPr>
          <w:b/>
          <w:bCs/>
          <w:sz w:val="22"/>
          <w:szCs w:val="22"/>
          <w:u w:val="single"/>
        </w:rPr>
        <w:t>Abstract</w:t>
      </w:r>
    </w:p>
    <w:bookmarkEnd w:id="142"/>
    <w:p w14:paraId="663D082A" w14:textId="33C103AF" w:rsidR="000A7BDE" w:rsidRDefault="000A7BDE" w:rsidP="000A7BDE">
      <w:pPr>
        <w:autoSpaceDE w:val="0"/>
        <w:autoSpaceDN w:val="0"/>
        <w:adjustRightInd w:val="0"/>
        <w:spacing w:after="0"/>
        <w:jc w:val="both"/>
        <w:rPr>
          <w:color w:val="333333"/>
          <w:sz w:val="22"/>
          <w:szCs w:val="22"/>
          <w:shd w:val="clear" w:color="auto" w:fill="FCFCFC"/>
        </w:rPr>
      </w:pPr>
      <w:r w:rsidRPr="006D6AD2">
        <w:rPr>
          <w:color w:val="333333"/>
          <w:sz w:val="22"/>
          <w:szCs w:val="22"/>
          <w:shd w:val="clear" w:color="auto" w:fill="FCFCFC"/>
        </w:rPr>
        <w:t>The demand for sustainable and eco-friendly control methods of pests and insects is increasing worldwide. From this came the interest in </w:t>
      </w:r>
      <w:r w:rsidRPr="006D6AD2">
        <w:rPr>
          <w:i/>
          <w:iCs/>
          <w:color w:val="333333"/>
          <w:sz w:val="22"/>
          <w:szCs w:val="22"/>
          <w:shd w:val="clear" w:color="auto" w:fill="FCFCFC"/>
        </w:rPr>
        <w:t>Bacillus thuringiensis</w:t>
      </w:r>
      <w:r w:rsidRPr="006D6AD2">
        <w:rPr>
          <w:color w:val="333333"/>
          <w:sz w:val="22"/>
          <w:szCs w:val="22"/>
          <w:shd w:val="clear" w:color="auto" w:fill="FCFCFC"/>
        </w:rPr>
        <w:t xml:space="preserve">, an entomopathogenic bacterium capable of replacing chemical pesticides. However, the possibility of pests developing resistance to a particular strain may </w:t>
      </w:r>
      <w:r w:rsidRPr="006D6AD2">
        <w:rPr>
          <w:color w:val="333333"/>
          <w:sz w:val="22"/>
          <w:szCs w:val="22"/>
          <w:shd w:val="clear" w:color="auto" w:fill="FCFCFC"/>
        </w:rPr>
        <w:lastRenderedPageBreak/>
        <w:t>impair its use, and there is a need to identify novel strains of this species as potential commercial biopesticides. </w:t>
      </w:r>
      <w:r w:rsidRPr="006D6AD2">
        <w:rPr>
          <w:i/>
          <w:iCs/>
          <w:color w:val="333333"/>
          <w:sz w:val="22"/>
          <w:szCs w:val="22"/>
          <w:shd w:val="clear" w:color="auto" w:fill="FCFCFC"/>
        </w:rPr>
        <w:t>B. thuringiensis</w:t>
      </w:r>
      <w:r w:rsidRPr="006D6AD2">
        <w:rPr>
          <w:color w:val="333333"/>
          <w:sz w:val="22"/>
          <w:szCs w:val="22"/>
          <w:shd w:val="clear" w:color="auto" w:fill="FCFCFC"/>
        </w:rPr>
        <w:t> </w:t>
      </w:r>
      <w:proofErr w:type="spellStart"/>
      <w:r w:rsidRPr="006D6AD2">
        <w:rPr>
          <w:color w:val="333333"/>
          <w:sz w:val="22"/>
          <w:szCs w:val="22"/>
          <w:shd w:val="clear" w:color="auto" w:fill="FCFCFC"/>
        </w:rPr>
        <w:t>sv</w:t>
      </w:r>
      <w:proofErr w:type="spellEnd"/>
      <w:r w:rsidRPr="006D6AD2">
        <w:rPr>
          <w:color w:val="333333"/>
          <w:sz w:val="22"/>
          <w:szCs w:val="22"/>
          <w:shd w:val="clear" w:color="auto" w:fill="FCFCFC"/>
        </w:rPr>
        <w:t>. </w:t>
      </w:r>
      <w:proofErr w:type="spellStart"/>
      <w:r w:rsidRPr="006D6AD2">
        <w:rPr>
          <w:i/>
          <w:iCs/>
          <w:color w:val="333333"/>
          <w:sz w:val="22"/>
          <w:szCs w:val="22"/>
          <w:shd w:val="clear" w:color="auto" w:fill="FCFCFC"/>
        </w:rPr>
        <w:t>israelensis</w:t>
      </w:r>
      <w:proofErr w:type="spellEnd"/>
      <w:r w:rsidRPr="006D6AD2">
        <w:rPr>
          <w:color w:val="333333"/>
          <w:sz w:val="22"/>
          <w:szCs w:val="22"/>
          <w:shd w:val="clear" w:color="auto" w:fill="FCFCFC"/>
        </w:rPr>
        <w:t> is one of the most successful serovars, widely commercialized for its activity against black fly and mosquito larvae. In this study, we isolated, characterized, and sequenced a new Lebanese </w:t>
      </w:r>
      <w:r w:rsidRPr="006D6AD2">
        <w:rPr>
          <w:i/>
          <w:iCs/>
          <w:color w:val="333333"/>
          <w:sz w:val="22"/>
          <w:szCs w:val="22"/>
          <w:shd w:val="clear" w:color="auto" w:fill="FCFCFC"/>
        </w:rPr>
        <w:t>B. thuringiensis</w:t>
      </w:r>
      <w:r w:rsidRPr="006D6AD2">
        <w:rPr>
          <w:color w:val="333333"/>
          <w:sz w:val="22"/>
          <w:szCs w:val="22"/>
          <w:shd w:val="clear" w:color="auto" w:fill="FCFCFC"/>
        </w:rPr>
        <w:t> </w:t>
      </w:r>
      <w:proofErr w:type="spellStart"/>
      <w:r w:rsidRPr="006D6AD2">
        <w:rPr>
          <w:color w:val="333333"/>
          <w:sz w:val="22"/>
          <w:szCs w:val="22"/>
          <w:shd w:val="clear" w:color="auto" w:fill="FCFCFC"/>
        </w:rPr>
        <w:t>sv</w:t>
      </w:r>
      <w:proofErr w:type="spellEnd"/>
      <w:r w:rsidRPr="006D6AD2">
        <w:rPr>
          <w:color w:val="333333"/>
          <w:sz w:val="22"/>
          <w:szCs w:val="22"/>
          <w:shd w:val="clear" w:color="auto" w:fill="FCFCFC"/>
        </w:rPr>
        <w:t>. </w:t>
      </w:r>
      <w:proofErr w:type="spellStart"/>
      <w:r w:rsidRPr="006D6AD2">
        <w:rPr>
          <w:i/>
          <w:iCs/>
          <w:color w:val="333333"/>
          <w:sz w:val="22"/>
          <w:szCs w:val="22"/>
          <w:shd w:val="clear" w:color="auto" w:fill="FCFCFC"/>
        </w:rPr>
        <w:t>israelensis</w:t>
      </w:r>
      <w:proofErr w:type="spellEnd"/>
      <w:r w:rsidRPr="006D6AD2">
        <w:rPr>
          <w:color w:val="333333"/>
          <w:sz w:val="22"/>
          <w:szCs w:val="22"/>
          <w:shd w:val="clear" w:color="auto" w:fill="FCFCFC"/>
        </w:rPr>
        <w:t> isolate, strain AR23. Compared to the commercialized reference strain AM65-52 (</w:t>
      </w:r>
      <w:proofErr w:type="spellStart"/>
      <w:r w:rsidRPr="006D6AD2">
        <w:rPr>
          <w:color w:val="333333"/>
          <w:sz w:val="22"/>
          <w:szCs w:val="22"/>
          <w:shd w:val="clear" w:color="auto" w:fill="FCFCFC"/>
        </w:rPr>
        <w:t>Vectobac</w:t>
      </w:r>
      <w:proofErr w:type="spellEnd"/>
      <w:r w:rsidRPr="006D6AD2">
        <w:rPr>
          <w:color w:val="333333"/>
          <w:sz w:val="22"/>
          <w:szCs w:val="22"/>
          <w:shd w:val="clear" w:color="auto" w:fill="FCFCFC"/>
          <w:vertAlign w:val="superscript"/>
        </w:rPr>
        <w:t>®</w:t>
      </w:r>
      <w:r w:rsidRPr="006D6AD2">
        <w:rPr>
          <w:color w:val="333333"/>
          <w:sz w:val="22"/>
          <w:szCs w:val="22"/>
          <w:shd w:val="clear" w:color="auto" w:fill="FCFCFC"/>
        </w:rPr>
        <w:t xml:space="preserve">, </w:t>
      </w:r>
      <w:r w:rsidR="00D407D4">
        <w:rPr>
          <w:color w:val="333333"/>
          <w:sz w:val="22"/>
          <w:szCs w:val="22"/>
          <w:shd w:val="clear" w:color="auto" w:fill="FCFCFC"/>
        </w:rPr>
        <w:t>XXXX</w:t>
      </w:r>
      <w:r w:rsidRPr="006D6AD2">
        <w:rPr>
          <w:color w:val="333333"/>
          <w:sz w:val="22"/>
          <w:szCs w:val="22"/>
          <w:shd w:val="clear" w:color="auto" w:fill="FCFCFC"/>
        </w:rPr>
        <w:t>), AR23 showed an increased activity against several mosquito species. The genomic analysis revealed that this strain, compared to AM65-52, possesses a simplified plasmid content and an additional functional </w:t>
      </w:r>
      <w:r w:rsidRPr="006D6AD2">
        <w:rPr>
          <w:i/>
          <w:iCs/>
          <w:color w:val="333333"/>
          <w:sz w:val="22"/>
          <w:szCs w:val="22"/>
          <w:shd w:val="clear" w:color="auto" w:fill="FCFCFC"/>
        </w:rPr>
        <w:t>cry4Ba</w:t>
      </w:r>
      <w:r w:rsidRPr="006D6AD2">
        <w:rPr>
          <w:color w:val="333333"/>
          <w:sz w:val="22"/>
          <w:szCs w:val="22"/>
          <w:shd w:val="clear" w:color="auto" w:fill="FCFCFC"/>
        </w:rPr>
        <w:t> coding gene that most likely accounts for the increased effectiveness of this strain in mosquito larvae killing.</w:t>
      </w:r>
    </w:p>
    <w:p w14:paraId="4E6F30C3" w14:textId="77777777" w:rsidR="000A7BDE" w:rsidRDefault="000A7BDE" w:rsidP="000A7BDE">
      <w:pPr>
        <w:autoSpaceDE w:val="0"/>
        <w:autoSpaceDN w:val="0"/>
        <w:adjustRightInd w:val="0"/>
        <w:spacing w:after="0"/>
        <w:jc w:val="both"/>
        <w:rPr>
          <w:color w:val="333333"/>
          <w:sz w:val="22"/>
          <w:szCs w:val="22"/>
          <w:shd w:val="clear" w:color="auto" w:fill="FCFCFC"/>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0A7BDE" w:rsidRPr="007A66E2" w14:paraId="3A14259B" w14:textId="77777777" w:rsidTr="002F13E5">
        <w:trPr>
          <w:trHeight w:val="171"/>
        </w:trPr>
        <w:tc>
          <w:tcPr>
            <w:tcW w:w="2075" w:type="dxa"/>
          </w:tcPr>
          <w:p w14:paraId="1AAE8C33" w14:textId="77777777" w:rsidR="000A7BDE" w:rsidRPr="007A66E2" w:rsidRDefault="000A7BDE" w:rsidP="007A66E2">
            <w:pPr>
              <w:spacing w:after="0"/>
              <w:rPr>
                <w:sz w:val="22"/>
                <w:szCs w:val="22"/>
              </w:rPr>
            </w:pPr>
            <w:r w:rsidRPr="007A66E2">
              <w:rPr>
                <w:sz w:val="22"/>
                <w:szCs w:val="22"/>
              </w:rPr>
              <w:t xml:space="preserve">Data point addressed </w:t>
            </w:r>
          </w:p>
        </w:tc>
        <w:tc>
          <w:tcPr>
            <w:tcW w:w="7167" w:type="dxa"/>
          </w:tcPr>
          <w:p w14:paraId="35452E76" w14:textId="77777777" w:rsidR="000A7BDE" w:rsidRPr="007A66E2" w:rsidRDefault="000A7BDE" w:rsidP="007A66E2">
            <w:pPr>
              <w:spacing w:after="0"/>
              <w:rPr>
                <w:sz w:val="22"/>
                <w:szCs w:val="22"/>
              </w:rPr>
            </w:pPr>
            <w:r w:rsidRPr="007A66E2">
              <w:rPr>
                <w:sz w:val="22"/>
                <w:szCs w:val="22"/>
              </w:rPr>
              <w:t>IIIM 3.2/21</w:t>
            </w:r>
          </w:p>
        </w:tc>
      </w:tr>
      <w:tr w:rsidR="000A7BDE" w:rsidRPr="007A66E2" w14:paraId="23E1E936" w14:textId="77777777" w:rsidTr="002F13E5">
        <w:trPr>
          <w:trHeight w:val="180"/>
        </w:trPr>
        <w:tc>
          <w:tcPr>
            <w:tcW w:w="2075" w:type="dxa"/>
          </w:tcPr>
          <w:p w14:paraId="31F382C0" w14:textId="77777777" w:rsidR="000A7BDE" w:rsidRPr="007A66E2" w:rsidRDefault="000A7BDE" w:rsidP="007A66E2">
            <w:pPr>
              <w:spacing w:after="0"/>
              <w:rPr>
                <w:sz w:val="22"/>
                <w:szCs w:val="22"/>
              </w:rPr>
            </w:pPr>
            <w:r w:rsidRPr="007A66E2">
              <w:rPr>
                <w:sz w:val="22"/>
                <w:szCs w:val="22"/>
              </w:rPr>
              <w:t>Author(s) (year)</w:t>
            </w:r>
          </w:p>
        </w:tc>
        <w:tc>
          <w:tcPr>
            <w:tcW w:w="7167" w:type="dxa"/>
          </w:tcPr>
          <w:p w14:paraId="65EBD89D" w14:textId="54F5E3CB" w:rsidR="000A7BDE" w:rsidRPr="007A66E2" w:rsidRDefault="00A0660E" w:rsidP="007A66E2">
            <w:pPr>
              <w:autoSpaceDE w:val="0"/>
              <w:autoSpaceDN w:val="0"/>
              <w:adjustRightInd w:val="0"/>
              <w:spacing w:after="0"/>
              <w:rPr>
                <w:sz w:val="22"/>
                <w:szCs w:val="22"/>
                <w:lang w:eastAsia="fr-BE"/>
              </w:rPr>
            </w:pPr>
            <w:r w:rsidRPr="00A0660E">
              <w:rPr>
                <w:sz w:val="22"/>
                <w:szCs w:val="22"/>
                <w:lang w:eastAsia="fr-BE"/>
              </w:rPr>
              <w:t>Zhu, L., Peng, D., Wang, Y., Ye, W., Zheng, J., Zhao, C., Han, D., Geng, C., Ruan, L., He, J., Yu, Z., and Sun, M. (2015)</w:t>
            </w:r>
          </w:p>
        </w:tc>
      </w:tr>
      <w:tr w:rsidR="000A7BDE" w:rsidRPr="007A66E2" w14:paraId="0AA1C42F" w14:textId="77777777" w:rsidTr="002F13E5">
        <w:trPr>
          <w:trHeight w:val="171"/>
        </w:trPr>
        <w:tc>
          <w:tcPr>
            <w:tcW w:w="2075" w:type="dxa"/>
          </w:tcPr>
          <w:p w14:paraId="2CBC7EDB" w14:textId="77777777" w:rsidR="000A7BDE" w:rsidRPr="007A66E2" w:rsidRDefault="000A7BDE" w:rsidP="007A66E2">
            <w:pPr>
              <w:spacing w:after="0"/>
              <w:rPr>
                <w:sz w:val="22"/>
                <w:szCs w:val="22"/>
              </w:rPr>
            </w:pPr>
            <w:r w:rsidRPr="007A66E2">
              <w:rPr>
                <w:sz w:val="22"/>
                <w:szCs w:val="22"/>
              </w:rPr>
              <w:t>Title</w:t>
            </w:r>
          </w:p>
        </w:tc>
        <w:tc>
          <w:tcPr>
            <w:tcW w:w="7167" w:type="dxa"/>
          </w:tcPr>
          <w:p w14:paraId="565B60EA" w14:textId="77777777" w:rsidR="000A7BDE" w:rsidRPr="007A66E2" w:rsidRDefault="000A7BDE" w:rsidP="007A66E2">
            <w:pPr>
              <w:shd w:val="clear" w:color="auto" w:fill="FCFCFC"/>
              <w:spacing w:after="0"/>
              <w:outlineLvl w:val="0"/>
              <w:rPr>
                <w:color w:val="333333"/>
                <w:kern w:val="36"/>
                <w:sz w:val="22"/>
                <w:szCs w:val="22"/>
              </w:rPr>
            </w:pPr>
            <w:r w:rsidRPr="007A66E2">
              <w:rPr>
                <w:color w:val="333333"/>
                <w:kern w:val="36"/>
                <w:sz w:val="22"/>
                <w:szCs w:val="22"/>
              </w:rPr>
              <w:t xml:space="preserve">Genomic and transcriptomic insights into the efficient </w:t>
            </w:r>
            <w:proofErr w:type="spellStart"/>
            <w:r w:rsidRPr="007A66E2">
              <w:rPr>
                <w:color w:val="333333"/>
                <w:kern w:val="36"/>
                <w:sz w:val="22"/>
                <w:szCs w:val="22"/>
              </w:rPr>
              <w:t>entomopathogenicity</w:t>
            </w:r>
            <w:proofErr w:type="spellEnd"/>
            <w:r w:rsidRPr="007A66E2">
              <w:rPr>
                <w:color w:val="333333"/>
                <w:kern w:val="36"/>
                <w:sz w:val="22"/>
                <w:szCs w:val="22"/>
              </w:rPr>
              <w:t xml:space="preserve"> of </w:t>
            </w:r>
            <w:r w:rsidRPr="007A66E2">
              <w:rPr>
                <w:i/>
                <w:iCs/>
                <w:color w:val="333333"/>
                <w:kern w:val="36"/>
                <w:sz w:val="22"/>
                <w:szCs w:val="22"/>
              </w:rPr>
              <w:t>Bacillus thuringiensis</w:t>
            </w:r>
          </w:p>
        </w:tc>
      </w:tr>
      <w:tr w:rsidR="000A7BDE" w:rsidRPr="007A66E2" w14:paraId="2922D7CB" w14:textId="77777777" w:rsidTr="002F13E5">
        <w:trPr>
          <w:trHeight w:val="171"/>
        </w:trPr>
        <w:tc>
          <w:tcPr>
            <w:tcW w:w="2075" w:type="dxa"/>
          </w:tcPr>
          <w:p w14:paraId="7AEFE403" w14:textId="77777777" w:rsidR="000A7BDE" w:rsidRPr="007A66E2" w:rsidRDefault="000A7BDE" w:rsidP="007A66E2">
            <w:pPr>
              <w:spacing w:after="0"/>
              <w:rPr>
                <w:sz w:val="22"/>
                <w:szCs w:val="22"/>
              </w:rPr>
            </w:pPr>
            <w:r w:rsidRPr="007A66E2">
              <w:rPr>
                <w:sz w:val="22"/>
                <w:szCs w:val="22"/>
              </w:rPr>
              <w:t xml:space="preserve">Report number </w:t>
            </w:r>
          </w:p>
        </w:tc>
        <w:tc>
          <w:tcPr>
            <w:tcW w:w="7167" w:type="dxa"/>
          </w:tcPr>
          <w:p w14:paraId="600B35FB" w14:textId="2BDD5854" w:rsidR="000A7BDE" w:rsidRPr="007A66E2" w:rsidRDefault="000A7BDE" w:rsidP="007A66E2">
            <w:pPr>
              <w:autoSpaceDE w:val="0"/>
              <w:autoSpaceDN w:val="0"/>
              <w:adjustRightInd w:val="0"/>
              <w:spacing w:after="0"/>
              <w:rPr>
                <w:sz w:val="22"/>
                <w:szCs w:val="22"/>
              </w:rPr>
            </w:pPr>
            <w:r w:rsidRPr="007A66E2">
              <w:rPr>
                <w:sz w:val="22"/>
                <w:szCs w:val="22"/>
              </w:rPr>
              <w:t>Scientific Reports, September 2015, 5(14129), p</w:t>
            </w:r>
            <w:r w:rsidR="00A0660E">
              <w:rPr>
                <w:sz w:val="22"/>
                <w:szCs w:val="22"/>
              </w:rPr>
              <w:t>.</w:t>
            </w:r>
            <w:r w:rsidRPr="007A66E2">
              <w:rPr>
                <w:sz w:val="22"/>
                <w:szCs w:val="22"/>
              </w:rPr>
              <w:t xml:space="preserve"> 1-14</w:t>
            </w:r>
          </w:p>
        </w:tc>
      </w:tr>
      <w:tr w:rsidR="000A7BDE" w:rsidRPr="007A66E2" w14:paraId="2EF659B1" w14:textId="77777777" w:rsidTr="002F13E5">
        <w:trPr>
          <w:trHeight w:val="180"/>
        </w:trPr>
        <w:tc>
          <w:tcPr>
            <w:tcW w:w="2075" w:type="dxa"/>
          </w:tcPr>
          <w:p w14:paraId="38BD5905" w14:textId="77777777" w:rsidR="000A7BDE" w:rsidRPr="007A66E2" w:rsidRDefault="000A7BDE" w:rsidP="007A66E2">
            <w:pPr>
              <w:spacing w:after="0"/>
              <w:rPr>
                <w:sz w:val="22"/>
                <w:szCs w:val="22"/>
              </w:rPr>
            </w:pPr>
            <w:r w:rsidRPr="007A66E2">
              <w:rPr>
                <w:sz w:val="22"/>
                <w:szCs w:val="22"/>
              </w:rPr>
              <w:t xml:space="preserve">Test facility </w:t>
            </w:r>
          </w:p>
        </w:tc>
        <w:tc>
          <w:tcPr>
            <w:tcW w:w="7167" w:type="dxa"/>
          </w:tcPr>
          <w:p w14:paraId="530CD93A"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23382253" w14:textId="77777777" w:rsidTr="002F13E5">
        <w:trPr>
          <w:trHeight w:val="171"/>
        </w:trPr>
        <w:tc>
          <w:tcPr>
            <w:tcW w:w="2075" w:type="dxa"/>
          </w:tcPr>
          <w:p w14:paraId="3BDBAA0D" w14:textId="77777777" w:rsidR="000A7BDE" w:rsidRPr="007A66E2" w:rsidRDefault="000A7BDE" w:rsidP="007A66E2">
            <w:pPr>
              <w:spacing w:after="0"/>
              <w:rPr>
                <w:sz w:val="22"/>
                <w:szCs w:val="22"/>
              </w:rPr>
            </w:pPr>
            <w:r w:rsidRPr="007A66E2">
              <w:rPr>
                <w:sz w:val="22"/>
                <w:szCs w:val="22"/>
              </w:rPr>
              <w:t>Published</w:t>
            </w:r>
          </w:p>
        </w:tc>
        <w:tc>
          <w:tcPr>
            <w:tcW w:w="7167" w:type="dxa"/>
          </w:tcPr>
          <w:p w14:paraId="75178AE3" w14:textId="77777777" w:rsidR="000A7BDE" w:rsidRPr="007A66E2" w:rsidRDefault="000A7BDE" w:rsidP="007A66E2">
            <w:pPr>
              <w:spacing w:after="0"/>
              <w:rPr>
                <w:sz w:val="22"/>
                <w:szCs w:val="22"/>
              </w:rPr>
            </w:pPr>
            <w:r w:rsidRPr="007A66E2">
              <w:rPr>
                <w:sz w:val="22"/>
                <w:szCs w:val="22"/>
              </w:rPr>
              <w:t>Yes</w:t>
            </w:r>
          </w:p>
        </w:tc>
      </w:tr>
      <w:tr w:rsidR="000A7BDE" w:rsidRPr="007A66E2" w14:paraId="7668D311" w14:textId="77777777" w:rsidTr="002F13E5">
        <w:trPr>
          <w:trHeight w:val="171"/>
        </w:trPr>
        <w:tc>
          <w:tcPr>
            <w:tcW w:w="2075" w:type="dxa"/>
          </w:tcPr>
          <w:p w14:paraId="3B89875F" w14:textId="77777777" w:rsidR="000A7BDE" w:rsidRPr="007A66E2" w:rsidRDefault="000A7BDE" w:rsidP="007A66E2">
            <w:pPr>
              <w:spacing w:after="0"/>
              <w:rPr>
                <w:sz w:val="22"/>
                <w:szCs w:val="22"/>
              </w:rPr>
            </w:pPr>
            <w:r w:rsidRPr="007A66E2">
              <w:rPr>
                <w:sz w:val="22"/>
                <w:szCs w:val="22"/>
              </w:rPr>
              <w:t xml:space="preserve">Test guideline </w:t>
            </w:r>
          </w:p>
        </w:tc>
        <w:tc>
          <w:tcPr>
            <w:tcW w:w="7167" w:type="dxa"/>
          </w:tcPr>
          <w:p w14:paraId="261B0A5A"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7C4938A1" w14:textId="77777777" w:rsidTr="002F13E5">
        <w:trPr>
          <w:trHeight w:val="171"/>
        </w:trPr>
        <w:tc>
          <w:tcPr>
            <w:tcW w:w="2075" w:type="dxa"/>
          </w:tcPr>
          <w:p w14:paraId="2E76321B" w14:textId="77777777" w:rsidR="000A7BDE" w:rsidRPr="007A66E2" w:rsidRDefault="000A7BDE" w:rsidP="007A66E2">
            <w:pPr>
              <w:spacing w:after="0"/>
              <w:rPr>
                <w:sz w:val="22"/>
                <w:szCs w:val="22"/>
              </w:rPr>
            </w:pPr>
            <w:r w:rsidRPr="007A66E2">
              <w:rPr>
                <w:sz w:val="22"/>
                <w:szCs w:val="22"/>
              </w:rPr>
              <w:t>Deviations</w:t>
            </w:r>
          </w:p>
        </w:tc>
        <w:tc>
          <w:tcPr>
            <w:tcW w:w="7167" w:type="dxa"/>
          </w:tcPr>
          <w:p w14:paraId="076D0443"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79ECDF00" w14:textId="77777777" w:rsidTr="002F13E5">
        <w:trPr>
          <w:trHeight w:val="180"/>
        </w:trPr>
        <w:tc>
          <w:tcPr>
            <w:tcW w:w="2075" w:type="dxa"/>
          </w:tcPr>
          <w:p w14:paraId="200E84D5" w14:textId="77777777" w:rsidR="000A7BDE" w:rsidRPr="007A66E2" w:rsidRDefault="000A7BDE" w:rsidP="007A66E2">
            <w:pPr>
              <w:spacing w:after="0"/>
              <w:rPr>
                <w:sz w:val="22"/>
                <w:szCs w:val="22"/>
              </w:rPr>
            </w:pPr>
            <w:r w:rsidRPr="007A66E2">
              <w:rPr>
                <w:sz w:val="22"/>
                <w:szCs w:val="22"/>
              </w:rPr>
              <w:t>GLP</w:t>
            </w:r>
          </w:p>
        </w:tc>
        <w:tc>
          <w:tcPr>
            <w:tcW w:w="7167" w:type="dxa"/>
          </w:tcPr>
          <w:p w14:paraId="680A9B18" w14:textId="77777777" w:rsidR="000A7BDE" w:rsidRPr="007A66E2" w:rsidRDefault="000A7BDE" w:rsidP="007A66E2">
            <w:pPr>
              <w:spacing w:after="0"/>
              <w:rPr>
                <w:sz w:val="22"/>
                <w:szCs w:val="22"/>
              </w:rPr>
            </w:pPr>
            <w:r w:rsidRPr="007A66E2">
              <w:rPr>
                <w:sz w:val="22"/>
                <w:szCs w:val="22"/>
              </w:rPr>
              <w:t>No</w:t>
            </w:r>
          </w:p>
        </w:tc>
      </w:tr>
    </w:tbl>
    <w:p w14:paraId="0F3409CD" w14:textId="77777777" w:rsidR="000A7BDE" w:rsidRDefault="000A7BDE" w:rsidP="000A7BDE">
      <w:pPr>
        <w:autoSpaceDE w:val="0"/>
        <w:autoSpaceDN w:val="0"/>
        <w:adjustRightInd w:val="0"/>
        <w:spacing w:after="0"/>
        <w:jc w:val="both"/>
        <w:rPr>
          <w:color w:val="333333"/>
          <w:sz w:val="22"/>
          <w:szCs w:val="22"/>
          <w:shd w:val="clear" w:color="auto" w:fill="FCFCFC"/>
        </w:rPr>
      </w:pPr>
    </w:p>
    <w:p w14:paraId="5A68A841" w14:textId="77777777" w:rsidR="000A7BDE" w:rsidRPr="00041121" w:rsidRDefault="000A7BDE" w:rsidP="000A7BDE">
      <w:pPr>
        <w:autoSpaceDE w:val="0"/>
        <w:autoSpaceDN w:val="0"/>
        <w:adjustRightInd w:val="0"/>
        <w:spacing w:after="0"/>
        <w:jc w:val="both"/>
        <w:rPr>
          <w:b/>
          <w:bCs/>
          <w:color w:val="333333"/>
          <w:sz w:val="22"/>
          <w:szCs w:val="22"/>
          <w:u w:val="single"/>
          <w:shd w:val="clear" w:color="auto" w:fill="FCFCFC"/>
        </w:rPr>
      </w:pPr>
      <w:r w:rsidRPr="00041121">
        <w:rPr>
          <w:b/>
          <w:bCs/>
          <w:color w:val="333333"/>
          <w:sz w:val="22"/>
          <w:szCs w:val="22"/>
          <w:u w:val="single"/>
          <w:shd w:val="clear" w:color="auto" w:fill="FCFCFC"/>
        </w:rPr>
        <w:t>Abstract</w:t>
      </w:r>
    </w:p>
    <w:p w14:paraId="7C0BBAF3" w14:textId="77777777" w:rsidR="000A7BDE" w:rsidRDefault="000A7BDE" w:rsidP="000A7BDE">
      <w:pPr>
        <w:autoSpaceDE w:val="0"/>
        <w:autoSpaceDN w:val="0"/>
        <w:adjustRightInd w:val="0"/>
        <w:spacing w:after="0"/>
        <w:jc w:val="both"/>
        <w:rPr>
          <w:color w:val="333333"/>
          <w:sz w:val="22"/>
          <w:szCs w:val="22"/>
          <w:shd w:val="clear" w:color="auto" w:fill="FCFCFC"/>
        </w:rPr>
      </w:pPr>
    </w:p>
    <w:p w14:paraId="690FE759" w14:textId="2FD7E002" w:rsidR="000A7BDE" w:rsidRDefault="000A7BDE" w:rsidP="000A7BDE">
      <w:pPr>
        <w:autoSpaceDE w:val="0"/>
        <w:autoSpaceDN w:val="0"/>
        <w:adjustRightInd w:val="0"/>
        <w:spacing w:after="0"/>
        <w:jc w:val="both"/>
        <w:rPr>
          <w:color w:val="333333"/>
          <w:sz w:val="22"/>
          <w:szCs w:val="22"/>
          <w:shd w:val="clear" w:color="auto" w:fill="FCFCFC"/>
        </w:rPr>
      </w:pPr>
      <w:r w:rsidRPr="00B65A05">
        <w:rPr>
          <w:i/>
          <w:iCs/>
          <w:color w:val="333333"/>
          <w:sz w:val="22"/>
          <w:szCs w:val="22"/>
          <w:shd w:val="clear" w:color="auto" w:fill="FCFCFC"/>
        </w:rPr>
        <w:t>Bacillus thuringiensis</w:t>
      </w:r>
      <w:r w:rsidRPr="00B65A05">
        <w:rPr>
          <w:color w:val="333333"/>
          <w:sz w:val="22"/>
          <w:szCs w:val="22"/>
          <w:shd w:val="clear" w:color="auto" w:fill="FCFCFC"/>
        </w:rPr>
        <w:t> has been globally used as a microbial pesticide for over 70 years. However, information regarding its various adaptions and virulence factors and their roles in the entomopathogenic process remains limited. In this work, we present the complete genomes of two industrially patented </w:t>
      </w:r>
      <w:r w:rsidRPr="00B65A05">
        <w:rPr>
          <w:i/>
          <w:iCs/>
          <w:color w:val="333333"/>
          <w:sz w:val="22"/>
          <w:szCs w:val="22"/>
          <w:shd w:val="clear" w:color="auto" w:fill="FCFCFC"/>
        </w:rPr>
        <w:t>Bacillus thuringiensis</w:t>
      </w:r>
      <w:r w:rsidRPr="00B65A05">
        <w:rPr>
          <w:color w:val="333333"/>
          <w:sz w:val="22"/>
          <w:szCs w:val="22"/>
          <w:shd w:val="clear" w:color="auto" w:fill="FCFCFC"/>
        </w:rPr>
        <w:t> strains (HD-1 and YBT-1520). A comparative genomic analysis showed a larger and more complicated genome constitution that included novel </w:t>
      </w:r>
      <w:r w:rsidRPr="00B65A05">
        <w:rPr>
          <w:color w:val="333333"/>
          <w:sz w:val="22"/>
          <w:szCs w:val="22"/>
          <w:u w:val="single"/>
          <w:shd w:val="clear" w:color="auto" w:fill="FCFCFC"/>
        </w:rPr>
        <w:t>i</w:t>
      </w:r>
      <w:r w:rsidRPr="00B65A05">
        <w:rPr>
          <w:color w:val="333333"/>
          <w:sz w:val="22"/>
          <w:szCs w:val="22"/>
          <w:shd w:val="clear" w:color="auto" w:fill="FCFCFC"/>
        </w:rPr>
        <w:t>nsecticidal </w:t>
      </w:r>
      <w:r w:rsidRPr="00B65A05">
        <w:rPr>
          <w:color w:val="333333"/>
          <w:sz w:val="22"/>
          <w:szCs w:val="22"/>
          <w:u w:val="single"/>
          <w:shd w:val="clear" w:color="auto" w:fill="FCFCFC"/>
        </w:rPr>
        <w:t>t</w:t>
      </w:r>
      <w:r w:rsidRPr="00B65A05">
        <w:rPr>
          <w:color w:val="333333"/>
          <w:sz w:val="22"/>
          <w:szCs w:val="22"/>
          <w:shd w:val="clear" w:color="auto" w:fill="FCFCFC"/>
        </w:rPr>
        <w:t>oxicity-</w:t>
      </w:r>
      <w:r w:rsidRPr="00B65A05">
        <w:rPr>
          <w:color w:val="333333"/>
          <w:sz w:val="22"/>
          <w:szCs w:val="22"/>
          <w:u w:val="single"/>
          <w:shd w:val="clear" w:color="auto" w:fill="FCFCFC"/>
        </w:rPr>
        <w:t>r</w:t>
      </w:r>
      <w:r w:rsidRPr="00B65A05">
        <w:rPr>
          <w:color w:val="333333"/>
          <w:sz w:val="22"/>
          <w:szCs w:val="22"/>
          <w:shd w:val="clear" w:color="auto" w:fill="FCFCFC"/>
        </w:rPr>
        <w:t>elated </w:t>
      </w:r>
      <w:r w:rsidRPr="00B65A05">
        <w:rPr>
          <w:color w:val="333333"/>
          <w:sz w:val="22"/>
          <w:szCs w:val="22"/>
          <w:u w:val="single"/>
          <w:shd w:val="clear" w:color="auto" w:fill="FCFCFC"/>
        </w:rPr>
        <w:t>g</w:t>
      </w:r>
      <w:r w:rsidRPr="00B65A05">
        <w:rPr>
          <w:color w:val="333333"/>
          <w:sz w:val="22"/>
          <w:szCs w:val="22"/>
          <w:shd w:val="clear" w:color="auto" w:fill="FCFCFC"/>
        </w:rPr>
        <w:t xml:space="preserve">enes (ITRGs). All of the putative ITRGs were summarized according to the steps of infection. A comparative genomic analysis showed that highly toxic strains contained significantly more ITRGs, thereby providing additional strategies for infection, immune evasion and cadaver utilization. Furthermore, a comparative transcriptomic analysis suggested that a high expression of these ITRGs was a key factor in efficient </w:t>
      </w:r>
      <w:proofErr w:type="spellStart"/>
      <w:r w:rsidRPr="00B65A05">
        <w:rPr>
          <w:color w:val="333333"/>
          <w:sz w:val="22"/>
          <w:szCs w:val="22"/>
          <w:shd w:val="clear" w:color="auto" w:fill="FCFCFC"/>
        </w:rPr>
        <w:t>entomopathogenicity</w:t>
      </w:r>
      <w:proofErr w:type="spellEnd"/>
      <w:r w:rsidRPr="00B65A05">
        <w:rPr>
          <w:color w:val="333333"/>
          <w:sz w:val="22"/>
          <w:szCs w:val="22"/>
          <w:shd w:val="clear" w:color="auto" w:fill="FCFCFC"/>
        </w:rPr>
        <w:t>. We identified an active extra urease synthesis system in the highly toxic strains that may aid </w:t>
      </w:r>
      <w:r w:rsidRPr="00B65A05">
        <w:rPr>
          <w:i/>
          <w:iCs/>
          <w:color w:val="333333"/>
          <w:sz w:val="22"/>
          <w:szCs w:val="22"/>
          <w:shd w:val="clear" w:color="auto" w:fill="FCFCFC"/>
        </w:rPr>
        <w:t>B. thuringiensis</w:t>
      </w:r>
      <w:r w:rsidRPr="00B65A05">
        <w:rPr>
          <w:color w:val="333333"/>
          <w:sz w:val="22"/>
          <w:szCs w:val="22"/>
          <w:shd w:val="clear" w:color="auto" w:fill="FCFCFC"/>
        </w:rPr>
        <w:t xml:space="preserve"> survival in insects (similar to previous results with well-known pathogens). Taken together, these results explain the efficient </w:t>
      </w:r>
      <w:proofErr w:type="spellStart"/>
      <w:r w:rsidRPr="00B65A05">
        <w:rPr>
          <w:color w:val="333333"/>
          <w:sz w:val="22"/>
          <w:szCs w:val="22"/>
          <w:shd w:val="clear" w:color="auto" w:fill="FCFCFC"/>
        </w:rPr>
        <w:t>entomopathogenicity</w:t>
      </w:r>
      <w:proofErr w:type="spellEnd"/>
      <w:r w:rsidRPr="00B65A05">
        <w:rPr>
          <w:color w:val="333333"/>
          <w:sz w:val="22"/>
          <w:szCs w:val="22"/>
          <w:shd w:val="clear" w:color="auto" w:fill="FCFCFC"/>
        </w:rPr>
        <w:t xml:space="preserve"> of </w:t>
      </w:r>
      <w:r w:rsidRPr="00B65A05">
        <w:rPr>
          <w:i/>
          <w:iCs/>
          <w:color w:val="333333"/>
          <w:sz w:val="22"/>
          <w:szCs w:val="22"/>
          <w:shd w:val="clear" w:color="auto" w:fill="FCFCFC"/>
        </w:rPr>
        <w:t>B. thuringiensis</w:t>
      </w:r>
      <w:r w:rsidRPr="00B65A05">
        <w:rPr>
          <w:color w:val="333333"/>
          <w:sz w:val="22"/>
          <w:szCs w:val="22"/>
          <w:shd w:val="clear" w:color="auto" w:fill="FCFCFC"/>
        </w:rPr>
        <w:t>. It provides novel insights into the strategies used by </w:t>
      </w:r>
      <w:r w:rsidRPr="00B65A05">
        <w:rPr>
          <w:i/>
          <w:iCs/>
          <w:color w:val="333333"/>
          <w:sz w:val="22"/>
          <w:szCs w:val="22"/>
          <w:shd w:val="clear" w:color="auto" w:fill="FCFCFC"/>
        </w:rPr>
        <w:t>B. thuringiensis</w:t>
      </w:r>
      <w:r w:rsidRPr="00B65A05">
        <w:rPr>
          <w:color w:val="333333"/>
          <w:sz w:val="22"/>
          <w:szCs w:val="22"/>
          <w:shd w:val="clear" w:color="auto" w:fill="FCFCFC"/>
        </w:rPr>
        <w:t> to resist and overcome host immune defences and helps identify novel toxicity factors.</w:t>
      </w:r>
    </w:p>
    <w:p w14:paraId="222B30E7" w14:textId="77777777" w:rsidR="000A7BDE" w:rsidRDefault="000A7BDE" w:rsidP="000A7BDE">
      <w:pPr>
        <w:autoSpaceDE w:val="0"/>
        <w:autoSpaceDN w:val="0"/>
        <w:adjustRightInd w:val="0"/>
        <w:spacing w:after="0"/>
        <w:jc w:val="both"/>
        <w:rPr>
          <w:color w:val="333333"/>
          <w:sz w:val="22"/>
          <w:szCs w:val="22"/>
          <w:shd w:val="clear" w:color="auto" w:fill="FCFCFC"/>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4"/>
      </w:tblGrid>
      <w:tr w:rsidR="000A7BDE" w:rsidRPr="007A66E2" w14:paraId="5FF5FE56" w14:textId="77777777" w:rsidTr="002F13E5">
        <w:trPr>
          <w:trHeight w:val="171"/>
        </w:trPr>
        <w:tc>
          <w:tcPr>
            <w:tcW w:w="2075" w:type="dxa"/>
          </w:tcPr>
          <w:p w14:paraId="6DFFD326" w14:textId="77777777" w:rsidR="000A7BDE" w:rsidRPr="007A66E2" w:rsidRDefault="000A7BDE" w:rsidP="007A66E2">
            <w:pPr>
              <w:spacing w:after="0"/>
              <w:rPr>
                <w:sz w:val="22"/>
                <w:szCs w:val="22"/>
              </w:rPr>
            </w:pPr>
            <w:r w:rsidRPr="007A66E2">
              <w:rPr>
                <w:sz w:val="22"/>
                <w:szCs w:val="22"/>
              </w:rPr>
              <w:t xml:space="preserve">Data point addressed </w:t>
            </w:r>
          </w:p>
        </w:tc>
        <w:tc>
          <w:tcPr>
            <w:tcW w:w="7164" w:type="dxa"/>
          </w:tcPr>
          <w:p w14:paraId="0A5452B7" w14:textId="77777777" w:rsidR="000A7BDE" w:rsidRPr="007A66E2" w:rsidRDefault="000A7BDE" w:rsidP="007A66E2">
            <w:pPr>
              <w:spacing w:after="0"/>
              <w:rPr>
                <w:sz w:val="22"/>
                <w:szCs w:val="22"/>
              </w:rPr>
            </w:pPr>
            <w:r w:rsidRPr="007A66E2">
              <w:rPr>
                <w:sz w:val="22"/>
                <w:szCs w:val="22"/>
              </w:rPr>
              <w:t>IIIM 3.2/22</w:t>
            </w:r>
          </w:p>
        </w:tc>
      </w:tr>
      <w:tr w:rsidR="000A7BDE" w:rsidRPr="002B3F1E" w14:paraId="26C66C9D" w14:textId="77777777" w:rsidTr="002F13E5">
        <w:trPr>
          <w:trHeight w:val="180"/>
        </w:trPr>
        <w:tc>
          <w:tcPr>
            <w:tcW w:w="2075" w:type="dxa"/>
          </w:tcPr>
          <w:p w14:paraId="7B2B0A7F" w14:textId="77777777" w:rsidR="000A7BDE" w:rsidRPr="007A66E2" w:rsidRDefault="000A7BDE" w:rsidP="007A66E2">
            <w:pPr>
              <w:spacing w:after="0"/>
              <w:rPr>
                <w:sz w:val="22"/>
                <w:szCs w:val="22"/>
              </w:rPr>
            </w:pPr>
            <w:r w:rsidRPr="007A66E2">
              <w:rPr>
                <w:sz w:val="22"/>
                <w:szCs w:val="22"/>
              </w:rPr>
              <w:t>Author(s) (year)</w:t>
            </w:r>
          </w:p>
        </w:tc>
        <w:tc>
          <w:tcPr>
            <w:tcW w:w="7164" w:type="dxa"/>
          </w:tcPr>
          <w:p w14:paraId="3D3EA17F" w14:textId="7830BADC" w:rsidR="000A7BDE" w:rsidRPr="008E49C4" w:rsidRDefault="00370FD4" w:rsidP="007A66E2">
            <w:pPr>
              <w:spacing w:after="0"/>
              <w:rPr>
                <w:sz w:val="22"/>
                <w:szCs w:val="22"/>
              </w:rPr>
            </w:pPr>
            <w:r w:rsidRPr="008E49C4">
              <w:rPr>
                <w:sz w:val="22"/>
                <w:szCs w:val="22"/>
              </w:rPr>
              <w:t>Da Silva Carvalho, K., Crespo, M.M., Araújo A.P., Santana da Silva, R., de Melo-Santos, V.M.A., Fontes de Oliveira, C.M, and Silva-</w:t>
            </w:r>
            <w:proofErr w:type="spellStart"/>
            <w:r w:rsidRPr="008E49C4">
              <w:rPr>
                <w:sz w:val="22"/>
                <w:szCs w:val="22"/>
              </w:rPr>
              <w:t>Filha</w:t>
            </w:r>
            <w:proofErr w:type="spellEnd"/>
            <w:r w:rsidRPr="008E49C4">
              <w:rPr>
                <w:sz w:val="22"/>
                <w:szCs w:val="22"/>
              </w:rPr>
              <w:t>, M.H.N.L. (2018)</w:t>
            </w:r>
          </w:p>
        </w:tc>
      </w:tr>
      <w:tr w:rsidR="000A7BDE" w:rsidRPr="007A66E2" w14:paraId="6A8F6B62" w14:textId="77777777" w:rsidTr="002F13E5">
        <w:trPr>
          <w:trHeight w:val="171"/>
        </w:trPr>
        <w:tc>
          <w:tcPr>
            <w:tcW w:w="2075" w:type="dxa"/>
          </w:tcPr>
          <w:p w14:paraId="254196F5" w14:textId="77777777" w:rsidR="000A7BDE" w:rsidRPr="007A66E2" w:rsidRDefault="000A7BDE" w:rsidP="007A66E2">
            <w:pPr>
              <w:spacing w:after="0"/>
              <w:rPr>
                <w:sz w:val="22"/>
                <w:szCs w:val="22"/>
              </w:rPr>
            </w:pPr>
            <w:r w:rsidRPr="007A66E2">
              <w:rPr>
                <w:sz w:val="22"/>
                <w:szCs w:val="22"/>
              </w:rPr>
              <w:t>Title</w:t>
            </w:r>
          </w:p>
        </w:tc>
        <w:tc>
          <w:tcPr>
            <w:tcW w:w="7164" w:type="dxa"/>
          </w:tcPr>
          <w:p w14:paraId="6048F943" w14:textId="77777777" w:rsidR="000A7BDE" w:rsidRPr="007A66E2" w:rsidRDefault="000A7BDE" w:rsidP="007A66E2">
            <w:pPr>
              <w:spacing w:after="0"/>
              <w:rPr>
                <w:sz w:val="22"/>
                <w:szCs w:val="22"/>
              </w:rPr>
            </w:pPr>
            <w:r w:rsidRPr="007A66E2">
              <w:rPr>
                <w:sz w:val="22"/>
                <w:szCs w:val="22"/>
              </w:rPr>
              <w:t xml:space="preserve">Long-term exposure of Aedes aegypti to </w:t>
            </w:r>
            <w:r w:rsidRPr="007A66E2">
              <w:rPr>
                <w:i/>
                <w:iCs/>
                <w:sz w:val="22"/>
                <w:szCs w:val="22"/>
              </w:rPr>
              <w:t>Bacillus thuringiensis</w:t>
            </w:r>
            <w:r w:rsidRPr="007A66E2">
              <w:rPr>
                <w:sz w:val="22"/>
                <w:szCs w:val="22"/>
              </w:rPr>
              <w:t xml:space="preserve"> </w:t>
            </w:r>
            <w:proofErr w:type="spellStart"/>
            <w:r w:rsidRPr="007A66E2">
              <w:rPr>
                <w:sz w:val="22"/>
                <w:szCs w:val="22"/>
              </w:rPr>
              <w:t>svar</w:t>
            </w:r>
            <w:proofErr w:type="spellEnd"/>
            <w:r w:rsidRPr="007A66E2">
              <w:rPr>
                <w:sz w:val="22"/>
                <w:szCs w:val="22"/>
              </w:rPr>
              <w:t xml:space="preserve">. </w:t>
            </w:r>
            <w:proofErr w:type="spellStart"/>
            <w:r w:rsidRPr="007A66E2">
              <w:rPr>
                <w:i/>
                <w:iCs/>
                <w:sz w:val="22"/>
                <w:szCs w:val="22"/>
              </w:rPr>
              <w:t>israelensis</w:t>
            </w:r>
            <w:proofErr w:type="spellEnd"/>
            <w:r w:rsidRPr="007A66E2">
              <w:rPr>
                <w:sz w:val="22"/>
                <w:szCs w:val="22"/>
              </w:rPr>
              <w:t xml:space="preserve"> did not involve altered susceptibility to this microbial larvicide or to other control agents</w:t>
            </w:r>
          </w:p>
        </w:tc>
      </w:tr>
      <w:tr w:rsidR="000A7BDE" w:rsidRPr="007A66E2" w14:paraId="33000AC6" w14:textId="77777777" w:rsidTr="002F13E5">
        <w:trPr>
          <w:trHeight w:val="171"/>
        </w:trPr>
        <w:tc>
          <w:tcPr>
            <w:tcW w:w="2075" w:type="dxa"/>
          </w:tcPr>
          <w:p w14:paraId="1B178BF6" w14:textId="77777777" w:rsidR="000A7BDE" w:rsidRPr="007A66E2" w:rsidRDefault="000A7BDE" w:rsidP="007A66E2">
            <w:pPr>
              <w:spacing w:after="0"/>
              <w:rPr>
                <w:sz w:val="22"/>
                <w:szCs w:val="22"/>
              </w:rPr>
            </w:pPr>
            <w:r w:rsidRPr="007A66E2">
              <w:rPr>
                <w:sz w:val="22"/>
                <w:szCs w:val="22"/>
              </w:rPr>
              <w:t xml:space="preserve">Report number </w:t>
            </w:r>
          </w:p>
        </w:tc>
        <w:tc>
          <w:tcPr>
            <w:tcW w:w="7164" w:type="dxa"/>
          </w:tcPr>
          <w:p w14:paraId="71610B6B" w14:textId="22F1F4CA" w:rsidR="000A7BDE" w:rsidRPr="007A66E2" w:rsidRDefault="000A7BDE" w:rsidP="007A66E2">
            <w:pPr>
              <w:spacing w:after="0"/>
              <w:rPr>
                <w:bCs/>
                <w:sz w:val="22"/>
                <w:szCs w:val="22"/>
              </w:rPr>
            </w:pPr>
            <w:r w:rsidRPr="007A66E2">
              <w:rPr>
                <w:bCs/>
                <w:sz w:val="22"/>
                <w:szCs w:val="22"/>
              </w:rPr>
              <w:t>Parasites &amp; Vectors, December 2018, Vol</w:t>
            </w:r>
            <w:r w:rsidR="00370FD4">
              <w:rPr>
                <w:bCs/>
                <w:sz w:val="22"/>
                <w:szCs w:val="22"/>
              </w:rPr>
              <w:t>.</w:t>
            </w:r>
            <w:r w:rsidRPr="007A66E2">
              <w:rPr>
                <w:bCs/>
                <w:sz w:val="22"/>
                <w:szCs w:val="22"/>
              </w:rPr>
              <w:t xml:space="preserve"> 11, Issue 1</w:t>
            </w:r>
            <w:r w:rsidR="00370FD4">
              <w:rPr>
                <w:bCs/>
                <w:sz w:val="22"/>
                <w:szCs w:val="22"/>
              </w:rPr>
              <w:t>, p. 1-11</w:t>
            </w:r>
          </w:p>
        </w:tc>
      </w:tr>
      <w:tr w:rsidR="000A7BDE" w:rsidRPr="007A66E2" w14:paraId="4C26ED29" w14:textId="77777777" w:rsidTr="002F13E5">
        <w:trPr>
          <w:trHeight w:val="180"/>
        </w:trPr>
        <w:tc>
          <w:tcPr>
            <w:tcW w:w="2075" w:type="dxa"/>
          </w:tcPr>
          <w:p w14:paraId="23AA0DFF" w14:textId="77777777" w:rsidR="000A7BDE" w:rsidRPr="007A66E2" w:rsidRDefault="000A7BDE" w:rsidP="007A66E2">
            <w:pPr>
              <w:spacing w:after="0"/>
              <w:rPr>
                <w:sz w:val="22"/>
                <w:szCs w:val="22"/>
              </w:rPr>
            </w:pPr>
            <w:r w:rsidRPr="007A66E2">
              <w:rPr>
                <w:sz w:val="22"/>
                <w:szCs w:val="22"/>
              </w:rPr>
              <w:t xml:space="preserve">Test facility </w:t>
            </w:r>
          </w:p>
        </w:tc>
        <w:tc>
          <w:tcPr>
            <w:tcW w:w="7164" w:type="dxa"/>
          </w:tcPr>
          <w:p w14:paraId="4DE7AEBA"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1A938A92" w14:textId="77777777" w:rsidTr="002F13E5">
        <w:trPr>
          <w:trHeight w:val="171"/>
        </w:trPr>
        <w:tc>
          <w:tcPr>
            <w:tcW w:w="2075" w:type="dxa"/>
          </w:tcPr>
          <w:p w14:paraId="0C6524B3" w14:textId="77777777" w:rsidR="000A7BDE" w:rsidRPr="007A66E2" w:rsidRDefault="000A7BDE" w:rsidP="007A66E2">
            <w:pPr>
              <w:spacing w:after="0"/>
              <w:rPr>
                <w:sz w:val="22"/>
                <w:szCs w:val="22"/>
              </w:rPr>
            </w:pPr>
            <w:r w:rsidRPr="007A66E2">
              <w:rPr>
                <w:sz w:val="22"/>
                <w:szCs w:val="22"/>
              </w:rPr>
              <w:t>Published</w:t>
            </w:r>
          </w:p>
        </w:tc>
        <w:tc>
          <w:tcPr>
            <w:tcW w:w="7164" w:type="dxa"/>
          </w:tcPr>
          <w:p w14:paraId="1F3DA299" w14:textId="77777777" w:rsidR="000A7BDE" w:rsidRPr="007A66E2" w:rsidRDefault="000A7BDE" w:rsidP="007A66E2">
            <w:pPr>
              <w:spacing w:after="0"/>
              <w:rPr>
                <w:sz w:val="22"/>
                <w:szCs w:val="22"/>
              </w:rPr>
            </w:pPr>
            <w:r w:rsidRPr="007A66E2">
              <w:rPr>
                <w:sz w:val="22"/>
                <w:szCs w:val="22"/>
              </w:rPr>
              <w:t>Yes</w:t>
            </w:r>
          </w:p>
        </w:tc>
      </w:tr>
      <w:tr w:rsidR="000A7BDE" w:rsidRPr="007A66E2" w14:paraId="5F4434DD" w14:textId="77777777" w:rsidTr="002F13E5">
        <w:trPr>
          <w:trHeight w:val="171"/>
        </w:trPr>
        <w:tc>
          <w:tcPr>
            <w:tcW w:w="2075" w:type="dxa"/>
          </w:tcPr>
          <w:p w14:paraId="2937C55A" w14:textId="77777777" w:rsidR="000A7BDE" w:rsidRPr="007A66E2" w:rsidRDefault="000A7BDE" w:rsidP="007A66E2">
            <w:pPr>
              <w:spacing w:after="0"/>
              <w:rPr>
                <w:sz w:val="22"/>
                <w:szCs w:val="22"/>
              </w:rPr>
            </w:pPr>
            <w:r w:rsidRPr="007A66E2">
              <w:rPr>
                <w:sz w:val="22"/>
                <w:szCs w:val="22"/>
              </w:rPr>
              <w:t xml:space="preserve">Test guideline </w:t>
            </w:r>
          </w:p>
        </w:tc>
        <w:tc>
          <w:tcPr>
            <w:tcW w:w="7164" w:type="dxa"/>
          </w:tcPr>
          <w:p w14:paraId="5B9ADE04"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00C89CB0" w14:textId="77777777" w:rsidTr="002F13E5">
        <w:trPr>
          <w:trHeight w:val="171"/>
        </w:trPr>
        <w:tc>
          <w:tcPr>
            <w:tcW w:w="2075" w:type="dxa"/>
          </w:tcPr>
          <w:p w14:paraId="56ACF453" w14:textId="77777777" w:rsidR="000A7BDE" w:rsidRPr="007A66E2" w:rsidRDefault="000A7BDE" w:rsidP="007A66E2">
            <w:pPr>
              <w:spacing w:after="0"/>
              <w:rPr>
                <w:sz w:val="22"/>
                <w:szCs w:val="22"/>
              </w:rPr>
            </w:pPr>
            <w:r w:rsidRPr="007A66E2">
              <w:rPr>
                <w:sz w:val="22"/>
                <w:szCs w:val="22"/>
              </w:rPr>
              <w:t>Deviations</w:t>
            </w:r>
          </w:p>
        </w:tc>
        <w:tc>
          <w:tcPr>
            <w:tcW w:w="7164" w:type="dxa"/>
          </w:tcPr>
          <w:p w14:paraId="4425FF86" w14:textId="77777777" w:rsidR="000A7BDE" w:rsidRPr="007A66E2" w:rsidRDefault="000A7BDE" w:rsidP="007A66E2">
            <w:pPr>
              <w:spacing w:after="0"/>
              <w:rPr>
                <w:sz w:val="22"/>
                <w:szCs w:val="22"/>
              </w:rPr>
            </w:pPr>
            <w:r w:rsidRPr="007A66E2">
              <w:rPr>
                <w:sz w:val="22"/>
                <w:szCs w:val="22"/>
              </w:rPr>
              <w:t xml:space="preserve">Not applicable </w:t>
            </w:r>
          </w:p>
        </w:tc>
      </w:tr>
      <w:tr w:rsidR="000A7BDE" w:rsidRPr="007A66E2" w14:paraId="23D1B4EA" w14:textId="77777777" w:rsidTr="002F13E5">
        <w:trPr>
          <w:trHeight w:val="180"/>
        </w:trPr>
        <w:tc>
          <w:tcPr>
            <w:tcW w:w="2075" w:type="dxa"/>
          </w:tcPr>
          <w:p w14:paraId="2B2FB9B8" w14:textId="77777777" w:rsidR="000A7BDE" w:rsidRPr="007A66E2" w:rsidRDefault="000A7BDE" w:rsidP="007A66E2">
            <w:pPr>
              <w:spacing w:after="0"/>
              <w:rPr>
                <w:sz w:val="22"/>
                <w:szCs w:val="22"/>
              </w:rPr>
            </w:pPr>
            <w:r w:rsidRPr="007A66E2">
              <w:rPr>
                <w:sz w:val="22"/>
                <w:szCs w:val="22"/>
              </w:rPr>
              <w:t>GLP</w:t>
            </w:r>
          </w:p>
        </w:tc>
        <w:tc>
          <w:tcPr>
            <w:tcW w:w="7164" w:type="dxa"/>
          </w:tcPr>
          <w:p w14:paraId="60F4A102" w14:textId="77777777" w:rsidR="000A7BDE" w:rsidRPr="007A66E2" w:rsidRDefault="000A7BDE" w:rsidP="007A66E2">
            <w:pPr>
              <w:spacing w:after="0"/>
              <w:rPr>
                <w:sz w:val="22"/>
                <w:szCs w:val="22"/>
              </w:rPr>
            </w:pPr>
            <w:r w:rsidRPr="007A66E2">
              <w:rPr>
                <w:sz w:val="22"/>
                <w:szCs w:val="22"/>
              </w:rPr>
              <w:t>No</w:t>
            </w:r>
          </w:p>
        </w:tc>
      </w:tr>
    </w:tbl>
    <w:p w14:paraId="3F163572" w14:textId="77777777" w:rsidR="000A7BDE" w:rsidRDefault="000A7BDE" w:rsidP="000A7BDE">
      <w:pPr>
        <w:spacing w:after="160" w:line="259" w:lineRule="auto"/>
        <w:rPr>
          <w:b/>
          <w:bCs/>
          <w:sz w:val="22"/>
          <w:szCs w:val="22"/>
          <w:u w:val="single"/>
        </w:rPr>
      </w:pPr>
    </w:p>
    <w:p w14:paraId="520D3858" w14:textId="77777777" w:rsidR="000A7BDE" w:rsidRPr="006D6AD2" w:rsidRDefault="000A7BDE" w:rsidP="000A7BDE">
      <w:pPr>
        <w:spacing w:after="160" w:line="259" w:lineRule="auto"/>
        <w:rPr>
          <w:b/>
          <w:bCs/>
          <w:sz w:val="22"/>
          <w:szCs w:val="22"/>
          <w:u w:val="single"/>
        </w:rPr>
      </w:pPr>
      <w:r w:rsidRPr="006D6AD2">
        <w:rPr>
          <w:b/>
          <w:bCs/>
          <w:sz w:val="22"/>
          <w:szCs w:val="22"/>
          <w:u w:val="single"/>
        </w:rPr>
        <w:lastRenderedPageBreak/>
        <w:t>Abstract</w:t>
      </w:r>
    </w:p>
    <w:p w14:paraId="60377151" w14:textId="7CE959B6" w:rsidR="000A7BDE" w:rsidRDefault="000A7BDE" w:rsidP="000A7BDE">
      <w:pPr>
        <w:autoSpaceDE w:val="0"/>
        <w:autoSpaceDN w:val="0"/>
        <w:adjustRightInd w:val="0"/>
        <w:spacing w:after="0"/>
        <w:jc w:val="both"/>
        <w:rPr>
          <w:color w:val="333333"/>
          <w:sz w:val="22"/>
          <w:szCs w:val="22"/>
          <w:shd w:val="clear" w:color="auto" w:fill="FCFCFC"/>
        </w:rPr>
      </w:pPr>
      <w:r w:rsidRPr="00FE5C5A">
        <w:rPr>
          <w:b/>
          <w:bCs/>
          <w:color w:val="333333"/>
          <w:sz w:val="22"/>
          <w:szCs w:val="22"/>
          <w:shd w:val="clear" w:color="auto" w:fill="FCFCFC"/>
        </w:rPr>
        <w:t>Background:</w:t>
      </w:r>
      <w:r w:rsidRPr="00FE5C5A">
        <w:rPr>
          <w:color w:val="333333"/>
          <w:sz w:val="22"/>
          <w:szCs w:val="22"/>
          <w:shd w:val="clear" w:color="auto" w:fill="FCFCFC"/>
        </w:rPr>
        <w:t xml:space="preserve"> </w:t>
      </w:r>
      <w:r w:rsidRPr="00D04BFB">
        <w:rPr>
          <w:i/>
          <w:iCs/>
          <w:color w:val="333333"/>
          <w:sz w:val="22"/>
          <w:szCs w:val="22"/>
          <w:shd w:val="clear" w:color="auto" w:fill="FCFCFC"/>
        </w:rPr>
        <w:t>Bacillus thuringiensis</w:t>
      </w:r>
      <w:r w:rsidRPr="00FE5C5A">
        <w:rPr>
          <w:color w:val="333333"/>
          <w:sz w:val="22"/>
          <w:szCs w:val="22"/>
          <w:shd w:val="clear" w:color="auto" w:fill="FCFCFC"/>
        </w:rPr>
        <w:t xml:space="preserve"> s</w:t>
      </w:r>
      <w:r w:rsidR="00D04BFB">
        <w:rPr>
          <w:color w:val="333333"/>
          <w:sz w:val="22"/>
          <w:szCs w:val="22"/>
          <w:shd w:val="clear" w:color="auto" w:fill="FCFCFC"/>
        </w:rPr>
        <w:t>ubsp</w:t>
      </w:r>
      <w:r w:rsidRPr="00FE5C5A">
        <w:rPr>
          <w:color w:val="333333"/>
          <w:sz w:val="22"/>
          <w:szCs w:val="22"/>
          <w:shd w:val="clear" w:color="auto" w:fill="FCFCFC"/>
        </w:rPr>
        <w:t xml:space="preserve">. </w:t>
      </w:r>
      <w:proofErr w:type="spellStart"/>
      <w:r w:rsidRPr="00D04BFB">
        <w:rPr>
          <w:i/>
          <w:iCs/>
          <w:color w:val="333333"/>
          <w:sz w:val="22"/>
          <w:szCs w:val="22"/>
          <w:shd w:val="clear" w:color="auto" w:fill="FCFCFC"/>
        </w:rPr>
        <w:t>israelensis</w:t>
      </w:r>
      <w:proofErr w:type="spellEnd"/>
      <w:r w:rsidRPr="00FE5C5A">
        <w:rPr>
          <w:color w:val="333333"/>
          <w:sz w:val="22"/>
          <w:szCs w:val="22"/>
          <w:shd w:val="clear" w:color="auto" w:fill="FCFCFC"/>
        </w:rPr>
        <w:t xml:space="preserve"> (</w:t>
      </w:r>
      <w:proofErr w:type="spellStart"/>
      <w:r w:rsidRPr="00AA77F0">
        <w:rPr>
          <w:i/>
          <w:iCs/>
          <w:color w:val="333333"/>
          <w:sz w:val="22"/>
          <w:szCs w:val="22"/>
          <w:shd w:val="clear" w:color="auto" w:fill="FCFCFC"/>
        </w:rPr>
        <w:t>Bti</w:t>
      </w:r>
      <w:proofErr w:type="spellEnd"/>
      <w:r w:rsidRPr="00FE5C5A">
        <w:rPr>
          <w:color w:val="333333"/>
          <w:sz w:val="22"/>
          <w:szCs w:val="22"/>
          <w:shd w:val="clear" w:color="auto" w:fill="FCFCFC"/>
        </w:rPr>
        <w:t xml:space="preserve">) is an effective and safe </w:t>
      </w:r>
      <w:proofErr w:type="spellStart"/>
      <w:r w:rsidRPr="00FE5C5A">
        <w:rPr>
          <w:color w:val="333333"/>
          <w:sz w:val="22"/>
          <w:szCs w:val="22"/>
          <w:shd w:val="clear" w:color="auto" w:fill="FCFCFC"/>
        </w:rPr>
        <w:t>biolarvicide</w:t>
      </w:r>
      <w:proofErr w:type="spellEnd"/>
      <w:r w:rsidRPr="00FE5C5A">
        <w:rPr>
          <w:color w:val="333333"/>
          <w:sz w:val="22"/>
          <w:szCs w:val="22"/>
          <w:shd w:val="clear" w:color="auto" w:fill="FCFCFC"/>
        </w:rPr>
        <w:t xml:space="preserve"> to control </w:t>
      </w:r>
      <w:r w:rsidRPr="00AA77F0">
        <w:rPr>
          <w:i/>
          <w:iCs/>
          <w:color w:val="333333"/>
          <w:sz w:val="22"/>
          <w:szCs w:val="22"/>
          <w:shd w:val="clear" w:color="auto" w:fill="FCFCFC"/>
        </w:rPr>
        <w:t>Aedes aegypti</w:t>
      </w:r>
      <w:r w:rsidRPr="00FE5C5A">
        <w:rPr>
          <w:color w:val="333333"/>
          <w:sz w:val="22"/>
          <w:szCs w:val="22"/>
          <w:shd w:val="clear" w:color="auto" w:fill="FCFCFC"/>
        </w:rPr>
        <w:t xml:space="preserve">. Its mode of action based on four protoxins </w:t>
      </w:r>
      <w:r w:rsidR="00370FD4" w:rsidRPr="00FE5C5A">
        <w:rPr>
          <w:color w:val="333333"/>
          <w:sz w:val="22"/>
          <w:szCs w:val="22"/>
          <w:shd w:val="clear" w:color="auto" w:fill="FCFCFC"/>
        </w:rPr>
        <w:t>disfavours</w:t>
      </w:r>
      <w:r w:rsidRPr="00FE5C5A">
        <w:rPr>
          <w:color w:val="333333"/>
          <w:sz w:val="22"/>
          <w:szCs w:val="22"/>
          <w:shd w:val="clear" w:color="auto" w:fill="FCFCFC"/>
        </w:rPr>
        <w:t xml:space="preserve"> resistance; however, control in endemic areas that display high mosquito infestation throughout the year requires continuous larvicide applications, which imposes a strong selection pressure. Therefore, this study aimed to investigate the effects of an intensive </w:t>
      </w:r>
      <w:proofErr w:type="spellStart"/>
      <w:r w:rsidRPr="00AA77F0">
        <w:rPr>
          <w:i/>
          <w:iCs/>
          <w:color w:val="333333"/>
          <w:sz w:val="22"/>
          <w:szCs w:val="22"/>
          <w:shd w:val="clear" w:color="auto" w:fill="FCFCFC"/>
        </w:rPr>
        <w:t>Bti</w:t>
      </w:r>
      <w:proofErr w:type="spellEnd"/>
      <w:r w:rsidRPr="00FE5C5A">
        <w:rPr>
          <w:color w:val="333333"/>
          <w:sz w:val="22"/>
          <w:szCs w:val="22"/>
          <w:shd w:val="clear" w:color="auto" w:fill="FCFCFC"/>
        </w:rPr>
        <w:t xml:space="preserve"> exposure on an </w:t>
      </w:r>
      <w:r w:rsidRPr="00AA77F0">
        <w:rPr>
          <w:i/>
          <w:iCs/>
          <w:color w:val="333333"/>
          <w:sz w:val="22"/>
          <w:szCs w:val="22"/>
          <w:shd w:val="clear" w:color="auto" w:fill="FCFCFC"/>
        </w:rPr>
        <w:t>A. aegypti</w:t>
      </w:r>
      <w:r w:rsidRPr="00FE5C5A">
        <w:rPr>
          <w:color w:val="333333"/>
          <w:sz w:val="22"/>
          <w:szCs w:val="22"/>
          <w:shd w:val="clear" w:color="auto" w:fill="FCFCFC"/>
        </w:rPr>
        <w:t xml:space="preserve"> strain (</w:t>
      </w:r>
      <w:proofErr w:type="spellStart"/>
      <w:r w:rsidRPr="00FE5C5A">
        <w:rPr>
          <w:color w:val="333333"/>
          <w:sz w:val="22"/>
          <w:szCs w:val="22"/>
          <w:shd w:val="clear" w:color="auto" w:fill="FCFCFC"/>
        </w:rPr>
        <w:t>RecBti</w:t>
      </w:r>
      <w:proofErr w:type="spellEnd"/>
      <w:r w:rsidRPr="00FE5C5A">
        <w:rPr>
          <w:color w:val="333333"/>
          <w:sz w:val="22"/>
          <w:szCs w:val="22"/>
          <w:shd w:val="clear" w:color="auto" w:fill="FCFCFC"/>
        </w:rPr>
        <w:t xml:space="preserve">), regarding its susceptibility to </w:t>
      </w:r>
      <w:proofErr w:type="spellStart"/>
      <w:r w:rsidRPr="00AA77F0">
        <w:rPr>
          <w:i/>
          <w:iCs/>
          <w:color w:val="333333"/>
          <w:sz w:val="22"/>
          <w:szCs w:val="22"/>
          <w:shd w:val="clear" w:color="auto" w:fill="FCFCFC"/>
        </w:rPr>
        <w:t>Bti</w:t>
      </w:r>
      <w:proofErr w:type="spellEnd"/>
      <w:r w:rsidRPr="00FE5C5A">
        <w:rPr>
          <w:color w:val="333333"/>
          <w:sz w:val="22"/>
          <w:szCs w:val="22"/>
          <w:shd w:val="clear" w:color="auto" w:fill="FCFCFC"/>
        </w:rPr>
        <w:t xml:space="preserve"> and two of its protoxins tested individually, to other control agents </w:t>
      </w:r>
      <w:proofErr w:type="spellStart"/>
      <w:r w:rsidRPr="00FE5C5A">
        <w:rPr>
          <w:color w:val="333333"/>
          <w:sz w:val="22"/>
          <w:szCs w:val="22"/>
          <w:shd w:val="clear" w:color="auto" w:fill="FCFCFC"/>
        </w:rPr>
        <w:t>temephos</w:t>
      </w:r>
      <w:proofErr w:type="spellEnd"/>
      <w:r w:rsidRPr="00FE5C5A">
        <w:rPr>
          <w:color w:val="333333"/>
          <w:sz w:val="22"/>
          <w:szCs w:val="22"/>
          <w:shd w:val="clear" w:color="auto" w:fill="FCFCFC"/>
        </w:rPr>
        <w:t xml:space="preserve"> and diflubenzuron, and its profile of detoxifying enzymes. </w:t>
      </w:r>
    </w:p>
    <w:p w14:paraId="4A03191A" w14:textId="77777777" w:rsidR="000A7BDE" w:rsidRDefault="000A7BDE" w:rsidP="000A7BDE">
      <w:pPr>
        <w:autoSpaceDE w:val="0"/>
        <w:autoSpaceDN w:val="0"/>
        <w:adjustRightInd w:val="0"/>
        <w:spacing w:after="0"/>
        <w:jc w:val="both"/>
        <w:rPr>
          <w:color w:val="333333"/>
          <w:sz w:val="22"/>
          <w:szCs w:val="22"/>
          <w:shd w:val="clear" w:color="auto" w:fill="FCFCFC"/>
        </w:rPr>
      </w:pPr>
    </w:p>
    <w:p w14:paraId="73E6CAC4" w14:textId="77777777" w:rsidR="000A7BDE" w:rsidRDefault="000A7BDE" w:rsidP="000A7BDE">
      <w:pPr>
        <w:autoSpaceDE w:val="0"/>
        <w:autoSpaceDN w:val="0"/>
        <w:adjustRightInd w:val="0"/>
        <w:spacing w:after="0"/>
        <w:jc w:val="both"/>
        <w:rPr>
          <w:color w:val="333333"/>
          <w:sz w:val="22"/>
          <w:szCs w:val="22"/>
          <w:shd w:val="clear" w:color="auto" w:fill="FCFCFC"/>
        </w:rPr>
      </w:pPr>
      <w:r w:rsidRPr="00FE5C5A">
        <w:rPr>
          <w:b/>
          <w:bCs/>
          <w:color w:val="333333"/>
          <w:sz w:val="22"/>
          <w:szCs w:val="22"/>
          <w:shd w:val="clear" w:color="auto" w:fill="FCFCFC"/>
        </w:rPr>
        <w:t>Methods:</w:t>
      </w:r>
      <w:r w:rsidRPr="00FE5C5A">
        <w:rPr>
          <w:color w:val="333333"/>
          <w:sz w:val="22"/>
          <w:szCs w:val="22"/>
          <w:shd w:val="clear" w:color="auto" w:fill="FCFCFC"/>
        </w:rPr>
        <w:t xml:space="preserve"> The </w:t>
      </w:r>
      <w:proofErr w:type="spellStart"/>
      <w:r w:rsidRPr="00FE5C5A">
        <w:rPr>
          <w:color w:val="333333"/>
          <w:sz w:val="22"/>
          <w:szCs w:val="22"/>
          <w:shd w:val="clear" w:color="auto" w:fill="FCFCFC"/>
        </w:rPr>
        <w:t>RecBti</w:t>
      </w:r>
      <w:proofErr w:type="spellEnd"/>
      <w:r w:rsidRPr="00FE5C5A">
        <w:rPr>
          <w:color w:val="333333"/>
          <w:sz w:val="22"/>
          <w:szCs w:val="22"/>
          <w:shd w:val="clear" w:color="auto" w:fill="FCFCFC"/>
        </w:rPr>
        <w:t xml:space="preserve"> strain was established using a large egg sample (10,000) from Recife city (Brazil) and more than 290,000 larvae were subjected to </w:t>
      </w:r>
      <w:proofErr w:type="spellStart"/>
      <w:r w:rsidRPr="00AA77F0">
        <w:rPr>
          <w:i/>
          <w:iCs/>
          <w:color w:val="333333"/>
          <w:sz w:val="22"/>
          <w:szCs w:val="22"/>
          <w:shd w:val="clear" w:color="auto" w:fill="FCFCFC"/>
        </w:rPr>
        <w:t>Bti</w:t>
      </w:r>
      <w:proofErr w:type="spellEnd"/>
      <w:r w:rsidRPr="00FE5C5A">
        <w:rPr>
          <w:color w:val="333333"/>
          <w:sz w:val="22"/>
          <w:szCs w:val="22"/>
          <w:shd w:val="clear" w:color="auto" w:fill="FCFCFC"/>
        </w:rPr>
        <w:t xml:space="preserve"> throughout 30 generations. Larvae susceptibility to larvicides and the activity of detoxifying enzymes were determined by bioassays and catalytic assays, respectively. The Rockefeller strain was the reference used for these evaluations. </w:t>
      </w:r>
    </w:p>
    <w:p w14:paraId="77FDB69D" w14:textId="77777777" w:rsidR="000A7BDE" w:rsidRDefault="000A7BDE" w:rsidP="000A7BDE">
      <w:pPr>
        <w:autoSpaceDE w:val="0"/>
        <w:autoSpaceDN w:val="0"/>
        <w:adjustRightInd w:val="0"/>
        <w:spacing w:after="0"/>
        <w:jc w:val="both"/>
        <w:rPr>
          <w:color w:val="333333"/>
          <w:sz w:val="22"/>
          <w:szCs w:val="22"/>
          <w:shd w:val="clear" w:color="auto" w:fill="FCFCFC"/>
        </w:rPr>
      </w:pPr>
    </w:p>
    <w:p w14:paraId="5B539726" w14:textId="77777777" w:rsidR="000A7BDE" w:rsidRDefault="000A7BDE" w:rsidP="000A7BDE">
      <w:pPr>
        <w:autoSpaceDE w:val="0"/>
        <w:autoSpaceDN w:val="0"/>
        <w:adjustRightInd w:val="0"/>
        <w:spacing w:after="0"/>
        <w:jc w:val="both"/>
        <w:rPr>
          <w:color w:val="333333"/>
          <w:sz w:val="22"/>
          <w:szCs w:val="22"/>
          <w:shd w:val="clear" w:color="auto" w:fill="FCFCFC"/>
        </w:rPr>
      </w:pPr>
      <w:r w:rsidRPr="00FE5C5A">
        <w:rPr>
          <w:b/>
          <w:bCs/>
          <w:color w:val="333333"/>
          <w:sz w:val="22"/>
          <w:szCs w:val="22"/>
          <w:shd w:val="clear" w:color="auto" w:fill="FCFCFC"/>
        </w:rPr>
        <w:t>Results:</w:t>
      </w:r>
      <w:r w:rsidRPr="00FE5C5A">
        <w:rPr>
          <w:color w:val="333333"/>
          <w:sz w:val="22"/>
          <w:szCs w:val="22"/>
          <w:shd w:val="clear" w:color="auto" w:fill="FCFCFC"/>
        </w:rPr>
        <w:t xml:space="preserve"> </w:t>
      </w:r>
      <w:proofErr w:type="spellStart"/>
      <w:r w:rsidRPr="00AA77F0">
        <w:rPr>
          <w:i/>
          <w:iCs/>
          <w:color w:val="333333"/>
          <w:sz w:val="22"/>
          <w:szCs w:val="22"/>
          <w:shd w:val="clear" w:color="auto" w:fill="FCFCFC"/>
        </w:rPr>
        <w:t>Bti</w:t>
      </w:r>
      <w:proofErr w:type="spellEnd"/>
      <w:r w:rsidRPr="00FE5C5A">
        <w:rPr>
          <w:color w:val="333333"/>
          <w:sz w:val="22"/>
          <w:szCs w:val="22"/>
          <w:shd w:val="clear" w:color="auto" w:fill="FCFCFC"/>
        </w:rPr>
        <w:t xml:space="preserve"> exposure yielded an average of 74% mortality at each generation. Larvae assessed in seven time points throughout the 30 generations were susceptible to </w:t>
      </w:r>
      <w:proofErr w:type="spellStart"/>
      <w:r w:rsidRPr="00AA77F0">
        <w:rPr>
          <w:i/>
          <w:iCs/>
          <w:color w:val="333333"/>
          <w:sz w:val="22"/>
          <w:szCs w:val="22"/>
          <w:shd w:val="clear" w:color="auto" w:fill="FCFCFC"/>
        </w:rPr>
        <w:t>Bti</w:t>
      </w:r>
      <w:proofErr w:type="spellEnd"/>
      <w:r w:rsidRPr="00FE5C5A">
        <w:rPr>
          <w:color w:val="333333"/>
          <w:sz w:val="22"/>
          <w:szCs w:val="22"/>
          <w:shd w:val="clear" w:color="auto" w:fill="FCFCFC"/>
        </w:rPr>
        <w:t xml:space="preserve"> crystal (resistance ratio RR ≤ 2.8) and to its individual toxins Cry11Aa and Cry4Ba (RR ≤ 4.1). Early signs of altered susceptibility to Cry11Aa were detected in the last evaluations, suggesting that this toxin was a marker of the selection pressure imposed. </w:t>
      </w:r>
      <w:proofErr w:type="spellStart"/>
      <w:r w:rsidRPr="00FE5C5A">
        <w:rPr>
          <w:color w:val="333333"/>
          <w:sz w:val="22"/>
          <w:szCs w:val="22"/>
          <w:shd w:val="clear" w:color="auto" w:fill="FCFCFC"/>
        </w:rPr>
        <w:t>RecBti</w:t>
      </w:r>
      <w:proofErr w:type="spellEnd"/>
      <w:r w:rsidRPr="00FE5C5A">
        <w:rPr>
          <w:color w:val="333333"/>
          <w:sz w:val="22"/>
          <w:szCs w:val="22"/>
          <w:shd w:val="clear" w:color="auto" w:fill="FCFCFC"/>
        </w:rPr>
        <w:t xml:space="preserve"> larvae were also susceptible (RR ≤ 1.6) to the other control agents, </w:t>
      </w:r>
      <w:proofErr w:type="spellStart"/>
      <w:r w:rsidRPr="00FE5C5A">
        <w:rPr>
          <w:color w:val="333333"/>
          <w:sz w:val="22"/>
          <w:szCs w:val="22"/>
          <w:shd w:val="clear" w:color="auto" w:fill="FCFCFC"/>
        </w:rPr>
        <w:t>temephos</w:t>
      </w:r>
      <w:proofErr w:type="spellEnd"/>
      <w:r w:rsidRPr="00FE5C5A">
        <w:rPr>
          <w:color w:val="333333"/>
          <w:sz w:val="22"/>
          <w:szCs w:val="22"/>
          <w:shd w:val="clear" w:color="auto" w:fill="FCFCFC"/>
        </w:rPr>
        <w:t xml:space="preserve"> and diflubenzuron. The activity of the detoxifying enzymes α- and β-</w:t>
      </w:r>
      <w:proofErr w:type="spellStart"/>
      <w:r w:rsidRPr="00FE5C5A">
        <w:rPr>
          <w:color w:val="333333"/>
          <w:sz w:val="22"/>
          <w:szCs w:val="22"/>
          <w:shd w:val="clear" w:color="auto" w:fill="FCFCFC"/>
        </w:rPr>
        <w:t>esterases</w:t>
      </w:r>
      <w:proofErr w:type="spellEnd"/>
      <w:r w:rsidRPr="00FE5C5A">
        <w:rPr>
          <w:color w:val="333333"/>
          <w:sz w:val="22"/>
          <w:szCs w:val="22"/>
          <w:shd w:val="clear" w:color="auto" w:fill="FCFCFC"/>
        </w:rPr>
        <w:t>, glutathione-S-transferases and mixed-function oxidases was classified as unaltered in larvae from two generations (F19 and F25), except for a β-</w:t>
      </w:r>
      <w:proofErr w:type="spellStart"/>
      <w:r w:rsidRPr="00FE5C5A">
        <w:rPr>
          <w:color w:val="333333"/>
          <w:sz w:val="22"/>
          <w:szCs w:val="22"/>
          <w:shd w:val="clear" w:color="auto" w:fill="FCFCFC"/>
        </w:rPr>
        <w:t>esterases</w:t>
      </w:r>
      <w:proofErr w:type="spellEnd"/>
      <w:r w:rsidRPr="00FE5C5A">
        <w:rPr>
          <w:color w:val="333333"/>
          <w:sz w:val="22"/>
          <w:szCs w:val="22"/>
          <w:shd w:val="clear" w:color="auto" w:fill="FCFCFC"/>
        </w:rPr>
        <w:t xml:space="preserve"> increase in F25. </w:t>
      </w:r>
    </w:p>
    <w:p w14:paraId="30DA7F39" w14:textId="77777777" w:rsidR="000A7BDE" w:rsidRDefault="000A7BDE" w:rsidP="000A7BDE">
      <w:pPr>
        <w:autoSpaceDE w:val="0"/>
        <w:autoSpaceDN w:val="0"/>
        <w:adjustRightInd w:val="0"/>
        <w:spacing w:after="0"/>
        <w:jc w:val="both"/>
        <w:rPr>
          <w:color w:val="333333"/>
          <w:sz w:val="22"/>
          <w:szCs w:val="22"/>
          <w:shd w:val="clear" w:color="auto" w:fill="FCFCFC"/>
        </w:rPr>
      </w:pPr>
    </w:p>
    <w:p w14:paraId="494F6F32" w14:textId="1F23A4FD" w:rsidR="000A7BDE" w:rsidRDefault="000A7BDE" w:rsidP="000A7BDE">
      <w:pPr>
        <w:autoSpaceDE w:val="0"/>
        <w:autoSpaceDN w:val="0"/>
        <w:adjustRightInd w:val="0"/>
        <w:spacing w:after="0"/>
        <w:jc w:val="both"/>
        <w:rPr>
          <w:color w:val="333333"/>
          <w:sz w:val="22"/>
          <w:szCs w:val="22"/>
          <w:shd w:val="clear" w:color="auto" w:fill="FCFCFC"/>
        </w:rPr>
      </w:pPr>
      <w:r w:rsidRPr="00FE5C5A">
        <w:rPr>
          <w:b/>
          <w:bCs/>
          <w:color w:val="333333"/>
          <w:sz w:val="22"/>
          <w:szCs w:val="22"/>
          <w:shd w:val="clear" w:color="auto" w:fill="FCFCFC"/>
        </w:rPr>
        <w:t>Conclusions:</w:t>
      </w:r>
      <w:r w:rsidRPr="00FE5C5A">
        <w:rPr>
          <w:color w:val="333333"/>
          <w:sz w:val="22"/>
          <w:szCs w:val="22"/>
          <w:shd w:val="clear" w:color="auto" w:fill="FCFCFC"/>
        </w:rPr>
        <w:t xml:space="preserve"> Prolonged exposure of </w:t>
      </w:r>
      <w:r w:rsidRPr="00AA77F0">
        <w:rPr>
          <w:i/>
          <w:iCs/>
          <w:color w:val="333333"/>
          <w:sz w:val="22"/>
          <w:szCs w:val="22"/>
          <w:shd w:val="clear" w:color="auto" w:fill="FCFCFC"/>
        </w:rPr>
        <w:t>A. aegypti</w:t>
      </w:r>
      <w:r w:rsidRPr="00FE5C5A">
        <w:rPr>
          <w:color w:val="333333"/>
          <w:sz w:val="22"/>
          <w:szCs w:val="22"/>
          <w:shd w:val="clear" w:color="auto" w:fill="FCFCFC"/>
        </w:rPr>
        <w:t xml:space="preserve"> larvae to </w:t>
      </w:r>
      <w:proofErr w:type="spellStart"/>
      <w:r w:rsidRPr="00AA77F0">
        <w:rPr>
          <w:i/>
          <w:iCs/>
          <w:color w:val="333333"/>
          <w:sz w:val="22"/>
          <w:szCs w:val="22"/>
          <w:shd w:val="clear" w:color="auto" w:fill="FCFCFC"/>
        </w:rPr>
        <w:t>Bti</w:t>
      </w:r>
      <w:proofErr w:type="spellEnd"/>
      <w:r w:rsidRPr="00FE5C5A">
        <w:rPr>
          <w:color w:val="333333"/>
          <w:sz w:val="22"/>
          <w:szCs w:val="22"/>
          <w:shd w:val="clear" w:color="auto" w:fill="FCFCFC"/>
        </w:rPr>
        <w:t xml:space="preserve"> did not evolve into resistance to the crystal, and no cross-resistance with </w:t>
      </w:r>
      <w:proofErr w:type="spellStart"/>
      <w:r w:rsidRPr="00FE5C5A">
        <w:rPr>
          <w:color w:val="333333"/>
          <w:sz w:val="22"/>
          <w:szCs w:val="22"/>
          <w:shd w:val="clear" w:color="auto" w:fill="FCFCFC"/>
        </w:rPr>
        <w:t>temephos</w:t>
      </w:r>
      <w:proofErr w:type="spellEnd"/>
      <w:r w:rsidRPr="00FE5C5A">
        <w:rPr>
          <w:color w:val="333333"/>
          <w:sz w:val="22"/>
          <w:szCs w:val="22"/>
          <w:shd w:val="clear" w:color="auto" w:fill="FCFCFC"/>
        </w:rPr>
        <w:t xml:space="preserve"> and diflubenzuron were recorded, which supports their sustainable use with </w:t>
      </w:r>
      <w:proofErr w:type="spellStart"/>
      <w:r w:rsidRPr="00AA77F0">
        <w:rPr>
          <w:i/>
          <w:iCs/>
          <w:color w:val="333333"/>
          <w:sz w:val="22"/>
          <w:szCs w:val="22"/>
          <w:shd w:val="clear" w:color="auto" w:fill="FCFCFC"/>
        </w:rPr>
        <w:t>Bti</w:t>
      </w:r>
      <w:proofErr w:type="spellEnd"/>
      <w:r w:rsidRPr="00FE5C5A">
        <w:rPr>
          <w:color w:val="333333"/>
          <w:sz w:val="22"/>
          <w:szCs w:val="22"/>
          <w:shd w:val="clear" w:color="auto" w:fill="FCFCFC"/>
        </w:rPr>
        <w:t xml:space="preserve"> for integrated control practices. The unaltered activity of most detoxifying enzymes suggests that they might not play a major role in the metabolism of </w:t>
      </w:r>
      <w:proofErr w:type="spellStart"/>
      <w:r w:rsidRPr="00AA77F0">
        <w:rPr>
          <w:i/>
          <w:iCs/>
          <w:color w:val="333333"/>
          <w:sz w:val="22"/>
          <w:szCs w:val="22"/>
          <w:shd w:val="clear" w:color="auto" w:fill="FCFCFC"/>
        </w:rPr>
        <w:t>Bti</w:t>
      </w:r>
      <w:proofErr w:type="spellEnd"/>
      <w:r w:rsidRPr="00FE5C5A">
        <w:rPr>
          <w:color w:val="333333"/>
          <w:sz w:val="22"/>
          <w:szCs w:val="22"/>
          <w:shd w:val="clear" w:color="auto" w:fill="FCFCFC"/>
        </w:rPr>
        <w:t xml:space="preserve"> toxins, therefore resistance by this mechanism is unlikely to occur. This study also highlights the need to establish suitable criteria to classify the status of larval susceptibility/resistance.</w:t>
      </w:r>
    </w:p>
    <w:p w14:paraId="2779C537" w14:textId="7BA184AA" w:rsidR="00FA2DD2" w:rsidRPr="00881606" w:rsidRDefault="00FA2DD2">
      <w:pPr>
        <w:pStyle w:val="OECD-HeadLine1"/>
      </w:pPr>
      <w:bookmarkStart w:id="143" w:name="_Toc142480015"/>
      <w:bookmarkEnd w:id="123"/>
      <w:r>
        <w:t>IIIM</w:t>
      </w:r>
      <w:r w:rsidR="00673DB0">
        <w:t xml:space="preserve"> 3</w:t>
      </w:r>
      <w:r w:rsidRPr="00881606">
        <w:t>.3</w:t>
      </w:r>
      <w:r w:rsidRPr="00881606">
        <w:tab/>
      </w:r>
      <w:bookmarkEnd w:id="124"/>
      <w:bookmarkEnd w:id="125"/>
      <w:r w:rsidRPr="00881606">
        <w:t>Application rate in terms of mass/vol of MPCP per unit area/volume (e.g. kg/ha, CFU/ha,…). Content of microorganism in material used (diluted spray, bait, treated seed)</w:t>
      </w:r>
      <w:bookmarkEnd w:id="126"/>
      <w:bookmarkEnd w:id="143"/>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2208"/>
        <w:gridCol w:w="7139"/>
      </w:tblGrid>
      <w:tr w:rsidR="00FA2DD2" w:rsidRPr="00B06B16" w14:paraId="56799A86" w14:textId="77777777" w:rsidTr="002F13E5">
        <w:tc>
          <w:tcPr>
            <w:tcW w:w="2208" w:type="dxa"/>
          </w:tcPr>
          <w:p w14:paraId="058F90FF" w14:textId="77777777" w:rsidR="00FA2DD2" w:rsidRPr="0040292F" w:rsidRDefault="00FA2DD2">
            <w:r w:rsidRPr="0040292F">
              <w:rPr>
                <w:sz w:val="22"/>
                <w:szCs w:val="22"/>
              </w:rPr>
              <w:t>Content of MPCA</w:t>
            </w:r>
          </w:p>
        </w:tc>
        <w:tc>
          <w:tcPr>
            <w:tcW w:w="7139" w:type="dxa"/>
          </w:tcPr>
          <w:p w14:paraId="6FBA3B15" w14:textId="7E2FF53A" w:rsidR="00FA2DD2" w:rsidRPr="0040292F" w:rsidRDefault="00B92206" w:rsidP="00A6103C">
            <w:pPr>
              <w:spacing w:after="0"/>
              <w:rPr>
                <w:lang w:val="fr-FR"/>
              </w:rPr>
            </w:pPr>
            <w:r w:rsidRPr="0040292F">
              <w:rPr>
                <w:bCs/>
                <w:color w:val="000000"/>
                <w:sz w:val="22"/>
                <w:szCs w:val="22"/>
                <w:lang w:val="fr-FR"/>
              </w:rPr>
              <w:t>206.5 g/L</w:t>
            </w:r>
            <w:r w:rsidR="001B571E" w:rsidRPr="0040292F">
              <w:rPr>
                <w:bCs/>
                <w:color w:val="000000"/>
                <w:sz w:val="22"/>
                <w:szCs w:val="22"/>
                <w:lang w:val="fr-FR"/>
              </w:rPr>
              <w:t xml:space="preserve">; </w:t>
            </w:r>
            <w:r w:rsidR="001B571E" w:rsidRPr="0040292F">
              <w:rPr>
                <w:rStyle w:val="ui-provider"/>
                <w:sz w:val="22"/>
                <w:szCs w:val="22"/>
                <w:lang w:val="fr-FR"/>
              </w:rPr>
              <w:t>1.51 x 10</w:t>
            </w:r>
            <w:r w:rsidR="001B571E" w:rsidRPr="0040292F">
              <w:rPr>
                <w:rStyle w:val="ui-provider"/>
                <w:sz w:val="22"/>
                <w:szCs w:val="22"/>
                <w:vertAlign w:val="superscript"/>
                <w:lang w:val="fr-FR"/>
              </w:rPr>
              <w:t>13</w:t>
            </w:r>
            <w:r w:rsidR="001B571E" w:rsidRPr="0040292F">
              <w:rPr>
                <w:rStyle w:val="ui-provider"/>
                <w:sz w:val="22"/>
                <w:szCs w:val="22"/>
                <w:lang w:val="fr-FR"/>
              </w:rPr>
              <w:t xml:space="preserve"> CFU/L</w:t>
            </w:r>
            <w:r w:rsidR="00C73E52" w:rsidRPr="0040292F">
              <w:rPr>
                <w:rStyle w:val="ui-provider"/>
                <w:sz w:val="22"/>
                <w:szCs w:val="22"/>
                <w:lang w:val="fr-FR"/>
              </w:rPr>
              <w:t xml:space="preserve"> (nominal concentration)</w:t>
            </w:r>
          </w:p>
        </w:tc>
      </w:tr>
      <w:tr w:rsidR="00FA2DD2" w:rsidRPr="00881606" w14:paraId="1350C510" w14:textId="77777777" w:rsidTr="002F13E5">
        <w:trPr>
          <w:trHeight w:val="475"/>
        </w:trPr>
        <w:tc>
          <w:tcPr>
            <w:tcW w:w="2208" w:type="dxa"/>
          </w:tcPr>
          <w:p w14:paraId="1229F74D" w14:textId="77777777" w:rsidR="00FA2DD2" w:rsidRPr="00E879AF" w:rsidRDefault="00FA2DD2" w:rsidP="00A6103C">
            <w:pPr>
              <w:rPr>
                <w:highlight w:val="cyan"/>
              </w:rPr>
            </w:pPr>
            <w:r w:rsidRPr="00152981">
              <w:rPr>
                <w:sz w:val="22"/>
                <w:szCs w:val="22"/>
              </w:rPr>
              <w:t>Application rate</w:t>
            </w:r>
          </w:p>
        </w:tc>
        <w:tc>
          <w:tcPr>
            <w:tcW w:w="7139" w:type="dxa"/>
          </w:tcPr>
          <w:p w14:paraId="5EC67AEC" w14:textId="77777777" w:rsidR="00FA2DD2" w:rsidRPr="00011BEF" w:rsidRDefault="00C73E52" w:rsidP="000A7BDE">
            <w:pPr>
              <w:pStyle w:val="OECD-BASIS-TEXT"/>
              <w:keepNext/>
            </w:pPr>
            <w:r w:rsidRPr="00011BEF">
              <w:t>Foray</w:t>
            </w:r>
            <w:r w:rsidRPr="00011BEF">
              <w:rPr>
                <w:vertAlign w:val="superscript"/>
              </w:rPr>
              <w:t>®</w:t>
            </w:r>
            <w:r w:rsidRPr="00011BEF">
              <w:t xml:space="preserve"> 76B is, in general, applied to crops at:</w:t>
            </w:r>
          </w:p>
          <w:p w14:paraId="45BE3948" w14:textId="77777777" w:rsidR="00C73E52" w:rsidRPr="00011BEF" w:rsidRDefault="00C73E52" w:rsidP="000A7BDE">
            <w:pPr>
              <w:pStyle w:val="OECD-BASIS-TEXT"/>
              <w:keepNext/>
            </w:pPr>
          </w:p>
          <w:p w14:paraId="74D9631B" w14:textId="7D6DC793" w:rsidR="004B7E3A" w:rsidRPr="00011BEF" w:rsidRDefault="004B7E3A" w:rsidP="004B7E3A">
            <w:pPr>
              <w:rPr>
                <w:sz w:val="22"/>
                <w:szCs w:val="22"/>
                <w:lang w:val="en-US"/>
              </w:rPr>
            </w:pPr>
            <w:r w:rsidRPr="00011BEF">
              <w:rPr>
                <w:sz w:val="22"/>
                <w:szCs w:val="22"/>
                <w:lang w:val="en-US"/>
              </w:rPr>
              <w:t>- 0.</w:t>
            </w:r>
            <w:r w:rsidR="00835C7C" w:rsidRPr="00011BEF">
              <w:rPr>
                <w:sz w:val="22"/>
                <w:szCs w:val="22"/>
                <w:lang w:val="en-US"/>
              </w:rPr>
              <w:t>413</w:t>
            </w:r>
            <w:r w:rsidRPr="00011BEF">
              <w:rPr>
                <w:sz w:val="22"/>
                <w:szCs w:val="22"/>
                <w:lang w:val="en-US"/>
              </w:rPr>
              <w:t xml:space="preserve"> – 0.619 kg </w:t>
            </w:r>
            <w:proofErr w:type="spellStart"/>
            <w:r w:rsidRPr="00011BEF">
              <w:rPr>
                <w:sz w:val="22"/>
                <w:szCs w:val="22"/>
                <w:lang w:val="en-US"/>
              </w:rPr>
              <w:t>a.s.</w:t>
            </w:r>
            <w:proofErr w:type="spellEnd"/>
            <w:r w:rsidRPr="00011BEF">
              <w:rPr>
                <w:sz w:val="22"/>
                <w:szCs w:val="22"/>
                <w:lang w:val="en-US"/>
              </w:rPr>
              <w:t>/ha (2.</w:t>
            </w:r>
            <w:r w:rsidR="00832697" w:rsidRPr="00011BEF">
              <w:rPr>
                <w:sz w:val="22"/>
                <w:szCs w:val="22"/>
                <w:lang w:val="en-US"/>
              </w:rPr>
              <w:t>06</w:t>
            </w:r>
            <w:r w:rsidRPr="00011BEF">
              <w:rPr>
                <w:sz w:val="22"/>
                <w:szCs w:val="22"/>
                <w:lang w:val="en-US"/>
              </w:rPr>
              <w:t xml:space="preserve"> kg </w:t>
            </w:r>
            <w:proofErr w:type="spellStart"/>
            <w:r w:rsidRPr="00011BEF">
              <w:rPr>
                <w:sz w:val="22"/>
                <w:szCs w:val="22"/>
                <w:lang w:val="en-US"/>
              </w:rPr>
              <w:t>a.s.</w:t>
            </w:r>
            <w:proofErr w:type="spellEnd"/>
            <w:r w:rsidRPr="00011BEF">
              <w:rPr>
                <w:sz w:val="22"/>
                <w:szCs w:val="22"/>
                <w:lang w:val="en-US"/>
              </w:rPr>
              <w:t>/ha per season)</w:t>
            </w:r>
          </w:p>
          <w:p w14:paraId="52BBF2FA" w14:textId="061E26C0" w:rsidR="004B7E3A" w:rsidRPr="00011BEF" w:rsidRDefault="004B7E3A" w:rsidP="004B7E3A">
            <w:pPr>
              <w:rPr>
                <w:sz w:val="22"/>
                <w:szCs w:val="22"/>
                <w:lang w:val="en-US"/>
              </w:rPr>
            </w:pPr>
            <w:r w:rsidRPr="00011BEF">
              <w:rPr>
                <w:sz w:val="22"/>
                <w:szCs w:val="22"/>
                <w:lang w:val="en-US"/>
              </w:rPr>
              <w:t xml:space="preserve">- </w:t>
            </w:r>
            <w:r w:rsidR="007F0491" w:rsidRPr="00011BEF">
              <w:rPr>
                <w:sz w:val="22"/>
                <w:szCs w:val="22"/>
                <w:lang w:val="en-US"/>
              </w:rPr>
              <w:t>2</w:t>
            </w:r>
            <w:r w:rsidRPr="00011BEF">
              <w:rPr>
                <w:sz w:val="22"/>
                <w:szCs w:val="22"/>
                <w:lang w:val="en-US"/>
              </w:rPr>
              <w:t xml:space="preserve"> to </w:t>
            </w:r>
            <w:r w:rsidR="00E107A2" w:rsidRPr="00011BEF">
              <w:rPr>
                <w:sz w:val="22"/>
                <w:szCs w:val="22"/>
                <w:lang w:val="en-US"/>
              </w:rPr>
              <w:t>3</w:t>
            </w:r>
            <w:r w:rsidRPr="00011BEF">
              <w:rPr>
                <w:sz w:val="22"/>
                <w:szCs w:val="22"/>
                <w:lang w:val="en-US"/>
              </w:rPr>
              <w:t xml:space="preserve"> L product/ha (</w:t>
            </w:r>
            <w:r w:rsidR="00D739ED" w:rsidRPr="00011BEF">
              <w:rPr>
                <w:sz w:val="22"/>
                <w:szCs w:val="22"/>
                <w:lang w:val="en-US"/>
              </w:rPr>
              <w:t>1</w:t>
            </w:r>
            <w:r w:rsidRPr="00011BEF">
              <w:rPr>
                <w:sz w:val="22"/>
                <w:szCs w:val="22"/>
                <w:lang w:val="en-US"/>
              </w:rPr>
              <w:t>0 L product/ha per season)</w:t>
            </w:r>
          </w:p>
          <w:p w14:paraId="0F653784" w14:textId="3076EE4D" w:rsidR="004B7E3A" w:rsidRPr="00011BEF" w:rsidRDefault="004B7E3A" w:rsidP="004B7E3A">
            <w:pPr>
              <w:rPr>
                <w:sz w:val="22"/>
                <w:szCs w:val="22"/>
                <w:lang w:val="en-US"/>
              </w:rPr>
            </w:pPr>
            <w:r w:rsidRPr="00011BEF">
              <w:rPr>
                <w:sz w:val="22"/>
                <w:szCs w:val="22"/>
                <w:lang w:val="en-US"/>
              </w:rPr>
              <w:t xml:space="preserve">- Approx. </w:t>
            </w:r>
            <w:r w:rsidR="007F0491" w:rsidRPr="00011BEF">
              <w:rPr>
                <w:sz w:val="22"/>
                <w:szCs w:val="22"/>
                <w:lang w:val="en-US"/>
              </w:rPr>
              <w:t>3.02</w:t>
            </w:r>
            <w:r w:rsidRPr="00011BEF">
              <w:rPr>
                <w:sz w:val="22"/>
                <w:szCs w:val="22"/>
                <w:lang w:val="en-US"/>
              </w:rPr>
              <w:t xml:space="preserve"> x 10</w:t>
            </w:r>
            <w:r w:rsidRPr="00011BEF">
              <w:rPr>
                <w:sz w:val="22"/>
                <w:szCs w:val="22"/>
                <w:vertAlign w:val="superscript"/>
                <w:lang w:val="en-US"/>
              </w:rPr>
              <w:t>13</w:t>
            </w:r>
            <w:r w:rsidRPr="00011BEF">
              <w:rPr>
                <w:sz w:val="22"/>
                <w:szCs w:val="22"/>
                <w:lang w:val="en-US"/>
              </w:rPr>
              <w:t xml:space="preserve"> – </w:t>
            </w:r>
            <w:r w:rsidR="007F0491" w:rsidRPr="00011BEF">
              <w:rPr>
                <w:sz w:val="22"/>
                <w:szCs w:val="22"/>
                <w:lang w:val="en-US"/>
              </w:rPr>
              <w:t>4.53</w:t>
            </w:r>
            <w:r w:rsidRPr="00011BEF">
              <w:rPr>
                <w:sz w:val="22"/>
                <w:szCs w:val="22"/>
                <w:lang w:val="en-US"/>
              </w:rPr>
              <w:t xml:space="preserve"> x 10</w:t>
            </w:r>
            <w:r w:rsidRPr="00011BEF">
              <w:rPr>
                <w:sz w:val="22"/>
                <w:szCs w:val="22"/>
                <w:vertAlign w:val="superscript"/>
                <w:lang w:val="en-US"/>
              </w:rPr>
              <w:t>13</w:t>
            </w:r>
            <w:r w:rsidRPr="00011BEF">
              <w:rPr>
                <w:sz w:val="22"/>
                <w:szCs w:val="22"/>
                <w:lang w:val="en-US"/>
              </w:rPr>
              <w:t xml:space="preserve"> CFU/ha (</w:t>
            </w:r>
            <w:r w:rsidR="00DC26A9" w:rsidRPr="00011BEF">
              <w:rPr>
                <w:sz w:val="22"/>
                <w:szCs w:val="22"/>
                <w:lang w:val="en-US"/>
              </w:rPr>
              <w:t>1.51</w:t>
            </w:r>
            <w:r w:rsidRPr="00011BEF">
              <w:rPr>
                <w:sz w:val="22"/>
                <w:szCs w:val="22"/>
                <w:lang w:val="en-US"/>
              </w:rPr>
              <w:t xml:space="preserve"> x 10</w:t>
            </w:r>
            <w:r w:rsidRPr="00011BEF">
              <w:rPr>
                <w:sz w:val="22"/>
                <w:szCs w:val="22"/>
                <w:vertAlign w:val="superscript"/>
                <w:lang w:val="en-US"/>
              </w:rPr>
              <w:t>14</w:t>
            </w:r>
            <w:r w:rsidRPr="00011BEF">
              <w:rPr>
                <w:sz w:val="22"/>
                <w:szCs w:val="22"/>
                <w:lang w:val="en-US"/>
              </w:rPr>
              <w:t xml:space="preserve"> CFU/ha per </w:t>
            </w:r>
            <w:r w:rsidRPr="00011BEF">
              <w:rPr>
                <w:sz w:val="22"/>
                <w:szCs w:val="22"/>
              </w:rPr>
              <w:t>season</w:t>
            </w:r>
            <w:r w:rsidRPr="00011BEF">
              <w:rPr>
                <w:sz w:val="22"/>
                <w:szCs w:val="22"/>
                <w:lang w:val="en-US"/>
              </w:rPr>
              <w:t>)</w:t>
            </w:r>
          </w:p>
          <w:p w14:paraId="6F00F8AC" w14:textId="390F7C80" w:rsidR="004B7E3A" w:rsidRPr="00011BEF" w:rsidRDefault="004B7E3A" w:rsidP="004B7E3A">
            <w:pPr>
              <w:pStyle w:val="OECD-BASIS-TEXT"/>
              <w:keepNext/>
            </w:pPr>
            <w:r w:rsidRPr="00011BEF">
              <w:t>For further details, please refer to Appendix 2: GAP table</w:t>
            </w:r>
          </w:p>
        </w:tc>
      </w:tr>
    </w:tbl>
    <w:p w14:paraId="77FCBE52" w14:textId="708AD6E5" w:rsidR="00FA2DD2" w:rsidRPr="00881606" w:rsidRDefault="00FA2DD2">
      <w:pPr>
        <w:pStyle w:val="OECD-HeadLine1"/>
      </w:pPr>
      <w:bookmarkStart w:id="144" w:name="_Toc20556842"/>
      <w:bookmarkStart w:id="145" w:name="_Toc54512844"/>
      <w:bookmarkStart w:id="146" w:name="_Toc85530709"/>
      <w:bookmarkStart w:id="147" w:name="_Toc240539885"/>
      <w:bookmarkStart w:id="148" w:name="_Toc264534771"/>
      <w:bookmarkStart w:id="149" w:name="_Toc142480016"/>
      <w:bookmarkStart w:id="150" w:name="_Toc58143785"/>
      <w:r>
        <w:t>IIIM</w:t>
      </w:r>
      <w:r w:rsidR="00673DB0">
        <w:t xml:space="preserve"> 3</w:t>
      </w:r>
      <w:r w:rsidRPr="00881606">
        <w:t>.4</w:t>
      </w:r>
      <w:r w:rsidRPr="00881606">
        <w:tab/>
      </w:r>
      <w:bookmarkEnd w:id="144"/>
      <w:bookmarkEnd w:id="145"/>
      <w:bookmarkEnd w:id="146"/>
      <w:bookmarkEnd w:id="147"/>
      <w:r w:rsidRPr="00881606">
        <w:t>Application rate in terms of units of microorganisms per unit area/volume</w:t>
      </w:r>
      <w:bookmarkEnd w:id="148"/>
      <w:bookmarkEnd w:id="149"/>
    </w:p>
    <w:p w14:paraId="236CE78C" w14:textId="359E89ED" w:rsidR="000A7BDE" w:rsidRDefault="007826BC" w:rsidP="000A7BDE">
      <w:pPr>
        <w:pStyle w:val="OECD-BASIS-TEXT"/>
      </w:pPr>
      <w:bookmarkStart w:id="151" w:name="_Toc85530710"/>
      <w:bookmarkStart w:id="152" w:name="_Toc240539886"/>
      <w:bookmarkStart w:id="153" w:name="_Toc264534772"/>
      <w:r>
        <w:t>In the Central Zone, a</w:t>
      </w:r>
      <w:r w:rsidR="000A7BDE" w:rsidRPr="00615669">
        <w:t xml:space="preserve">pplication rate in terms of microbial pest control agent </w:t>
      </w:r>
      <w:r w:rsidR="00DB55F5" w:rsidRPr="00615669">
        <w:t>is</w:t>
      </w:r>
      <w:r w:rsidR="00923CA7">
        <w:t xml:space="preserve"> </w:t>
      </w:r>
      <w:r w:rsidR="00923CA7" w:rsidRPr="00A57203">
        <w:t xml:space="preserve">0.413 – 0.619 kg </w:t>
      </w:r>
      <w:proofErr w:type="spellStart"/>
      <w:r w:rsidR="00923CA7" w:rsidRPr="00A57203">
        <w:t>a.s.</w:t>
      </w:r>
      <w:proofErr w:type="spellEnd"/>
      <w:r w:rsidR="00923CA7" w:rsidRPr="00A57203">
        <w:t>/ha</w:t>
      </w:r>
      <w:r w:rsidR="00E51E12" w:rsidRPr="00A57203">
        <w:t>.</w:t>
      </w:r>
    </w:p>
    <w:p w14:paraId="3B19FB9B" w14:textId="77777777" w:rsidR="005B76D5" w:rsidRPr="00615669" w:rsidRDefault="005B76D5" w:rsidP="000A7BDE">
      <w:pPr>
        <w:pStyle w:val="OECD-BASIS-TEXT"/>
      </w:pPr>
    </w:p>
    <w:p w14:paraId="63061E54" w14:textId="77777777" w:rsidR="002017A6" w:rsidRPr="00C426EA" w:rsidRDefault="002017A6" w:rsidP="002017A6">
      <w:pPr>
        <w:jc w:val="both"/>
        <w:rPr>
          <w:sz w:val="22"/>
          <w:szCs w:val="22"/>
        </w:rPr>
      </w:pPr>
      <w:bookmarkStart w:id="154" w:name="_Hlk127434891"/>
      <w:r w:rsidRPr="00C426EA">
        <w:rPr>
          <w:sz w:val="22"/>
          <w:szCs w:val="22"/>
        </w:rPr>
        <w:t xml:space="preserve">Please refer to </w:t>
      </w:r>
      <w:r>
        <w:rPr>
          <w:sz w:val="22"/>
          <w:szCs w:val="22"/>
        </w:rPr>
        <w:t xml:space="preserve">Appendix 2: </w:t>
      </w:r>
      <w:r w:rsidRPr="00C426EA">
        <w:rPr>
          <w:sz w:val="22"/>
          <w:szCs w:val="22"/>
        </w:rPr>
        <w:t>GAP table for full detail of intended uses and individual use application rates.</w:t>
      </w:r>
    </w:p>
    <w:p w14:paraId="455F8477" w14:textId="77777777" w:rsidR="00FA2DD2" w:rsidRPr="00D7735B" w:rsidRDefault="00FA2DD2">
      <w:pPr>
        <w:pStyle w:val="OECD-HeadLine1"/>
      </w:pPr>
      <w:bookmarkStart w:id="155" w:name="_Toc142480017"/>
      <w:bookmarkEnd w:id="154"/>
      <w:r w:rsidRPr="00D7735B">
        <w:lastRenderedPageBreak/>
        <w:t>IIIM</w:t>
      </w:r>
      <w:r w:rsidR="00673DB0" w:rsidRPr="00D7735B">
        <w:t xml:space="preserve"> 3</w:t>
      </w:r>
      <w:r w:rsidRPr="00D7735B">
        <w:t>.5</w:t>
      </w:r>
      <w:r w:rsidRPr="00D7735B">
        <w:tab/>
      </w:r>
      <w:bookmarkEnd w:id="150"/>
      <w:bookmarkEnd w:id="151"/>
      <w:bookmarkEnd w:id="152"/>
      <w:r w:rsidRPr="00D7735B">
        <w:t>Method of application (incl. type of equipment and volume of diluent)</w:t>
      </w:r>
      <w:bookmarkEnd w:id="153"/>
      <w:bookmarkEnd w:id="155"/>
    </w:p>
    <w:p w14:paraId="7E0BBF67" w14:textId="0EB20668" w:rsidR="00FA2DD2" w:rsidRPr="00D7735B" w:rsidRDefault="007826BC" w:rsidP="00615669">
      <w:pPr>
        <w:tabs>
          <w:tab w:val="left" w:pos="-720"/>
          <w:tab w:val="left" w:pos="7600"/>
        </w:tabs>
        <w:spacing w:after="0"/>
        <w:jc w:val="both"/>
        <w:rPr>
          <w:sz w:val="22"/>
          <w:szCs w:val="22"/>
        </w:rPr>
      </w:pPr>
      <w:bookmarkStart w:id="156" w:name="_Toc85530711"/>
      <w:r w:rsidRPr="00D7735B">
        <w:rPr>
          <w:sz w:val="22"/>
          <w:szCs w:val="22"/>
        </w:rPr>
        <w:t>In the Central Zone, t</w:t>
      </w:r>
      <w:r w:rsidR="000A7BDE" w:rsidRPr="00D7735B">
        <w:rPr>
          <w:sz w:val="22"/>
          <w:szCs w:val="22"/>
        </w:rPr>
        <w:t>he product</w:t>
      </w:r>
      <w:r w:rsidR="00A53668" w:rsidRPr="00D7735B">
        <w:rPr>
          <w:sz w:val="22"/>
          <w:szCs w:val="22"/>
        </w:rPr>
        <w:t xml:space="preserve"> </w:t>
      </w:r>
      <w:r w:rsidR="00972B29" w:rsidRPr="00D7735B">
        <w:rPr>
          <w:sz w:val="22"/>
          <w:szCs w:val="22"/>
        </w:rPr>
        <w:t xml:space="preserve">should </w:t>
      </w:r>
      <w:r w:rsidR="00A53668" w:rsidRPr="00D7735B">
        <w:rPr>
          <w:sz w:val="22"/>
          <w:szCs w:val="22"/>
        </w:rPr>
        <w:t xml:space="preserve">generally be applied </w:t>
      </w:r>
      <w:r w:rsidR="00C94428" w:rsidRPr="00D7735B">
        <w:rPr>
          <w:sz w:val="22"/>
          <w:szCs w:val="22"/>
        </w:rPr>
        <w:t xml:space="preserve">diluted or </w:t>
      </w:r>
      <w:r w:rsidR="00F42DBA" w:rsidRPr="00D7735B">
        <w:rPr>
          <w:sz w:val="22"/>
          <w:szCs w:val="22"/>
        </w:rPr>
        <w:t xml:space="preserve">undiluted </w:t>
      </w:r>
      <w:r w:rsidR="000A7BDE" w:rsidRPr="00D7735B">
        <w:rPr>
          <w:sz w:val="22"/>
          <w:szCs w:val="22"/>
        </w:rPr>
        <w:t xml:space="preserve">by broadcast spraying, </w:t>
      </w:r>
      <w:r w:rsidR="00615669" w:rsidRPr="00D7735B">
        <w:rPr>
          <w:sz w:val="22"/>
          <w:szCs w:val="22"/>
        </w:rPr>
        <w:t>e.g.,</w:t>
      </w:r>
      <w:r w:rsidR="000A7BDE" w:rsidRPr="00D7735B">
        <w:rPr>
          <w:sz w:val="22"/>
          <w:szCs w:val="22"/>
        </w:rPr>
        <w:t xml:space="preserve"> by ground or aerial application. Application </w:t>
      </w:r>
      <w:r w:rsidR="00C94428" w:rsidRPr="00D7735B">
        <w:rPr>
          <w:sz w:val="22"/>
          <w:szCs w:val="22"/>
        </w:rPr>
        <w:t xml:space="preserve">water </w:t>
      </w:r>
      <w:r w:rsidR="000A7BDE" w:rsidRPr="00D7735B">
        <w:rPr>
          <w:sz w:val="22"/>
          <w:szCs w:val="22"/>
        </w:rPr>
        <w:t xml:space="preserve">volume </w:t>
      </w:r>
      <w:r w:rsidR="00A53668" w:rsidRPr="00D7735B">
        <w:rPr>
          <w:sz w:val="22"/>
          <w:szCs w:val="22"/>
        </w:rPr>
        <w:t xml:space="preserve">may range between 0 – </w:t>
      </w:r>
      <w:r w:rsidR="00E51E12" w:rsidRPr="00D7735B">
        <w:rPr>
          <w:sz w:val="22"/>
          <w:szCs w:val="22"/>
        </w:rPr>
        <w:t>1500</w:t>
      </w:r>
      <w:r w:rsidR="00A53668" w:rsidRPr="00D7735B">
        <w:rPr>
          <w:sz w:val="22"/>
          <w:szCs w:val="22"/>
        </w:rPr>
        <w:t xml:space="preserve"> L/ha.</w:t>
      </w:r>
    </w:p>
    <w:p w14:paraId="5C3E02E3" w14:textId="77777777" w:rsidR="00793A69" w:rsidRPr="00D7735B" w:rsidRDefault="00793A69" w:rsidP="00615669">
      <w:pPr>
        <w:tabs>
          <w:tab w:val="left" w:pos="-720"/>
          <w:tab w:val="left" w:pos="7600"/>
        </w:tabs>
        <w:spacing w:after="0"/>
        <w:jc w:val="both"/>
        <w:rPr>
          <w:sz w:val="22"/>
          <w:szCs w:val="22"/>
        </w:rPr>
      </w:pPr>
    </w:p>
    <w:p w14:paraId="5A4147EA" w14:textId="0E5FE9A4" w:rsidR="002017A6" w:rsidRDefault="002017A6" w:rsidP="00E879AF">
      <w:pPr>
        <w:jc w:val="both"/>
        <w:rPr>
          <w:sz w:val="22"/>
          <w:szCs w:val="22"/>
        </w:rPr>
      </w:pPr>
      <w:r w:rsidRPr="00D7735B">
        <w:rPr>
          <w:sz w:val="22"/>
          <w:szCs w:val="22"/>
        </w:rPr>
        <w:t>Please refer to Appendix 2: GAP table for full detail of intended uses and individual use application rates.</w:t>
      </w:r>
    </w:p>
    <w:p w14:paraId="64C5088D" w14:textId="77777777" w:rsidR="00173FC6" w:rsidRPr="00E879AF" w:rsidRDefault="00173FC6" w:rsidP="00E879AF">
      <w:pPr>
        <w:jc w:val="both"/>
        <w:rPr>
          <w:sz w:val="22"/>
          <w:szCs w:val="22"/>
        </w:rPr>
      </w:pPr>
    </w:p>
    <w:p w14:paraId="23BACE94" w14:textId="77777777" w:rsidR="00FA2DD2" w:rsidRPr="00881606" w:rsidRDefault="00FA2DD2">
      <w:pPr>
        <w:pStyle w:val="OECD-HeadLine1"/>
      </w:pPr>
      <w:bookmarkStart w:id="157" w:name="_Toc240539887"/>
      <w:bookmarkStart w:id="158" w:name="_Toc264534773"/>
      <w:bookmarkStart w:id="159" w:name="_Toc142480018"/>
      <w:r>
        <w:t>IIIM</w:t>
      </w:r>
      <w:r w:rsidR="00673DB0">
        <w:t xml:space="preserve"> 3</w:t>
      </w:r>
      <w:r w:rsidRPr="00881606">
        <w:t>.6</w:t>
      </w:r>
      <w:r w:rsidRPr="00881606">
        <w:tab/>
      </w:r>
      <w:bookmarkEnd w:id="156"/>
      <w:bookmarkEnd w:id="157"/>
      <w:r w:rsidRPr="00881606">
        <w:t>Number, timing and conditions of applications, related to: host/pest phenology, duration of protection, application of other pesticides, pre-harvest interval</w:t>
      </w:r>
      <w:bookmarkEnd w:id="158"/>
      <w:bookmarkEnd w:id="159"/>
    </w:p>
    <w:p w14:paraId="5093B67E" w14:textId="77777777" w:rsidR="00FA2DD2" w:rsidRPr="00881606" w:rsidRDefault="00FA2DD2">
      <w:pPr>
        <w:pStyle w:val="OECD-HeadLine1"/>
      </w:pPr>
      <w:bookmarkStart w:id="160" w:name="_Toc20556843"/>
      <w:bookmarkStart w:id="161" w:name="_Toc54512845"/>
      <w:bookmarkStart w:id="162" w:name="_Toc58143786"/>
      <w:bookmarkStart w:id="163" w:name="_Toc85530712"/>
      <w:bookmarkStart w:id="164" w:name="_Toc240539888"/>
      <w:bookmarkStart w:id="165" w:name="_Toc264534774"/>
      <w:bookmarkStart w:id="166" w:name="_Toc142480019"/>
      <w:r>
        <w:t>IIIM</w:t>
      </w:r>
      <w:r w:rsidR="00673DB0">
        <w:t xml:space="preserve"> 3</w:t>
      </w:r>
      <w:r w:rsidRPr="00881606">
        <w:t>.6.1</w:t>
      </w:r>
      <w:r w:rsidRPr="00881606">
        <w:tab/>
      </w:r>
      <w:bookmarkEnd w:id="160"/>
      <w:bookmarkEnd w:id="161"/>
      <w:bookmarkEnd w:id="162"/>
      <w:bookmarkEnd w:id="163"/>
      <w:bookmarkEnd w:id="164"/>
      <w:r w:rsidRPr="00881606">
        <w:t>Number, timing and conditions of applications</w:t>
      </w:r>
      <w:bookmarkEnd w:id="165"/>
      <w:bookmarkEnd w:id="166"/>
    </w:p>
    <w:p w14:paraId="27DC168B" w14:textId="77777777" w:rsidR="00605E3E" w:rsidRDefault="00605E3E" w:rsidP="00615669">
      <w:pPr>
        <w:pStyle w:val="OECD-BASIS-TEXT"/>
        <w:rPr>
          <w:color w:val="auto"/>
        </w:rPr>
      </w:pPr>
      <w:bookmarkStart w:id="167" w:name="_Toc20556844"/>
      <w:bookmarkStart w:id="168" w:name="_Toc54512846"/>
      <w:bookmarkStart w:id="169" w:name="_Toc58143787"/>
      <w:bookmarkStart w:id="170" w:name="_Toc85530713"/>
    </w:p>
    <w:tbl>
      <w:tblPr>
        <w:tblW w:w="93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10"/>
        <w:gridCol w:w="6435"/>
      </w:tblGrid>
      <w:tr w:rsidR="00570E69" w:rsidRPr="00734738" w14:paraId="50B3B8AD" w14:textId="77777777" w:rsidTr="0075704B">
        <w:trPr>
          <w:trHeight w:val="300"/>
        </w:trPr>
        <w:tc>
          <w:tcPr>
            <w:tcW w:w="2910" w:type="dxa"/>
            <w:tcBorders>
              <w:top w:val="nil"/>
              <w:left w:val="nil"/>
              <w:bottom w:val="nil"/>
              <w:right w:val="nil"/>
            </w:tcBorders>
            <w:shd w:val="clear" w:color="auto" w:fill="auto"/>
            <w:hideMark/>
          </w:tcPr>
          <w:p w14:paraId="72C2F9C9" w14:textId="77777777" w:rsidR="00570E69" w:rsidRPr="00734738" w:rsidRDefault="00570E69" w:rsidP="0075704B">
            <w:pPr>
              <w:tabs>
                <w:tab w:val="clear" w:pos="720"/>
              </w:tabs>
              <w:spacing w:after="0"/>
              <w:textAlignment w:val="baseline"/>
              <w:rPr>
                <w:rFonts w:ascii="Segoe UI" w:hAnsi="Segoe UI" w:cs="Segoe UI"/>
                <w:color w:val="000000"/>
                <w:sz w:val="18"/>
                <w:szCs w:val="18"/>
                <w:lang w:val="en-US"/>
              </w:rPr>
            </w:pPr>
            <w:r w:rsidRPr="00734738">
              <w:rPr>
                <w:sz w:val="22"/>
                <w:szCs w:val="22"/>
              </w:rPr>
              <w:t>Number of applications</w:t>
            </w:r>
            <w:r w:rsidRPr="00734738">
              <w:rPr>
                <w:sz w:val="22"/>
                <w:szCs w:val="22"/>
                <w:lang w:val="en-US"/>
              </w:rPr>
              <w:t> </w:t>
            </w:r>
          </w:p>
        </w:tc>
        <w:tc>
          <w:tcPr>
            <w:tcW w:w="6435" w:type="dxa"/>
            <w:tcBorders>
              <w:top w:val="nil"/>
              <w:left w:val="nil"/>
              <w:bottom w:val="nil"/>
              <w:right w:val="nil"/>
            </w:tcBorders>
            <w:shd w:val="clear" w:color="auto" w:fill="auto"/>
            <w:hideMark/>
          </w:tcPr>
          <w:p w14:paraId="3CF57F8B" w14:textId="77777777" w:rsidR="00570E69" w:rsidRPr="00734738" w:rsidRDefault="00570E69" w:rsidP="0075704B">
            <w:pPr>
              <w:tabs>
                <w:tab w:val="clear" w:pos="720"/>
              </w:tabs>
              <w:spacing w:after="0"/>
              <w:textAlignment w:val="baseline"/>
              <w:rPr>
                <w:rFonts w:ascii="Segoe UI" w:hAnsi="Segoe UI" w:cs="Segoe UI"/>
                <w:color w:val="000000"/>
                <w:sz w:val="18"/>
                <w:szCs w:val="18"/>
                <w:lang w:val="en-US"/>
              </w:rPr>
            </w:pPr>
            <w:r w:rsidRPr="00734738">
              <w:rPr>
                <w:sz w:val="22"/>
                <w:szCs w:val="22"/>
              </w:rPr>
              <w:t>Minimum</w:t>
            </w:r>
            <w:r w:rsidRPr="00734738">
              <w:rPr>
                <w:color w:val="000000"/>
                <w:sz w:val="22"/>
                <w:szCs w:val="22"/>
              </w:rPr>
              <w:t>: 1</w:t>
            </w:r>
          </w:p>
          <w:p w14:paraId="312AC426" w14:textId="74CF438E" w:rsidR="00570E69" w:rsidRPr="00734738" w:rsidRDefault="00570E69" w:rsidP="0075704B">
            <w:pPr>
              <w:tabs>
                <w:tab w:val="clear" w:pos="720"/>
              </w:tabs>
              <w:spacing w:after="0"/>
              <w:textAlignment w:val="baseline"/>
              <w:rPr>
                <w:rFonts w:ascii="Segoe UI" w:hAnsi="Segoe UI" w:cs="Segoe UI"/>
                <w:color w:val="000000"/>
                <w:sz w:val="18"/>
                <w:szCs w:val="18"/>
                <w:lang w:val="en-US"/>
              </w:rPr>
            </w:pPr>
            <w:r w:rsidRPr="00734738">
              <w:rPr>
                <w:color w:val="000000"/>
                <w:sz w:val="22"/>
                <w:szCs w:val="22"/>
              </w:rPr>
              <w:t>Maximum: 4 per crop cycle</w:t>
            </w:r>
          </w:p>
        </w:tc>
      </w:tr>
      <w:tr w:rsidR="00570E69" w:rsidRPr="00734738" w14:paraId="55AEBEF7" w14:textId="77777777" w:rsidTr="0075704B">
        <w:trPr>
          <w:trHeight w:val="300"/>
        </w:trPr>
        <w:tc>
          <w:tcPr>
            <w:tcW w:w="2910" w:type="dxa"/>
            <w:tcBorders>
              <w:top w:val="nil"/>
              <w:left w:val="nil"/>
              <w:bottom w:val="nil"/>
              <w:right w:val="nil"/>
            </w:tcBorders>
            <w:shd w:val="clear" w:color="auto" w:fill="auto"/>
            <w:hideMark/>
          </w:tcPr>
          <w:p w14:paraId="19C09AA5" w14:textId="77777777" w:rsidR="00570E69" w:rsidRPr="00734738" w:rsidRDefault="00570E69" w:rsidP="0075704B">
            <w:pPr>
              <w:tabs>
                <w:tab w:val="clear" w:pos="720"/>
              </w:tabs>
              <w:spacing w:after="0"/>
              <w:textAlignment w:val="baseline"/>
              <w:rPr>
                <w:rFonts w:ascii="Segoe UI" w:hAnsi="Segoe UI" w:cs="Segoe UI"/>
                <w:color w:val="000000"/>
                <w:sz w:val="18"/>
                <w:szCs w:val="18"/>
                <w:lang w:val="en-US"/>
              </w:rPr>
            </w:pPr>
            <w:r w:rsidRPr="00734738">
              <w:rPr>
                <w:sz w:val="22"/>
                <w:szCs w:val="22"/>
              </w:rPr>
              <w:t>Interval between applications</w:t>
            </w:r>
            <w:r w:rsidRPr="00734738">
              <w:rPr>
                <w:sz w:val="22"/>
                <w:szCs w:val="22"/>
                <w:lang w:val="en-US"/>
              </w:rPr>
              <w:t> </w:t>
            </w:r>
          </w:p>
        </w:tc>
        <w:tc>
          <w:tcPr>
            <w:tcW w:w="6435" w:type="dxa"/>
            <w:tcBorders>
              <w:top w:val="nil"/>
              <w:left w:val="nil"/>
              <w:bottom w:val="nil"/>
              <w:right w:val="nil"/>
            </w:tcBorders>
            <w:shd w:val="clear" w:color="auto" w:fill="auto"/>
            <w:hideMark/>
          </w:tcPr>
          <w:p w14:paraId="0CF95E99" w14:textId="7E444656" w:rsidR="00570E69" w:rsidRPr="00734738" w:rsidRDefault="00D753DD" w:rsidP="0075704B">
            <w:pPr>
              <w:tabs>
                <w:tab w:val="clear" w:pos="720"/>
              </w:tabs>
              <w:spacing w:after="0"/>
              <w:textAlignment w:val="baseline"/>
              <w:rPr>
                <w:rFonts w:ascii="Segoe UI" w:hAnsi="Segoe UI" w:cs="Segoe UI"/>
                <w:color w:val="000000"/>
                <w:sz w:val="18"/>
                <w:szCs w:val="18"/>
                <w:lang w:val="en-US"/>
              </w:rPr>
            </w:pPr>
            <w:r w:rsidRPr="00734738">
              <w:rPr>
                <w:sz w:val="22"/>
                <w:szCs w:val="22"/>
              </w:rPr>
              <w:t>0</w:t>
            </w:r>
            <w:r w:rsidR="00570E69" w:rsidRPr="00734738">
              <w:rPr>
                <w:sz w:val="22"/>
                <w:szCs w:val="22"/>
              </w:rPr>
              <w:t>-</w:t>
            </w:r>
            <w:r w:rsidR="00782603" w:rsidRPr="00734738">
              <w:rPr>
                <w:sz w:val="22"/>
                <w:szCs w:val="22"/>
              </w:rPr>
              <w:t>30</w:t>
            </w:r>
            <w:r w:rsidR="00570E69" w:rsidRPr="00734738">
              <w:rPr>
                <w:sz w:val="22"/>
                <w:szCs w:val="22"/>
              </w:rPr>
              <w:t xml:space="preserve"> days</w:t>
            </w:r>
          </w:p>
        </w:tc>
      </w:tr>
      <w:tr w:rsidR="00570E69" w:rsidRPr="00734738" w14:paraId="6BA0FF17" w14:textId="77777777" w:rsidTr="0075704B">
        <w:trPr>
          <w:trHeight w:val="300"/>
        </w:trPr>
        <w:tc>
          <w:tcPr>
            <w:tcW w:w="2910" w:type="dxa"/>
            <w:tcBorders>
              <w:top w:val="nil"/>
              <w:left w:val="nil"/>
              <w:bottom w:val="nil"/>
              <w:right w:val="nil"/>
            </w:tcBorders>
            <w:shd w:val="clear" w:color="auto" w:fill="auto"/>
            <w:hideMark/>
          </w:tcPr>
          <w:p w14:paraId="2BE0EA17" w14:textId="77777777" w:rsidR="00570E69" w:rsidRPr="00734738" w:rsidRDefault="00570E69" w:rsidP="0075704B">
            <w:pPr>
              <w:tabs>
                <w:tab w:val="clear" w:pos="720"/>
              </w:tabs>
              <w:spacing w:after="0"/>
              <w:textAlignment w:val="baseline"/>
              <w:rPr>
                <w:rFonts w:ascii="Segoe UI" w:hAnsi="Segoe UI" w:cs="Segoe UI"/>
                <w:color w:val="000000"/>
                <w:sz w:val="18"/>
                <w:szCs w:val="18"/>
                <w:lang w:val="en-US"/>
              </w:rPr>
            </w:pPr>
            <w:r w:rsidRPr="00734738">
              <w:rPr>
                <w:sz w:val="22"/>
                <w:szCs w:val="22"/>
              </w:rPr>
              <w:t>Conditions of applications</w:t>
            </w:r>
            <w:r w:rsidRPr="00734738">
              <w:rPr>
                <w:sz w:val="22"/>
                <w:szCs w:val="22"/>
                <w:lang w:val="en-US"/>
              </w:rPr>
              <w:t> </w:t>
            </w:r>
          </w:p>
        </w:tc>
        <w:tc>
          <w:tcPr>
            <w:tcW w:w="6435" w:type="dxa"/>
            <w:tcBorders>
              <w:top w:val="nil"/>
              <w:left w:val="nil"/>
              <w:bottom w:val="nil"/>
              <w:right w:val="nil"/>
            </w:tcBorders>
            <w:shd w:val="clear" w:color="auto" w:fill="auto"/>
            <w:hideMark/>
          </w:tcPr>
          <w:p w14:paraId="7EE8415C" w14:textId="77777777" w:rsidR="00570E69" w:rsidRPr="00734738" w:rsidRDefault="009B5812" w:rsidP="0075704B">
            <w:pPr>
              <w:tabs>
                <w:tab w:val="clear" w:pos="720"/>
              </w:tabs>
              <w:spacing w:after="0"/>
              <w:textAlignment w:val="baseline"/>
              <w:rPr>
                <w:sz w:val="22"/>
                <w:szCs w:val="22"/>
              </w:rPr>
            </w:pPr>
            <w:r w:rsidRPr="00734738">
              <w:rPr>
                <w:sz w:val="22"/>
                <w:szCs w:val="22"/>
              </w:rPr>
              <w:t>When caterpillars are visible following egg hatch &amp; foliage growth sufficient for deposition</w:t>
            </w:r>
          </w:p>
          <w:p w14:paraId="6F4600FE" w14:textId="51674173" w:rsidR="009B5812" w:rsidRPr="00734738" w:rsidRDefault="009B5812" w:rsidP="0075704B">
            <w:pPr>
              <w:tabs>
                <w:tab w:val="clear" w:pos="720"/>
              </w:tabs>
              <w:spacing w:after="0"/>
              <w:textAlignment w:val="baseline"/>
              <w:rPr>
                <w:rFonts w:ascii="Segoe UI" w:hAnsi="Segoe UI" w:cs="Segoe UI"/>
                <w:color w:val="000000"/>
                <w:sz w:val="18"/>
                <w:szCs w:val="18"/>
                <w:lang w:val="en-US"/>
              </w:rPr>
            </w:pPr>
          </w:p>
        </w:tc>
      </w:tr>
    </w:tbl>
    <w:p w14:paraId="3A3A5FFE" w14:textId="77777777" w:rsidR="008A676F" w:rsidRPr="00734738" w:rsidRDefault="008A676F" w:rsidP="00570E69">
      <w:pPr>
        <w:pStyle w:val="OECD-BASIS-TEXT"/>
        <w:rPr>
          <w:rStyle w:val="normaltextrun"/>
          <w:shd w:val="clear" w:color="auto" w:fill="FFFFFF"/>
        </w:rPr>
      </w:pPr>
    </w:p>
    <w:p w14:paraId="1A670813" w14:textId="1884D05E" w:rsidR="00570E69" w:rsidRPr="00734738" w:rsidRDefault="00570E69" w:rsidP="00570E69">
      <w:pPr>
        <w:pStyle w:val="OECD-BASIS-TEXT"/>
        <w:rPr>
          <w:color w:val="auto"/>
          <w:lang w:val="en-US"/>
        </w:rPr>
      </w:pPr>
      <w:r w:rsidRPr="00734738">
        <w:rPr>
          <w:rStyle w:val="normaltextrun"/>
          <w:shd w:val="clear" w:color="auto" w:fill="FFFFFF"/>
        </w:rPr>
        <w:t>Please refer to Appendix 2: GAP table for full detail of intended uses and individual use application rates.</w:t>
      </w:r>
    </w:p>
    <w:p w14:paraId="02B30360" w14:textId="3769B08D" w:rsidR="00FA2DD2" w:rsidRPr="00881606" w:rsidRDefault="00FA2DD2">
      <w:pPr>
        <w:pStyle w:val="OECD-HeadLine1"/>
      </w:pPr>
      <w:bookmarkStart w:id="171" w:name="_Toc240539889"/>
      <w:bookmarkStart w:id="172" w:name="_Toc264534775"/>
      <w:bookmarkStart w:id="173" w:name="_Toc142480020"/>
      <w:r w:rsidRPr="00734738">
        <w:t>IIIM</w:t>
      </w:r>
      <w:r w:rsidR="00673DB0" w:rsidRPr="00734738">
        <w:t xml:space="preserve"> 3</w:t>
      </w:r>
      <w:r w:rsidRPr="00734738">
        <w:t>.6.2</w:t>
      </w:r>
      <w:r w:rsidRPr="00734738">
        <w:tab/>
      </w:r>
      <w:bookmarkEnd w:id="167"/>
      <w:bookmarkEnd w:id="168"/>
      <w:bookmarkEnd w:id="169"/>
      <w:bookmarkEnd w:id="170"/>
      <w:bookmarkEnd w:id="171"/>
      <w:r w:rsidRPr="00734738">
        <w:t>Pre-harvest interval</w:t>
      </w:r>
      <w:bookmarkEnd w:id="172"/>
      <w:bookmarkEnd w:id="173"/>
    </w:p>
    <w:p w14:paraId="71C1D0FD" w14:textId="16AA7BE7" w:rsidR="00FA2DD2" w:rsidRDefault="00C74BC0" w:rsidP="00C74BC0">
      <w:pPr>
        <w:pStyle w:val="OECD-BASIS-TEXT"/>
        <w:jc w:val="left"/>
        <w:rPr>
          <w:color w:val="auto"/>
        </w:rPr>
      </w:pPr>
      <w:bookmarkStart w:id="174" w:name="_Toc20556845"/>
      <w:bookmarkStart w:id="175" w:name="_Toc54512847"/>
      <w:bookmarkStart w:id="176" w:name="_Toc58143788"/>
      <w:bookmarkStart w:id="177" w:name="_Toc85530714"/>
      <w:r>
        <w:rPr>
          <w:color w:val="auto"/>
        </w:rPr>
        <w:t>A pre-harvest interval is not considered to be relevant.</w:t>
      </w:r>
    </w:p>
    <w:p w14:paraId="0899EF72" w14:textId="77777777" w:rsidR="00173FC6" w:rsidRPr="00881606" w:rsidRDefault="00173FC6" w:rsidP="00C74BC0">
      <w:pPr>
        <w:pStyle w:val="OECD-BASIS-TEXT"/>
        <w:jc w:val="left"/>
        <w:rPr>
          <w:color w:val="auto"/>
        </w:rPr>
      </w:pPr>
    </w:p>
    <w:p w14:paraId="337B5DCA" w14:textId="77777777" w:rsidR="00FA2DD2" w:rsidRPr="00881606" w:rsidRDefault="00FA2DD2">
      <w:pPr>
        <w:pStyle w:val="OECD-HeadLine1"/>
      </w:pPr>
      <w:bookmarkStart w:id="178" w:name="_Toc240539890"/>
      <w:bookmarkStart w:id="179" w:name="_Toc264534776"/>
      <w:bookmarkStart w:id="180" w:name="_Toc142480021"/>
      <w:r>
        <w:t>IIIM</w:t>
      </w:r>
      <w:r w:rsidR="00673DB0">
        <w:t xml:space="preserve"> 3</w:t>
      </w:r>
      <w:r w:rsidRPr="00881606">
        <w:t>.7</w:t>
      </w:r>
      <w:r w:rsidRPr="00881606">
        <w:tab/>
      </w:r>
      <w:bookmarkEnd w:id="174"/>
      <w:bookmarkEnd w:id="175"/>
      <w:bookmarkEnd w:id="176"/>
      <w:bookmarkEnd w:id="177"/>
      <w:bookmarkEnd w:id="178"/>
      <w:r w:rsidRPr="00881606">
        <w:t>Precautions to avoid phytotoxic/phytopathogenic effects on protected crop or on succeeding crops, if appropriate</w:t>
      </w:r>
      <w:bookmarkEnd w:id="179"/>
      <w:bookmarkEnd w:id="180"/>
    </w:p>
    <w:p w14:paraId="607C4369" w14:textId="3AA8B593" w:rsidR="00FA2DD2" w:rsidRDefault="00C74BC0" w:rsidP="00C74BC0">
      <w:pPr>
        <w:tabs>
          <w:tab w:val="clear" w:pos="720"/>
        </w:tabs>
        <w:autoSpaceDE w:val="0"/>
        <w:autoSpaceDN w:val="0"/>
        <w:adjustRightInd w:val="0"/>
        <w:spacing w:after="120"/>
        <w:jc w:val="both"/>
        <w:rPr>
          <w:sz w:val="22"/>
          <w:szCs w:val="22"/>
          <w:lang w:val="en-US" w:eastAsia="fr-BE"/>
        </w:rPr>
      </w:pPr>
      <w:bookmarkStart w:id="181" w:name="_Hlk109309839"/>
      <w:bookmarkStart w:id="182" w:name="_Toc20556849"/>
      <w:bookmarkStart w:id="183" w:name="_Toc54512851"/>
      <w:bookmarkStart w:id="184" w:name="_Toc58143792"/>
      <w:bookmarkStart w:id="185" w:name="_Toc85530727"/>
      <w:bookmarkStart w:id="186" w:name="_Toc240539903"/>
      <w:bookmarkStart w:id="187" w:name="_Toc264534778"/>
      <w:r w:rsidRPr="005326B9">
        <w:rPr>
          <w:sz w:val="22"/>
          <w:szCs w:val="22"/>
        </w:rPr>
        <w:t xml:space="preserve">The microbial pest control agent </w:t>
      </w:r>
      <w:proofErr w:type="spellStart"/>
      <w:r w:rsidRPr="005326B9">
        <w:rPr>
          <w:i/>
          <w:iCs/>
          <w:sz w:val="22"/>
          <w:szCs w:val="22"/>
          <w:lang w:val="en-US" w:eastAsia="fr-BE"/>
        </w:rPr>
        <w:t>Btk</w:t>
      </w:r>
      <w:proofErr w:type="spellEnd"/>
      <w:r w:rsidRPr="005326B9">
        <w:rPr>
          <w:sz w:val="22"/>
          <w:szCs w:val="22"/>
          <w:lang w:val="en-US" w:eastAsia="fr-BE"/>
        </w:rPr>
        <w:t xml:space="preserve"> acts highly specifically against </w:t>
      </w:r>
      <w:r w:rsidR="7D965AC2" w:rsidRPr="005326B9">
        <w:rPr>
          <w:sz w:val="22"/>
          <w:szCs w:val="22"/>
          <w:lang w:val="en-US" w:eastAsia="fr-BE"/>
        </w:rPr>
        <w:t>larval stage</w:t>
      </w:r>
      <w:r w:rsidR="00D04BFB" w:rsidRPr="005326B9">
        <w:rPr>
          <w:sz w:val="22"/>
          <w:szCs w:val="22"/>
          <w:lang w:val="en-US" w:eastAsia="fr-BE"/>
        </w:rPr>
        <w:t xml:space="preserve"> </w:t>
      </w:r>
      <w:r w:rsidRPr="005326B9">
        <w:rPr>
          <w:sz w:val="22"/>
          <w:szCs w:val="22"/>
          <w:lang w:val="en-US" w:eastAsia="fr-BE"/>
        </w:rPr>
        <w:t xml:space="preserve">members of the insect family of Lepidoptera. Strain specific Cry protein pattern is confirmed as the main action of </w:t>
      </w:r>
      <w:proofErr w:type="spellStart"/>
      <w:r w:rsidRPr="005326B9">
        <w:rPr>
          <w:i/>
          <w:iCs/>
          <w:sz w:val="22"/>
          <w:szCs w:val="22"/>
          <w:lang w:val="en-US" w:eastAsia="fr-BE"/>
        </w:rPr>
        <w:t>Btk</w:t>
      </w:r>
      <w:proofErr w:type="spellEnd"/>
      <w:r w:rsidRPr="005326B9">
        <w:rPr>
          <w:sz w:val="22"/>
          <w:szCs w:val="22"/>
          <w:lang w:val="en-US" w:eastAsia="fr-BE"/>
        </w:rPr>
        <w:t xml:space="preserve"> ABTS-351 against Lepidopteran </w:t>
      </w:r>
      <w:r w:rsidR="2E7E9B32" w:rsidRPr="005326B9">
        <w:rPr>
          <w:sz w:val="22"/>
          <w:szCs w:val="22"/>
          <w:lang w:val="en-US" w:eastAsia="fr-BE"/>
        </w:rPr>
        <w:t xml:space="preserve">caterpillars </w:t>
      </w:r>
      <w:r w:rsidRPr="005326B9">
        <w:rPr>
          <w:sz w:val="22"/>
          <w:szCs w:val="22"/>
          <w:lang w:val="en-US" w:eastAsia="fr-BE"/>
        </w:rPr>
        <w:t>pests. Therefore, any adverse effects on treated crops are highly unlikely and precautions are not required.</w:t>
      </w:r>
      <w:r w:rsidR="1D42B444" w:rsidRPr="005326B9">
        <w:rPr>
          <w:sz w:val="22"/>
          <w:szCs w:val="22"/>
          <w:lang w:val="en-US" w:eastAsia="fr-BE"/>
        </w:rPr>
        <w:t xml:space="preserve"> Furthermore, forests, trees and shrubs are perennial consequently there is no relevance to succeeding crops.</w:t>
      </w:r>
      <w:bookmarkEnd w:id="181"/>
    </w:p>
    <w:p w14:paraId="2561B609" w14:textId="77777777" w:rsidR="00173FC6" w:rsidRPr="00C74BC0" w:rsidRDefault="00173FC6" w:rsidP="00C74BC0">
      <w:pPr>
        <w:tabs>
          <w:tab w:val="clear" w:pos="720"/>
        </w:tabs>
        <w:autoSpaceDE w:val="0"/>
        <w:autoSpaceDN w:val="0"/>
        <w:adjustRightInd w:val="0"/>
        <w:spacing w:after="120"/>
        <w:jc w:val="both"/>
        <w:rPr>
          <w:sz w:val="22"/>
          <w:szCs w:val="22"/>
          <w:lang w:val="en-US" w:eastAsia="fr-BE"/>
        </w:rPr>
      </w:pPr>
    </w:p>
    <w:p w14:paraId="1A32FA19" w14:textId="77777777" w:rsidR="00FA2DD2" w:rsidRPr="00881606" w:rsidRDefault="00673DB0" w:rsidP="00B904FD">
      <w:pPr>
        <w:pStyle w:val="OECD-HeadLine1"/>
      </w:pPr>
      <w:bookmarkStart w:id="188" w:name="_Toc85530726"/>
      <w:bookmarkStart w:id="189" w:name="_Toc240539902"/>
      <w:bookmarkStart w:id="190" w:name="_Toc240540021"/>
      <w:bookmarkStart w:id="191" w:name="_Toc142480022"/>
      <w:r>
        <w:t>IIIM 3</w:t>
      </w:r>
      <w:r w:rsidR="00FA2DD2">
        <w:t>.8</w:t>
      </w:r>
      <w:r w:rsidR="00FA2DD2" w:rsidRPr="00881606">
        <w:tab/>
        <w:t xml:space="preserve">Other/Special </w:t>
      </w:r>
      <w:bookmarkEnd w:id="188"/>
      <w:r w:rsidR="00FA2DD2" w:rsidRPr="00881606">
        <w:t>Studies</w:t>
      </w:r>
      <w:bookmarkEnd w:id="189"/>
      <w:bookmarkEnd w:id="190"/>
      <w:bookmarkEnd w:id="191"/>
    </w:p>
    <w:p w14:paraId="1EED0D9A" w14:textId="020A94A5" w:rsidR="00FA2DD2" w:rsidRPr="00881606" w:rsidRDefault="00C74BC0" w:rsidP="00B904FD">
      <w:pPr>
        <w:pStyle w:val="OECD-BASIS-TEXT"/>
        <w:jc w:val="left"/>
        <w:rPr>
          <w:color w:val="auto"/>
        </w:rPr>
      </w:pPr>
      <w:r w:rsidRPr="00881606">
        <w:rPr>
          <w:color w:val="auto"/>
        </w:rPr>
        <w:t xml:space="preserve">This is not an EC data requirement/ not required by </w:t>
      </w:r>
      <w:r>
        <w:rPr>
          <w:color w:val="auto"/>
        </w:rPr>
        <w:t xml:space="preserve">Regulation </w:t>
      </w:r>
      <w:r w:rsidR="00C53F2B">
        <w:rPr>
          <w:color w:val="auto"/>
        </w:rPr>
        <w:t xml:space="preserve">(EC) No. </w:t>
      </w:r>
      <w:r>
        <w:rPr>
          <w:color w:val="auto"/>
        </w:rPr>
        <w:t>1107/2009</w:t>
      </w:r>
      <w:r w:rsidRPr="00881606">
        <w:rPr>
          <w:color w:val="auto"/>
        </w:rPr>
        <w:t>.</w:t>
      </w:r>
    </w:p>
    <w:p w14:paraId="072F9003" w14:textId="77777777" w:rsidR="00FA2DD2" w:rsidRPr="00881606" w:rsidRDefault="00FA2DD2">
      <w:pPr>
        <w:pStyle w:val="OECD-HeadLine1"/>
        <w:pageBreakBefore/>
      </w:pPr>
      <w:bookmarkStart w:id="192" w:name="_Toc142480023"/>
      <w:r>
        <w:lastRenderedPageBreak/>
        <w:t>IIIM</w:t>
      </w:r>
      <w:r w:rsidR="00673DB0">
        <w:t xml:space="preserve"> 4</w:t>
      </w:r>
      <w:r w:rsidRPr="00881606">
        <w:tab/>
        <w:t xml:space="preserve">FURTHER INFORMATION ON THE </w:t>
      </w:r>
      <w:bookmarkEnd w:id="182"/>
      <w:bookmarkEnd w:id="183"/>
      <w:bookmarkEnd w:id="184"/>
      <w:bookmarkEnd w:id="185"/>
      <w:bookmarkEnd w:id="186"/>
      <w:r w:rsidRPr="00881606">
        <w:t>MPCP</w:t>
      </w:r>
      <w:bookmarkEnd w:id="187"/>
      <w:bookmarkEnd w:id="192"/>
    </w:p>
    <w:p w14:paraId="46B46602" w14:textId="77777777" w:rsidR="00FA2DD2" w:rsidRPr="008210B0" w:rsidRDefault="00FA2DD2">
      <w:pPr>
        <w:pStyle w:val="OECD-HeadLine1"/>
        <w:rPr>
          <w:highlight w:val="yellow"/>
        </w:rPr>
      </w:pPr>
      <w:bookmarkStart w:id="193" w:name="_Toc85530728"/>
      <w:bookmarkStart w:id="194" w:name="_Toc240539904"/>
      <w:bookmarkStart w:id="195" w:name="_Toc264534779"/>
      <w:bookmarkStart w:id="196" w:name="_Toc142480024"/>
      <w:r>
        <w:t>IIIM</w:t>
      </w:r>
      <w:r w:rsidR="00673DB0">
        <w:t xml:space="preserve"> 4</w:t>
      </w:r>
      <w:r w:rsidRPr="00881606">
        <w:t>.1</w:t>
      </w:r>
      <w:r w:rsidRPr="00881606">
        <w:tab/>
      </w:r>
      <w:r w:rsidRPr="00A5580F">
        <w:t>Packaging</w:t>
      </w:r>
      <w:bookmarkEnd w:id="193"/>
      <w:bookmarkEnd w:id="194"/>
      <w:r w:rsidRPr="00A5580F">
        <w:t>: description</w:t>
      </w:r>
      <w:bookmarkEnd w:id="195"/>
      <w:bookmarkEnd w:id="196"/>
    </w:p>
    <w:p w14:paraId="178EAA98" w14:textId="77777777" w:rsidR="00A5580F" w:rsidRDefault="00A5580F" w:rsidP="00A5580F">
      <w:pPr>
        <w:pStyle w:val="OECD-BASIS-TEXT"/>
        <w:jc w:val="left"/>
      </w:pPr>
      <w:bookmarkStart w:id="197" w:name="_Hlk109309915"/>
      <w:bookmarkStart w:id="198" w:name="_Toc20556852"/>
      <w:bookmarkStart w:id="199" w:name="_Toc54512854"/>
      <w:bookmarkStart w:id="200" w:name="_Toc240539906"/>
      <w:bookmarkStart w:id="201" w:name="_Toc264534781"/>
      <w:bookmarkStart w:id="202" w:name="_Toc58143794"/>
      <w:bookmarkStart w:id="203" w:name="_Toc85530730"/>
      <w:r>
        <w:t>The product is packaged in HDPE drums (20 litres or 200 L),  or intermediate bulk containers (1000 L).</w:t>
      </w:r>
      <w:bookmarkEnd w:id="197"/>
    </w:p>
    <w:p w14:paraId="6ED1A0B1" w14:textId="77777777" w:rsidR="00173FC6" w:rsidRDefault="00173FC6" w:rsidP="00A5580F">
      <w:pPr>
        <w:pStyle w:val="OECD-BASIS-TEXT"/>
        <w:jc w:val="left"/>
      </w:pPr>
    </w:p>
    <w:p w14:paraId="57334D7A" w14:textId="77777777" w:rsidR="00A5580F" w:rsidRDefault="00A5580F" w:rsidP="00A5580F">
      <w:pPr>
        <w:pStyle w:val="OECD-HeadLine1"/>
      </w:pPr>
      <w:bookmarkStart w:id="204" w:name="_Toc240539905"/>
      <w:bookmarkStart w:id="205" w:name="_Toc264534780"/>
      <w:bookmarkStart w:id="206" w:name="_Toc138956707"/>
      <w:bookmarkStart w:id="207" w:name="_Toc142480025"/>
      <w:bookmarkStart w:id="208" w:name="_Toc20556851"/>
      <w:bookmarkStart w:id="209" w:name="_Toc54512853"/>
      <w:bookmarkStart w:id="210" w:name="_Toc58143793"/>
      <w:bookmarkStart w:id="211" w:name="_Toc85530729"/>
      <w:r>
        <w:t>IIIM 4.2</w:t>
      </w:r>
      <w:r>
        <w:tab/>
      </w:r>
      <w:bookmarkEnd w:id="204"/>
      <w:r>
        <w:t>Specifications of packaging and measures of its suitability</w:t>
      </w:r>
      <w:bookmarkEnd w:id="205"/>
      <w:bookmarkEnd w:id="206"/>
      <w:bookmarkEnd w:id="207"/>
      <w:r>
        <w:t xml:space="preserve"> </w:t>
      </w:r>
      <w:bookmarkEnd w:id="208"/>
      <w:bookmarkEnd w:id="209"/>
      <w:bookmarkEnd w:id="210"/>
      <w:bookmarkEnd w:id="211"/>
    </w:p>
    <w:p w14:paraId="66302D5D" w14:textId="77777777" w:rsidR="00A5580F" w:rsidRDefault="00A5580F" w:rsidP="00A5580F">
      <w:pPr>
        <w:spacing w:after="0"/>
        <w:rPr>
          <w:b/>
          <w:bCs/>
          <w:sz w:val="20"/>
          <w:szCs w:val="20"/>
          <w:u w:val="single"/>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6"/>
        <w:gridCol w:w="7810"/>
      </w:tblGrid>
      <w:tr w:rsidR="000C7D94" w:rsidRPr="001B5928" w14:paraId="5314A87F" w14:textId="77777777" w:rsidTr="00A5580F">
        <w:tc>
          <w:tcPr>
            <w:tcW w:w="9016" w:type="dxa"/>
            <w:gridSpan w:val="2"/>
            <w:hideMark/>
          </w:tcPr>
          <w:p w14:paraId="61494623" w14:textId="007D7B25" w:rsidR="00A5580F" w:rsidRPr="000C7D94" w:rsidRDefault="00A5580F">
            <w:pPr>
              <w:spacing w:after="0"/>
              <w:rPr>
                <w:rFonts w:ascii="Times New Roman" w:hAnsi="Times New Roman" w:cs="Times New Roman"/>
                <w:b/>
                <w:bCs/>
                <w:sz w:val="20"/>
                <w:szCs w:val="20"/>
                <w:lang w:val="da-DK"/>
              </w:rPr>
            </w:pPr>
            <w:r w:rsidRPr="000C7D94">
              <w:rPr>
                <w:rFonts w:ascii="Times New Roman" w:hAnsi="Times New Roman" w:cs="Times New Roman"/>
                <w:b/>
                <w:bCs/>
                <w:sz w:val="20"/>
                <w:szCs w:val="20"/>
                <w:lang w:val="da-DK"/>
              </w:rPr>
              <w:t>Foray</w:t>
            </w:r>
            <w:r w:rsidR="000C7D94" w:rsidRPr="000C7D94">
              <w:rPr>
                <w:rFonts w:ascii="Times New Roman" w:hAnsi="Times New Roman" w:cs="Times New Roman"/>
                <w:b/>
                <w:bCs/>
                <w:sz w:val="20"/>
                <w:szCs w:val="20"/>
                <w:vertAlign w:val="superscript"/>
                <w:lang w:val="da-DK"/>
              </w:rPr>
              <w:t>®</w:t>
            </w:r>
            <w:r w:rsidRPr="000C7D94">
              <w:rPr>
                <w:rFonts w:ascii="Times New Roman" w:hAnsi="Times New Roman" w:cs="Times New Roman"/>
                <w:b/>
                <w:bCs/>
                <w:sz w:val="20"/>
                <w:szCs w:val="20"/>
                <w:lang w:val="da-DK"/>
              </w:rPr>
              <w:t xml:space="preserve"> </w:t>
            </w:r>
            <w:r w:rsidR="00CB346C" w:rsidRPr="000C7D94">
              <w:rPr>
                <w:rFonts w:ascii="Times New Roman" w:hAnsi="Times New Roman" w:cs="Times New Roman"/>
                <w:b/>
                <w:bCs/>
                <w:sz w:val="20"/>
                <w:szCs w:val="20"/>
                <w:lang w:val="da-DK"/>
              </w:rPr>
              <w:t>76</w:t>
            </w:r>
            <w:r w:rsidRPr="000C7D94">
              <w:rPr>
                <w:rFonts w:ascii="Times New Roman" w:hAnsi="Times New Roman" w:cs="Times New Roman"/>
                <w:b/>
                <w:bCs/>
                <w:sz w:val="20"/>
                <w:szCs w:val="20"/>
                <w:lang w:val="da-DK"/>
              </w:rPr>
              <w:t>B - 20L HDPE Drum</w:t>
            </w:r>
          </w:p>
        </w:tc>
      </w:tr>
      <w:tr w:rsidR="000C7D94" w:rsidRPr="000C7D94" w14:paraId="63C6B83A" w14:textId="77777777" w:rsidTr="00A5580F">
        <w:tc>
          <w:tcPr>
            <w:tcW w:w="1206" w:type="dxa"/>
            <w:hideMark/>
          </w:tcPr>
          <w:p w14:paraId="5A90ECAC"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Material</w:t>
            </w:r>
          </w:p>
        </w:tc>
        <w:tc>
          <w:tcPr>
            <w:tcW w:w="7810" w:type="dxa"/>
            <w:hideMark/>
          </w:tcPr>
          <w:p w14:paraId="04D468D7" w14:textId="77777777" w:rsidR="00A5580F" w:rsidRPr="000C7D94" w:rsidRDefault="00A5580F">
            <w:pPr>
              <w:spacing w:after="0"/>
              <w:rPr>
                <w:rFonts w:ascii="Times New Roman" w:hAnsi="Times New Roman" w:cs="Times New Roman"/>
                <w:b/>
                <w:bCs/>
                <w:sz w:val="20"/>
                <w:szCs w:val="20"/>
                <w:u w:val="single"/>
                <w:lang w:val="en-US"/>
              </w:rPr>
            </w:pPr>
            <w:r w:rsidRPr="000C7D94">
              <w:rPr>
                <w:rStyle w:val="normaltextrun"/>
                <w:rFonts w:ascii="Times New Roman" w:hAnsi="Times New Roman" w:cs="Times New Roman"/>
                <w:sz w:val="20"/>
                <w:szCs w:val="20"/>
                <w:shd w:val="clear" w:color="auto" w:fill="FFFFFF"/>
              </w:rPr>
              <w:t>High-density polyethylene (HDPE)</w:t>
            </w:r>
          </w:p>
        </w:tc>
      </w:tr>
      <w:tr w:rsidR="000C7D94" w:rsidRPr="000C7D94" w14:paraId="51A59215" w14:textId="77777777" w:rsidTr="00A5580F">
        <w:tc>
          <w:tcPr>
            <w:tcW w:w="1206" w:type="dxa"/>
            <w:hideMark/>
          </w:tcPr>
          <w:p w14:paraId="599664C8"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Capacity</w:t>
            </w:r>
          </w:p>
        </w:tc>
        <w:tc>
          <w:tcPr>
            <w:tcW w:w="7810" w:type="dxa"/>
            <w:hideMark/>
          </w:tcPr>
          <w:p w14:paraId="79A53314" w14:textId="77777777" w:rsidR="00A5580F" w:rsidRPr="000C7D94" w:rsidRDefault="00A5580F">
            <w:pPr>
              <w:spacing w:after="0"/>
              <w:rPr>
                <w:rFonts w:ascii="Times New Roman" w:hAnsi="Times New Roman" w:cs="Times New Roman"/>
                <w:b/>
                <w:bCs/>
                <w:sz w:val="20"/>
                <w:szCs w:val="20"/>
                <w:u w:val="single"/>
                <w:lang w:val="en-US"/>
              </w:rPr>
            </w:pPr>
            <w:r w:rsidRPr="000C7D94">
              <w:rPr>
                <w:rStyle w:val="normaltextrun"/>
                <w:rFonts w:ascii="Times New Roman" w:hAnsi="Times New Roman" w:cs="Times New Roman"/>
                <w:sz w:val="20"/>
                <w:szCs w:val="20"/>
                <w:bdr w:val="none" w:sz="0" w:space="0" w:color="auto" w:frame="1"/>
                <w:lang w:val="en-US"/>
              </w:rPr>
              <w:t>20 liters</w:t>
            </w:r>
          </w:p>
        </w:tc>
      </w:tr>
      <w:tr w:rsidR="000C7D94" w:rsidRPr="000C7D94" w14:paraId="101FFF28" w14:textId="77777777" w:rsidTr="00A5580F">
        <w:tc>
          <w:tcPr>
            <w:tcW w:w="1206" w:type="dxa"/>
            <w:hideMark/>
          </w:tcPr>
          <w:p w14:paraId="57E2075E"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Dimensions</w:t>
            </w:r>
          </w:p>
        </w:tc>
        <w:tc>
          <w:tcPr>
            <w:tcW w:w="7810" w:type="dxa"/>
            <w:hideMark/>
          </w:tcPr>
          <w:p w14:paraId="154195E4" w14:textId="77777777" w:rsidR="00A5580F" w:rsidRPr="000C7D94" w:rsidRDefault="00A5580F">
            <w:pPr>
              <w:spacing w:after="0"/>
              <w:rPr>
                <w:rFonts w:ascii="Times New Roman" w:hAnsi="Times New Roman" w:cs="Times New Roman"/>
                <w:b/>
                <w:bCs/>
                <w:sz w:val="20"/>
                <w:szCs w:val="20"/>
                <w:u w:val="single"/>
                <w:lang w:val="en-US"/>
              </w:rPr>
            </w:pPr>
            <w:r w:rsidRPr="000C7D94">
              <w:rPr>
                <w:rStyle w:val="normaltextrun"/>
                <w:rFonts w:ascii="Times New Roman" w:hAnsi="Times New Roman" w:cs="Times New Roman"/>
                <w:sz w:val="20"/>
                <w:szCs w:val="20"/>
                <w:bdr w:val="none" w:sz="0" w:space="0" w:color="auto" w:frame="1"/>
                <w:lang w:val="en-US"/>
              </w:rPr>
              <w:t>11.75 (L) x 10 (W) x 16.875 (H) +/- 0.25 inches</w:t>
            </w:r>
          </w:p>
        </w:tc>
      </w:tr>
      <w:tr w:rsidR="000C7D94" w:rsidRPr="000C7D94" w14:paraId="34F387B8" w14:textId="77777777" w:rsidTr="00A5580F">
        <w:tc>
          <w:tcPr>
            <w:tcW w:w="1206" w:type="dxa"/>
            <w:hideMark/>
          </w:tcPr>
          <w:p w14:paraId="368C6544"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Weight</w:t>
            </w:r>
          </w:p>
        </w:tc>
        <w:tc>
          <w:tcPr>
            <w:tcW w:w="7810" w:type="dxa"/>
            <w:hideMark/>
          </w:tcPr>
          <w:p w14:paraId="4315C356" w14:textId="77777777" w:rsidR="00A5580F" w:rsidRPr="000C7D94" w:rsidRDefault="00A5580F">
            <w:pPr>
              <w:spacing w:after="0"/>
              <w:rPr>
                <w:rFonts w:ascii="Times New Roman" w:hAnsi="Times New Roman" w:cs="Times New Roman"/>
                <w:b/>
                <w:bCs/>
                <w:sz w:val="20"/>
                <w:szCs w:val="20"/>
                <w:u w:val="single"/>
              </w:rPr>
            </w:pPr>
            <w:r w:rsidRPr="000C7D94">
              <w:rPr>
                <w:rStyle w:val="normaltextrun"/>
                <w:rFonts w:ascii="Times New Roman" w:hAnsi="Times New Roman" w:cs="Times New Roman"/>
                <w:sz w:val="20"/>
                <w:szCs w:val="20"/>
                <w:bdr w:val="none" w:sz="0" w:space="0" w:color="auto" w:frame="1"/>
                <w:lang w:val="en-US"/>
              </w:rPr>
              <w:t>1380 +/- 3 grams</w:t>
            </w:r>
          </w:p>
        </w:tc>
      </w:tr>
      <w:tr w:rsidR="00A5580F" w:rsidRPr="000C7D94" w14:paraId="13BED68F" w14:textId="77777777" w:rsidTr="00A5580F">
        <w:tc>
          <w:tcPr>
            <w:tcW w:w="1206" w:type="dxa"/>
            <w:hideMark/>
          </w:tcPr>
          <w:p w14:paraId="7DAA70A3"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Cap</w:t>
            </w:r>
          </w:p>
        </w:tc>
        <w:tc>
          <w:tcPr>
            <w:tcW w:w="7810" w:type="dxa"/>
            <w:hideMark/>
          </w:tcPr>
          <w:p w14:paraId="0EB01268" w14:textId="77777777" w:rsidR="00A5580F" w:rsidRPr="000C7D94" w:rsidRDefault="00A5580F">
            <w:pPr>
              <w:spacing w:after="0"/>
              <w:rPr>
                <w:rFonts w:ascii="Times New Roman" w:hAnsi="Times New Roman" w:cs="Times New Roman"/>
                <w:b/>
                <w:bCs/>
                <w:sz w:val="20"/>
                <w:szCs w:val="20"/>
                <w:u w:val="single"/>
                <w:lang w:val="en-US"/>
              </w:rPr>
            </w:pPr>
            <w:r w:rsidRPr="000C7D94">
              <w:rPr>
                <w:rStyle w:val="normaltextrun"/>
                <w:rFonts w:ascii="Times New Roman" w:hAnsi="Times New Roman" w:cs="Times New Roman"/>
                <w:sz w:val="20"/>
                <w:szCs w:val="20"/>
                <w:bdr w:val="none" w:sz="0" w:space="0" w:color="auto" w:frame="1"/>
                <w:lang w:val="en-US"/>
              </w:rPr>
              <w:t>70 mm</w:t>
            </w:r>
          </w:p>
        </w:tc>
      </w:tr>
    </w:tbl>
    <w:p w14:paraId="1B39D6F6" w14:textId="77777777" w:rsidR="00A5580F" w:rsidRPr="000C7D94" w:rsidRDefault="00A5580F" w:rsidP="00A5580F">
      <w:pPr>
        <w:spacing w:after="0"/>
        <w:rPr>
          <w:b/>
          <w:bCs/>
          <w:kern w:val="2"/>
          <w:sz w:val="20"/>
          <w:szCs w:val="20"/>
          <w:u w:val="single"/>
          <w:lang w:val="en-US"/>
          <w14:ligatures w14:val="standardContextu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6"/>
        <w:gridCol w:w="7810"/>
      </w:tblGrid>
      <w:tr w:rsidR="000C7D94" w:rsidRPr="001B5928" w14:paraId="1676B4D0" w14:textId="77777777" w:rsidTr="00A5580F">
        <w:tc>
          <w:tcPr>
            <w:tcW w:w="9016" w:type="dxa"/>
            <w:gridSpan w:val="2"/>
            <w:hideMark/>
          </w:tcPr>
          <w:p w14:paraId="14F858E3" w14:textId="34C0CD97" w:rsidR="00A5580F" w:rsidRPr="000C7D94" w:rsidRDefault="00A5580F">
            <w:pPr>
              <w:spacing w:after="0"/>
              <w:rPr>
                <w:rFonts w:ascii="Times New Roman" w:hAnsi="Times New Roman" w:cs="Times New Roman"/>
                <w:b/>
                <w:bCs/>
                <w:kern w:val="2"/>
                <w:sz w:val="20"/>
                <w:szCs w:val="20"/>
                <w:lang w:val="da-DK"/>
                <w14:ligatures w14:val="standardContextual"/>
              </w:rPr>
            </w:pPr>
            <w:r w:rsidRPr="000C7D94">
              <w:rPr>
                <w:rFonts w:ascii="Times New Roman" w:hAnsi="Times New Roman" w:cs="Times New Roman"/>
                <w:b/>
                <w:bCs/>
                <w:sz w:val="20"/>
                <w:szCs w:val="20"/>
                <w:lang w:val="da-DK"/>
              </w:rPr>
              <w:t>Foray</w:t>
            </w:r>
            <w:r w:rsidR="000C7D94" w:rsidRPr="000C7D94">
              <w:rPr>
                <w:rFonts w:ascii="Times New Roman" w:hAnsi="Times New Roman" w:cs="Times New Roman"/>
                <w:b/>
                <w:bCs/>
                <w:sz w:val="20"/>
                <w:szCs w:val="20"/>
                <w:vertAlign w:val="superscript"/>
                <w:lang w:val="da-DK"/>
              </w:rPr>
              <w:t>®</w:t>
            </w:r>
            <w:r w:rsidRPr="000C7D94">
              <w:rPr>
                <w:rFonts w:ascii="Times New Roman" w:hAnsi="Times New Roman" w:cs="Times New Roman"/>
                <w:b/>
                <w:bCs/>
                <w:sz w:val="20"/>
                <w:szCs w:val="20"/>
                <w:lang w:val="da-DK"/>
              </w:rPr>
              <w:t xml:space="preserve"> </w:t>
            </w:r>
            <w:r w:rsidR="00CB346C" w:rsidRPr="000C7D94">
              <w:rPr>
                <w:rFonts w:ascii="Times New Roman" w:hAnsi="Times New Roman" w:cs="Times New Roman"/>
                <w:b/>
                <w:bCs/>
                <w:sz w:val="20"/>
                <w:szCs w:val="20"/>
                <w:lang w:val="da-DK"/>
              </w:rPr>
              <w:t>76</w:t>
            </w:r>
            <w:r w:rsidRPr="000C7D94">
              <w:rPr>
                <w:rFonts w:ascii="Times New Roman" w:hAnsi="Times New Roman" w:cs="Times New Roman"/>
                <w:b/>
                <w:bCs/>
                <w:sz w:val="20"/>
                <w:szCs w:val="20"/>
                <w:lang w:val="da-DK"/>
              </w:rPr>
              <w:t xml:space="preserve">B - 200L HDPE Drum </w:t>
            </w:r>
          </w:p>
        </w:tc>
      </w:tr>
      <w:tr w:rsidR="000C7D94" w:rsidRPr="000C7D94" w14:paraId="25F6507D" w14:textId="77777777" w:rsidTr="00A5580F">
        <w:tc>
          <w:tcPr>
            <w:tcW w:w="1206" w:type="dxa"/>
            <w:hideMark/>
          </w:tcPr>
          <w:p w14:paraId="630359D1"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Material</w:t>
            </w:r>
          </w:p>
        </w:tc>
        <w:tc>
          <w:tcPr>
            <w:tcW w:w="7810" w:type="dxa"/>
            <w:hideMark/>
          </w:tcPr>
          <w:p w14:paraId="129980FE" w14:textId="77777777" w:rsidR="00A5580F" w:rsidRPr="000C7D94" w:rsidRDefault="00A5580F">
            <w:pPr>
              <w:spacing w:after="0"/>
              <w:rPr>
                <w:rFonts w:ascii="Times New Roman" w:hAnsi="Times New Roman" w:cs="Times New Roman"/>
                <w:b/>
                <w:bCs/>
                <w:sz w:val="20"/>
                <w:szCs w:val="20"/>
                <w:u w:val="single"/>
                <w:lang w:val="en-US"/>
              </w:rPr>
            </w:pPr>
            <w:r w:rsidRPr="000C7D94">
              <w:rPr>
                <w:rStyle w:val="normaltextrun"/>
                <w:rFonts w:ascii="Times New Roman" w:hAnsi="Times New Roman" w:cs="Times New Roman"/>
                <w:sz w:val="20"/>
                <w:szCs w:val="20"/>
                <w:shd w:val="clear" w:color="auto" w:fill="FFFFFF"/>
              </w:rPr>
              <w:t>High-density polyethylene (HDPE)</w:t>
            </w:r>
          </w:p>
        </w:tc>
      </w:tr>
      <w:tr w:rsidR="000C7D94" w:rsidRPr="000C7D94" w14:paraId="00D7D0E6" w14:textId="77777777" w:rsidTr="00A5580F">
        <w:tc>
          <w:tcPr>
            <w:tcW w:w="1206" w:type="dxa"/>
            <w:hideMark/>
          </w:tcPr>
          <w:p w14:paraId="757A986F"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Capacity</w:t>
            </w:r>
          </w:p>
        </w:tc>
        <w:tc>
          <w:tcPr>
            <w:tcW w:w="7810" w:type="dxa"/>
            <w:hideMark/>
          </w:tcPr>
          <w:p w14:paraId="7B36D009" w14:textId="77777777" w:rsidR="00A5580F" w:rsidRPr="000C7D94" w:rsidRDefault="00A5580F">
            <w:pPr>
              <w:spacing w:after="0"/>
              <w:rPr>
                <w:rFonts w:ascii="Times New Roman" w:hAnsi="Times New Roman" w:cs="Times New Roman"/>
                <w:b/>
                <w:bCs/>
                <w:sz w:val="20"/>
                <w:szCs w:val="20"/>
                <w:u w:val="single"/>
                <w:lang w:val="en-US"/>
              </w:rPr>
            </w:pPr>
            <w:r w:rsidRPr="000C7D94">
              <w:rPr>
                <w:rStyle w:val="normaltextrun"/>
                <w:rFonts w:ascii="Times New Roman" w:hAnsi="Times New Roman" w:cs="Times New Roman"/>
                <w:sz w:val="20"/>
                <w:szCs w:val="20"/>
                <w:bdr w:val="none" w:sz="0" w:space="0" w:color="auto" w:frame="1"/>
                <w:lang w:val="en-US"/>
              </w:rPr>
              <w:t xml:space="preserve">200 liters </w:t>
            </w:r>
          </w:p>
        </w:tc>
      </w:tr>
      <w:tr w:rsidR="000C7D94" w:rsidRPr="000C7D94" w14:paraId="580605E2" w14:textId="77777777" w:rsidTr="00A5580F">
        <w:tc>
          <w:tcPr>
            <w:tcW w:w="1206" w:type="dxa"/>
            <w:hideMark/>
          </w:tcPr>
          <w:p w14:paraId="7275C31F"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Dimensions</w:t>
            </w:r>
          </w:p>
        </w:tc>
        <w:tc>
          <w:tcPr>
            <w:tcW w:w="7810" w:type="dxa"/>
            <w:hideMark/>
          </w:tcPr>
          <w:p w14:paraId="2ACB659D" w14:textId="77777777" w:rsidR="00A5580F" w:rsidRPr="000C7D94" w:rsidRDefault="00A5580F">
            <w:pPr>
              <w:spacing w:after="0"/>
              <w:rPr>
                <w:rFonts w:ascii="Times New Roman" w:hAnsi="Times New Roman" w:cs="Times New Roman"/>
                <w:b/>
                <w:bCs/>
                <w:sz w:val="20"/>
                <w:szCs w:val="20"/>
                <w:u w:val="single"/>
                <w:lang w:val="en-US"/>
              </w:rPr>
            </w:pPr>
            <w:r w:rsidRPr="000C7D94">
              <w:rPr>
                <w:rStyle w:val="normaltextrun"/>
                <w:rFonts w:ascii="Times New Roman" w:hAnsi="Times New Roman" w:cs="Times New Roman"/>
                <w:sz w:val="20"/>
                <w:szCs w:val="20"/>
                <w:bdr w:val="none" w:sz="0" w:space="0" w:color="auto" w:frame="1"/>
                <w:lang w:val="en-US"/>
              </w:rPr>
              <w:t>34.75 (outside height) x 23.25 (outside diameter) inches</w:t>
            </w:r>
          </w:p>
        </w:tc>
      </w:tr>
      <w:tr w:rsidR="000C7D94" w:rsidRPr="000C7D94" w14:paraId="7830749B" w14:textId="77777777" w:rsidTr="00A5580F">
        <w:tc>
          <w:tcPr>
            <w:tcW w:w="1206" w:type="dxa"/>
            <w:hideMark/>
          </w:tcPr>
          <w:p w14:paraId="7A1CA4BC"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Weight</w:t>
            </w:r>
          </w:p>
        </w:tc>
        <w:tc>
          <w:tcPr>
            <w:tcW w:w="7810" w:type="dxa"/>
            <w:hideMark/>
          </w:tcPr>
          <w:p w14:paraId="37E8C73E" w14:textId="77777777" w:rsidR="00A5580F" w:rsidRPr="000C7D94" w:rsidRDefault="00A5580F">
            <w:pPr>
              <w:spacing w:after="0"/>
              <w:rPr>
                <w:rFonts w:ascii="Times New Roman" w:hAnsi="Times New Roman" w:cs="Times New Roman"/>
                <w:b/>
                <w:bCs/>
                <w:sz w:val="20"/>
                <w:szCs w:val="20"/>
                <w:u w:val="single"/>
                <w:lang w:val="en-US"/>
              </w:rPr>
            </w:pPr>
            <w:r w:rsidRPr="000C7D94">
              <w:rPr>
                <w:rStyle w:val="normaltextrun"/>
                <w:rFonts w:ascii="Times New Roman" w:hAnsi="Times New Roman" w:cs="Times New Roman"/>
                <w:sz w:val="20"/>
                <w:szCs w:val="20"/>
                <w:bdr w:val="none" w:sz="0" w:space="0" w:color="auto" w:frame="1"/>
                <w:lang w:val="en-US"/>
              </w:rPr>
              <w:t xml:space="preserve">9.75 kg (21.5 </w:t>
            </w:r>
            <w:proofErr w:type="spellStart"/>
            <w:r w:rsidRPr="000C7D94">
              <w:rPr>
                <w:rStyle w:val="normaltextrun"/>
                <w:rFonts w:ascii="Times New Roman" w:hAnsi="Times New Roman" w:cs="Times New Roman"/>
                <w:sz w:val="20"/>
                <w:szCs w:val="20"/>
                <w:bdr w:val="none" w:sz="0" w:space="0" w:color="auto" w:frame="1"/>
                <w:lang w:val="en-US"/>
              </w:rPr>
              <w:t>lb</w:t>
            </w:r>
            <w:proofErr w:type="spellEnd"/>
            <w:r w:rsidRPr="000C7D94">
              <w:rPr>
                <w:rStyle w:val="normaltextrun"/>
                <w:rFonts w:ascii="Times New Roman" w:hAnsi="Times New Roman" w:cs="Times New Roman"/>
                <w:sz w:val="20"/>
                <w:szCs w:val="20"/>
                <w:bdr w:val="none" w:sz="0" w:space="0" w:color="auto" w:frame="1"/>
                <w:lang w:val="en-US"/>
              </w:rPr>
              <w:t>)</w:t>
            </w:r>
          </w:p>
        </w:tc>
      </w:tr>
      <w:tr w:rsidR="00A5580F" w:rsidRPr="000C7D94" w14:paraId="12A4FEB0" w14:textId="77777777" w:rsidTr="00A5580F">
        <w:tc>
          <w:tcPr>
            <w:tcW w:w="1206" w:type="dxa"/>
            <w:hideMark/>
          </w:tcPr>
          <w:p w14:paraId="75F64B67"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Seal</w:t>
            </w:r>
          </w:p>
        </w:tc>
        <w:tc>
          <w:tcPr>
            <w:tcW w:w="7810" w:type="dxa"/>
            <w:hideMark/>
          </w:tcPr>
          <w:p w14:paraId="04B79A3E" w14:textId="77777777" w:rsidR="00A5580F" w:rsidRPr="000C7D94" w:rsidRDefault="00A5580F">
            <w:pPr>
              <w:spacing w:after="0"/>
              <w:rPr>
                <w:rStyle w:val="normaltextrun"/>
                <w:sz w:val="22"/>
                <w:szCs w:val="22"/>
                <w:bdr w:val="none" w:sz="0" w:space="0" w:color="auto" w:frame="1"/>
              </w:rPr>
            </w:pPr>
            <w:r w:rsidRPr="000C7D94">
              <w:rPr>
                <w:rStyle w:val="normaltextrun"/>
                <w:rFonts w:ascii="Times New Roman" w:hAnsi="Times New Roman" w:cs="Times New Roman"/>
                <w:sz w:val="20"/>
                <w:szCs w:val="20"/>
                <w:bdr w:val="none" w:sz="0" w:space="0" w:color="auto" w:frame="1"/>
                <w:lang w:val="en-US"/>
              </w:rPr>
              <w:t xml:space="preserve">Tamper evident </w:t>
            </w:r>
            <w:proofErr w:type="spellStart"/>
            <w:r w:rsidRPr="000C7D94">
              <w:rPr>
                <w:rStyle w:val="normaltextrun"/>
                <w:rFonts w:ascii="Times New Roman" w:hAnsi="Times New Roman" w:cs="Times New Roman"/>
                <w:sz w:val="20"/>
                <w:szCs w:val="20"/>
                <w:bdr w:val="none" w:sz="0" w:space="0" w:color="auto" w:frame="1"/>
                <w:lang w:val="en-US"/>
              </w:rPr>
              <w:t>overseal</w:t>
            </w:r>
            <w:proofErr w:type="spellEnd"/>
            <w:r w:rsidRPr="000C7D94">
              <w:rPr>
                <w:rStyle w:val="normaltextrun"/>
                <w:rFonts w:ascii="Times New Roman" w:hAnsi="Times New Roman" w:cs="Times New Roman"/>
                <w:sz w:val="20"/>
                <w:szCs w:val="20"/>
                <w:bdr w:val="none" w:sz="0" w:space="0" w:color="auto" w:frame="1"/>
                <w:lang w:val="en-US"/>
              </w:rPr>
              <w:t xml:space="preserve"> 2 inches</w:t>
            </w:r>
          </w:p>
        </w:tc>
      </w:tr>
    </w:tbl>
    <w:p w14:paraId="5ECB6853" w14:textId="77777777" w:rsidR="00A5580F" w:rsidRPr="000C7D94" w:rsidRDefault="00A5580F" w:rsidP="00A5580F">
      <w:pPr>
        <w:spacing w:after="0"/>
        <w:rPr>
          <w:b/>
          <w:bCs/>
          <w:kern w:val="2"/>
          <w:sz w:val="20"/>
          <w:szCs w:val="20"/>
          <w:u w:val="single"/>
          <w:lang w:val="en-US"/>
          <w14:ligatures w14:val="standardContextu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6"/>
        <w:gridCol w:w="7810"/>
      </w:tblGrid>
      <w:tr w:rsidR="000C7D94" w:rsidRPr="001B5928" w14:paraId="65535357" w14:textId="77777777" w:rsidTr="00A5580F">
        <w:tc>
          <w:tcPr>
            <w:tcW w:w="9016" w:type="dxa"/>
            <w:gridSpan w:val="2"/>
            <w:hideMark/>
          </w:tcPr>
          <w:p w14:paraId="3C6E0F72" w14:textId="12008743" w:rsidR="00A5580F" w:rsidRPr="000C7D94" w:rsidRDefault="00A5580F">
            <w:pPr>
              <w:spacing w:after="0"/>
              <w:rPr>
                <w:rFonts w:ascii="Times New Roman" w:hAnsi="Times New Roman" w:cs="Times New Roman"/>
                <w:b/>
                <w:bCs/>
                <w:kern w:val="2"/>
                <w:sz w:val="20"/>
                <w:szCs w:val="20"/>
                <w:lang w:val="de-DE"/>
                <w14:ligatures w14:val="standardContextual"/>
              </w:rPr>
            </w:pPr>
            <w:proofErr w:type="spellStart"/>
            <w:r w:rsidRPr="000C7D94">
              <w:rPr>
                <w:rFonts w:ascii="Times New Roman" w:hAnsi="Times New Roman" w:cs="Times New Roman"/>
                <w:b/>
                <w:bCs/>
                <w:sz w:val="20"/>
                <w:szCs w:val="20"/>
                <w:lang w:val="de-DE"/>
              </w:rPr>
              <w:t>Foray</w:t>
            </w:r>
            <w:proofErr w:type="spellEnd"/>
            <w:r w:rsidR="000C7D94" w:rsidRPr="000C7D94">
              <w:rPr>
                <w:rFonts w:ascii="Times New Roman" w:hAnsi="Times New Roman" w:cs="Times New Roman"/>
                <w:b/>
                <w:bCs/>
                <w:sz w:val="20"/>
                <w:szCs w:val="20"/>
                <w:vertAlign w:val="superscript"/>
                <w:lang w:val="de-DE"/>
              </w:rPr>
              <w:t>®</w:t>
            </w:r>
            <w:r w:rsidRPr="000C7D94">
              <w:rPr>
                <w:rFonts w:ascii="Times New Roman" w:hAnsi="Times New Roman" w:cs="Times New Roman"/>
                <w:b/>
                <w:bCs/>
                <w:sz w:val="20"/>
                <w:szCs w:val="20"/>
                <w:lang w:val="de-DE"/>
              </w:rPr>
              <w:t xml:space="preserve"> </w:t>
            </w:r>
            <w:r w:rsidR="00CB346C" w:rsidRPr="000C7D94">
              <w:rPr>
                <w:rFonts w:ascii="Times New Roman" w:hAnsi="Times New Roman" w:cs="Times New Roman"/>
                <w:b/>
                <w:bCs/>
                <w:sz w:val="20"/>
                <w:szCs w:val="20"/>
                <w:lang w:val="de-DE"/>
              </w:rPr>
              <w:t>76</w:t>
            </w:r>
            <w:r w:rsidRPr="000C7D94">
              <w:rPr>
                <w:rFonts w:ascii="Times New Roman" w:hAnsi="Times New Roman" w:cs="Times New Roman"/>
                <w:b/>
                <w:bCs/>
                <w:sz w:val="20"/>
                <w:szCs w:val="20"/>
                <w:lang w:val="de-DE"/>
              </w:rPr>
              <w:t xml:space="preserve">B - 1000L Schutz </w:t>
            </w:r>
            <w:proofErr w:type="spellStart"/>
            <w:r w:rsidRPr="000C7D94">
              <w:rPr>
                <w:rFonts w:ascii="Times New Roman" w:hAnsi="Times New Roman" w:cs="Times New Roman"/>
                <w:b/>
                <w:bCs/>
                <w:sz w:val="20"/>
                <w:szCs w:val="20"/>
                <w:lang w:val="de-DE"/>
              </w:rPr>
              <w:t>Ecobulk</w:t>
            </w:r>
            <w:proofErr w:type="spellEnd"/>
            <w:r w:rsidRPr="000C7D94">
              <w:rPr>
                <w:rFonts w:ascii="Times New Roman" w:hAnsi="Times New Roman" w:cs="Times New Roman"/>
                <w:b/>
                <w:bCs/>
                <w:sz w:val="20"/>
                <w:szCs w:val="20"/>
                <w:lang w:val="de-DE"/>
              </w:rPr>
              <w:t xml:space="preserve"> MX-100</w:t>
            </w:r>
          </w:p>
        </w:tc>
      </w:tr>
      <w:tr w:rsidR="000C7D94" w:rsidRPr="000C7D94" w14:paraId="3F884256" w14:textId="77777777" w:rsidTr="00A5580F">
        <w:tc>
          <w:tcPr>
            <w:tcW w:w="1206" w:type="dxa"/>
            <w:hideMark/>
          </w:tcPr>
          <w:p w14:paraId="48B12305"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Material</w:t>
            </w:r>
          </w:p>
        </w:tc>
        <w:tc>
          <w:tcPr>
            <w:tcW w:w="7810" w:type="dxa"/>
            <w:hideMark/>
          </w:tcPr>
          <w:p w14:paraId="4E995EAB" w14:textId="77777777" w:rsidR="00A5580F" w:rsidRPr="000C7D94" w:rsidRDefault="00A5580F">
            <w:pPr>
              <w:spacing w:after="0"/>
              <w:rPr>
                <w:rStyle w:val="normaltextrun"/>
                <w:shd w:val="clear" w:color="auto" w:fill="FFFFFF"/>
              </w:rPr>
            </w:pPr>
            <w:r w:rsidRPr="000C7D94">
              <w:rPr>
                <w:rStyle w:val="normaltextrun"/>
                <w:rFonts w:ascii="Times New Roman" w:hAnsi="Times New Roman" w:cs="Times New Roman"/>
                <w:sz w:val="20"/>
                <w:szCs w:val="20"/>
                <w:shd w:val="clear" w:color="auto" w:fill="FFFFFF"/>
              </w:rPr>
              <w:t xml:space="preserve">Inner bottle: High-density polyethylene (HDPE) </w:t>
            </w:r>
          </w:p>
          <w:p w14:paraId="6CD19684" w14:textId="77777777" w:rsidR="00A5580F" w:rsidRPr="000C7D94" w:rsidRDefault="00A5580F">
            <w:pPr>
              <w:spacing w:after="0"/>
              <w:rPr>
                <w:b/>
                <w:bCs/>
                <w:u w:val="single"/>
                <w:lang w:val="en-US"/>
              </w:rPr>
            </w:pPr>
            <w:r w:rsidRPr="000C7D94">
              <w:rPr>
                <w:rStyle w:val="normaltextrun"/>
                <w:shd w:val="clear" w:color="auto" w:fill="FFFFFF"/>
              </w:rPr>
              <w:t>O</w:t>
            </w:r>
            <w:r w:rsidRPr="000C7D94">
              <w:rPr>
                <w:rStyle w:val="normaltextrun"/>
                <w:rFonts w:ascii="Times New Roman" w:hAnsi="Times New Roman" w:cs="Times New Roman"/>
                <w:sz w:val="20"/>
                <w:szCs w:val="20"/>
                <w:shd w:val="clear" w:color="auto" w:fill="FFFFFF"/>
              </w:rPr>
              <w:t>uter cage: Steel, galvanized against corrosion</w:t>
            </w:r>
          </w:p>
        </w:tc>
      </w:tr>
      <w:tr w:rsidR="000C7D94" w:rsidRPr="000C7D94" w14:paraId="1569E00B" w14:textId="77777777" w:rsidTr="00A5580F">
        <w:tc>
          <w:tcPr>
            <w:tcW w:w="1206" w:type="dxa"/>
            <w:hideMark/>
          </w:tcPr>
          <w:p w14:paraId="6965A4CC"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Capacity</w:t>
            </w:r>
          </w:p>
        </w:tc>
        <w:tc>
          <w:tcPr>
            <w:tcW w:w="7810" w:type="dxa"/>
            <w:hideMark/>
          </w:tcPr>
          <w:p w14:paraId="7B7011DA" w14:textId="77777777" w:rsidR="00A5580F" w:rsidRPr="000C7D94" w:rsidRDefault="00A5580F">
            <w:pPr>
              <w:spacing w:after="0"/>
              <w:rPr>
                <w:rFonts w:ascii="Times New Roman" w:hAnsi="Times New Roman" w:cs="Times New Roman"/>
                <w:b/>
                <w:bCs/>
                <w:sz w:val="20"/>
                <w:szCs w:val="20"/>
                <w:u w:val="single"/>
                <w:lang w:val="en-US"/>
              </w:rPr>
            </w:pPr>
            <w:r w:rsidRPr="000C7D94">
              <w:rPr>
                <w:rStyle w:val="normaltextrun"/>
                <w:rFonts w:ascii="Times New Roman" w:hAnsi="Times New Roman" w:cs="Times New Roman"/>
                <w:sz w:val="20"/>
                <w:szCs w:val="20"/>
                <w:bdr w:val="none" w:sz="0" w:space="0" w:color="auto" w:frame="1"/>
                <w:lang w:val="en-US"/>
              </w:rPr>
              <w:t xml:space="preserve">1000 liters </w:t>
            </w:r>
          </w:p>
        </w:tc>
      </w:tr>
      <w:tr w:rsidR="000C7D94" w:rsidRPr="000C7D94" w14:paraId="550E842A" w14:textId="77777777" w:rsidTr="00A5580F">
        <w:tc>
          <w:tcPr>
            <w:tcW w:w="1206" w:type="dxa"/>
            <w:hideMark/>
          </w:tcPr>
          <w:p w14:paraId="19C4C59D"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Dimensions</w:t>
            </w:r>
          </w:p>
        </w:tc>
        <w:tc>
          <w:tcPr>
            <w:tcW w:w="7810" w:type="dxa"/>
            <w:hideMark/>
          </w:tcPr>
          <w:p w14:paraId="2CDDD3AE" w14:textId="77777777" w:rsidR="00A5580F" w:rsidRPr="000C7D94" w:rsidRDefault="00A5580F">
            <w:pPr>
              <w:spacing w:after="0"/>
              <w:rPr>
                <w:rStyle w:val="normaltextrun"/>
                <w:sz w:val="22"/>
                <w:szCs w:val="22"/>
                <w:bdr w:val="none" w:sz="0" w:space="0" w:color="auto" w:frame="1"/>
              </w:rPr>
            </w:pPr>
            <w:r w:rsidRPr="000C7D94">
              <w:rPr>
                <w:rStyle w:val="normaltextrun"/>
                <w:rFonts w:ascii="Times New Roman" w:hAnsi="Times New Roman" w:cs="Times New Roman"/>
                <w:sz w:val="20"/>
                <w:szCs w:val="20"/>
                <w:bdr w:val="none" w:sz="0" w:space="0" w:color="auto" w:frame="1"/>
                <w:lang w:val="en-US"/>
              </w:rPr>
              <w:t>48" x 40" x 46"</w:t>
            </w:r>
          </w:p>
        </w:tc>
      </w:tr>
      <w:tr w:rsidR="000C7D94" w:rsidRPr="000C7D94" w14:paraId="4AA4DCDE" w14:textId="77777777" w:rsidTr="00A5580F">
        <w:tc>
          <w:tcPr>
            <w:tcW w:w="1206" w:type="dxa"/>
            <w:hideMark/>
          </w:tcPr>
          <w:p w14:paraId="28F123D0"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Weight</w:t>
            </w:r>
          </w:p>
        </w:tc>
        <w:tc>
          <w:tcPr>
            <w:tcW w:w="7810" w:type="dxa"/>
            <w:hideMark/>
          </w:tcPr>
          <w:p w14:paraId="45F7B343" w14:textId="77777777" w:rsidR="00A5580F" w:rsidRPr="000C7D94" w:rsidRDefault="00A5580F">
            <w:pPr>
              <w:spacing w:after="0"/>
              <w:rPr>
                <w:rFonts w:ascii="Times New Roman" w:hAnsi="Times New Roman" w:cs="Times New Roman"/>
                <w:b/>
                <w:bCs/>
                <w:sz w:val="20"/>
                <w:szCs w:val="20"/>
                <w:u w:val="single"/>
                <w:lang w:val="en-US"/>
              </w:rPr>
            </w:pPr>
            <w:r w:rsidRPr="000C7D94">
              <w:rPr>
                <w:rStyle w:val="normaltextrun"/>
                <w:rFonts w:ascii="Times New Roman" w:hAnsi="Times New Roman" w:cs="Times New Roman"/>
                <w:sz w:val="20"/>
                <w:szCs w:val="20"/>
                <w:bdr w:val="none" w:sz="0" w:space="0" w:color="auto" w:frame="1"/>
                <w:lang w:val="en-US"/>
              </w:rPr>
              <w:t xml:space="preserve">Approximately 60 kg (132 </w:t>
            </w:r>
            <w:proofErr w:type="spellStart"/>
            <w:r w:rsidRPr="000C7D94">
              <w:rPr>
                <w:rStyle w:val="normaltextrun"/>
                <w:rFonts w:ascii="Times New Roman" w:hAnsi="Times New Roman" w:cs="Times New Roman"/>
                <w:sz w:val="20"/>
                <w:szCs w:val="20"/>
                <w:bdr w:val="none" w:sz="0" w:space="0" w:color="auto" w:frame="1"/>
                <w:lang w:val="en-US"/>
              </w:rPr>
              <w:t>lb</w:t>
            </w:r>
            <w:proofErr w:type="spellEnd"/>
            <w:r w:rsidRPr="000C7D94">
              <w:rPr>
                <w:rStyle w:val="normaltextrun"/>
                <w:rFonts w:ascii="Times New Roman" w:hAnsi="Times New Roman" w:cs="Times New Roman"/>
                <w:sz w:val="20"/>
                <w:szCs w:val="20"/>
                <w:bdr w:val="none" w:sz="0" w:space="0" w:color="auto" w:frame="1"/>
                <w:lang w:val="en-US"/>
              </w:rPr>
              <w:t>)</w:t>
            </w:r>
          </w:p>
        </w:tc>
      </w:tr>
      <w:tr w:rsidR="000C7D94" w:rsidRPr="000C7D94" w14:paraId="465721C6" w14:textId="77777777" w:rsidTr="00A5580F">
        <w:tc>
          <w:tcPr>
            <w:tcW w:w="1206" w:type="dxa"/>
            <w:hideMark/>
          </w:tcPr>
          <w:p w14:paraId="31BA0E16" w14:textId="77777777" w:rsidR="00A5580F" w:rsidRPr="000C7D94" w:rsidRDefault="00A5580F">
            <w:pPr>
              <w:spacing w:after="0"/>
              <w:rPr>
                <w:rFonts w:ascii="Times New Roman" w:hAnsi="Times New Roman" w:cs="Times New Roman"/>
                <w:b/>
                <w:bCs/>
                <w:sz w:val="20"/>
                <w:szCs w:val="20"/>
                <w:lang w:val="en-US"/>
              </w:rPr>
            </w:pPr>
            <w:r w:rsidRPr="000C7D94">
              <w:rPr>
                <w:rFonts w:ascii="Times New Roman" w:hAnsi="Times New Roman" w:cs="Times New Roman"/>
                <w:b/>
                <w:bCs/>
                <w:sz w:val="20"/>
                <w:szCs w:val="20"/>
                <w:lang w:val="en-US"/>
              </w:rPr>
              <w:t>Valve/Cap</w:t>
            </w:r>
          </w:p>
        </w:tc>
        <w:tc>
          <w:tcPr>
            <w:tcW w:w="7810" w:type="dxa"/>
            <w:hideMark/>
          </w:tcPr>
          <w:p w14:paraId="49BB28E0" w14:textId="77777777" w:rsidR="00A5580F" w:rsidRPr="000C7D94" w:rsidRDefault="00A5580F">
            <w:pPr>
              <w:spacing w:after="0"/>
              <w:rPr>
                <w:rStyle w:val="normaltextrun"/>
                <w:shd w:val="clear" w:color="auto" w:fill="FFFFFF"/>
              </w:rPr>
            </w:pPr>
            <w:r w:rsidRPr="000C7D94">
              <w:rPr>
                <w:rStyle w:val="normaltextrun"/>
                <w:rFonts w:ascii="Times New Roman" w:hAnsi="Times New Roman" w:cs="Times New Roman"/>
                <w:sz w:val="20"/>
                <w:szCs w:val="20"/>
                <w:shd w:val="clear" w:color="auto" w:fill="FFFFFF"/>
              </w:rPr>
              <w:t>Discharge valve:</w:t>
            </w:r>
            <w:r w:rsidRPr="000C7D94">
              <w:rPr>
                <w:lang w:val="en-US"/>
              </w:rPr>
              <w:t xml:space="preserve"> </w:t>
            </w:r>
            <w:r w:rsidRPr="000C7D94">
              <w:rPr>
                <w:rStyle w:val="normaltextrun"/>
                <w:rFonts w:ascii="Times New Roman" w:hAnsi="Times New Roman" w:cs="Times New Roman"/>
                <w:sz w:val="20"/>
                <w:szCs w:val="20"/>
                <w:shd w:val="clear" w:color="auto" w:fill="FFFFFF"/>
              </w:rPr>
              <w:t xml:space="preserve">2" NPS ball valve DN50 with </w:t>
            </w:r>
            <w:proofErr w:type="spellStart"/>
            <w:r w:rsidRPr="000C7D94">
              <w:rPr>
                <w:rStyle w:val="normaltextrun"/>
                <w:rFonts w:ascii="Times New Roman" w:hAnsi="Times New Roman" w:cs="Times New Roman"/>
                <w:sz w:val="20"/>
                <w:szCs w:val="20"/>
                <w:shd w:val="clear" w:color="auto" w:fill="FFFFFF"/>
              </w:rPr>
              <w:t>viton</w:t>
            </w:r>
            <w:proofErr w:type="spellEnd"/>
            <w:r w:rsidRPr="000C7D94">
              <w:rPr>
                <w:rStyle w:val="normaltextrun"/>
                <w:rFonts w:ascii="Times New Roman" w:hAnsi="Times New Roman" w:cs="Times New Roman"/>
                <w:sz w:val="20"/>
                <w:szCs w:val="20"/>
                <w:shd w:val="clear" w:color="auto" w:fill="FFFFFF"/>
              </w:rPr>
              <w:t xml:space="preserve"> gasket</w:t>
            </w:r>
          </w:p>
          <w:p w14:paraId="2C1BECC6" w14:textId="77777777" w:rsidR="00A5580F" w:rsidRPr="000C7D94" w:rsidRDefault="00A5580F">
            <w:pPr>
              <w:spacing w:after="0"/>
              <w:rPr>
                <w:rStyle w:val="normaltextrun"/>
                <w:rFonts w:ascii="Times New Roman" w:hAnsi="Times New Roman" w:cs="Times New Roman"/>
                <w:sz w:val="20"/>
                <w:szCs w:val="20"/>
                <w:shd w:val="clear" w:color="auto" w:fill="FFFFFF"/>
              </w:rPr>
            </w:pPr>
            <w:r w:rsidRPr="000C7D94">
              <w:rPr>
                <w:rStyle w:val="normaltextrun"/>
                <w:rFonts w:ascii="Times New Roman" w:hAnsi="Times New Roman" w:cs="Times New Roman"/>
                <w:sz w:val="20"/>
                <w:szCs w:val="20"/>
                <w:shd w:val="clear" w:color="auto" w:fill="FFFFFF"/>
              </w:rPr>
              <w:t xml:space="preserve">Main fill cap: 6" injection </w:t>
            </w:r>
            <w:proofErr w:type="spellStart"/>
            <w:r w:rsidRPr="000C7D94">
              <w:rPr>
                <w:rStyle w:val="normaltextrun"/>
                <w:rFonts w:ascii="Times New Roman" w:hAnsi="Times New Roman" w:cs="Times New Roman"/>
                <w:sz w:val="20"/>
                <w:szCs w:val="20"/>
                <w:shd w:val="clear" w:color="auto" w:fill="FFFFFF"/>
              </w:rPr>
              <w:t>molded</w:t>
            </w:r>
            <w:proofErr w:type="spellEnd"/>
            <w:r w:rsidRPr="000C7D94">
              <w:rPr>
                <w:rStyle w:val="normaltextrun"/>
                <w:rFonts w:ascii="Times New Roman" w:hAnsi="Times New Roman" w:cs="Times New Roman"/>
                <w:sz w:val="20"/>
                <w:szCs w:val="20"/>
                <w:shd w:val="clear" w:color="auto" w:fill="FFFFFF"/>
              </w:rPr>
              <w:t xml:space="preserve"> from HDPE with </w:t>
            </w:r>
            <w:proofErr w:type="spellStart"/>
            <w:r w:rsidRPr="000C7D94">
              <w:rPr>
                <w:rStyle w:val="normaltextrun"/>
                <w:rFonts w:ascii="Times New Roman" w:hAnsi="Times New Roman" w:cs="Times New Roman"/>
                <w:sz w:val="20"/>
                <w:szCs w:val="20"/>
                <w:shd w:val="clear" w:color="auto" w:fill="FFFFFF"/>
              </w:rPr>
              <w:t>viton</w:t>
            </w:r>
            <w:proofErr w:type="spellEnd"/>
            <w:r w:rsidRPr="000C7D94">
              <w:rPr>
                <w:rStyle w:val="normaltextrun"/>
                <w:rFonts w:ascii="Times New Roman" w:hAnsi="Times New Roman" w:cs="Times New Roman"/>
                <w:sz w:val="20"/>
                <w:szCs w:val="20"/>
                <w:shd w:val="clear" w:color="auto" w:fill="FFFFFF"/>
              </w:rPr>
              <w:t xml:space="preserve"> gasket.</w:t>
            </w:r>
          </w:p>
        </w:tc>
      </w:tr>
    </w:tbl>
    <w:p w14:paraId="17B78B77" w14:textId="77777777" w:rsidR="00A5580F" w:rsidRDefault="00A5580F" w:rsidP="00A5580F">
      <w:pPr>
        <w:pStyle w:val="NormalDossier"/>
        <w:spacing w:before="0" w:after="0"/>
        <w:rPr>
          <w:highlight w:val="yellow"/>
        </w:rPr>
      </w:pPr>
    </w:p>
    <w:p w14:paraId="776E023C" w14:textId="77777777" w:rsidR="00A5580F" w:rsidRDefault="00A5580F" w:rsidP="00A5580F">
      <w:pPr>
        <w:pStyle w:val="Tekstpodstawowy"/>
        <w:rPr>
          <w:sz w:val="22"/>
          <w:szCs w:val="22"/>
        </w:rPr>
      </w:pPr>
      <w:r>
        <w:rPr>
          <w:sz w:val="22"/>
          <w:szCs w:val="22"/>
        </w:rPr>
        <w:t>The packaging is designed in accordance with the criteria and guidelines specified by the FAO and complies with ADR requirements.</w:t>
      </w:r>
    </w:p>
    <w:p w14:paraId="370D3367" w14:textId="77777777" w:rsidR="00173FC6" w:rsidRDefault="00173FC6" w:rsidP="00A5580F">
      <w:pPr>
        <w:pStyle w:val="Tekstpodstawowy"/>
        <w:rPr>
          <w:sz w:val="22"/>
          <w:szCs w:val="22"/>
        </w:rPr>
      </w:pPr>
    </w:p>
    <w:p w14:paraId="40C672EB" w14:textId="77777777" w:rsidR="00FA2DD2" w:rsidRPr="001B287E" w:rsidRDefault="00FA2DD2">
      <w:pPr>
        <w:pStyle w:val="OECD-HeadLine1"/>
      </w:pPr>
      <w:bookmarkStart w:id="212" w:name="_Toc142480026"/>
      <w:r w:rsidRPr="001B287E">
        <w:t>IIIM</w:t>
      </w:r>
      <w:r w:rsidR="00673DB0" w:rsidRPr="001B287E">
        <w:t xml:space="preserve"> 4</w:t>
      </w:r>
      <w:r w:rsidRPr="001B287E">
        <w:t>.3</w:t>
      </w:r>
      <w:r w:rsidRPr="001B287E">
        <w:tab/>
      </w:r>
      <w:bookmarkEnd w:id="198"/>
      <w:bookmarkEnd w:id="199"/>
      <w:bookmarkEnd w:id="200"/>
      <w:r w:rsidRPr="001B287E">
        <w:t>Label instructions regarding cleaning equipment and protective clothing</w:t>
      </w:r>
      <w:bookmarkEnd w:id="201"/>
      <w:bookmarkEnd w:id="212"/>
      <w:r w:rsidRPr="001B287E">
        <w:t xml:space="preserve"> </w:t>
      </w:r>
      <w:bookmarkEnd w:id="202"/>
      <w:bookmarkEnd w:id="203"/>
    </w:p>
    <w:p w14:paraId="3298F172" w14:textId="77777777" w:rsidR="00C74BC0" w:rsidRPr="001B287E" w:rsidRDefault="00C74BC0" w:rsidP="00C53F2B">
      <w:pPr>
        <w:pStyle w:val="OECD-BASIS-TEXT"/>
      </w:pPr>
      <w:bookmarkStart w:id="213" w:name="_Toc20556853"/>
      <w:bookmarkStart w:id="214" w:name="_Toc54512855"/>
      <w:bookmarkStart w:id="215" w:name="_Toc58143795"/>
      <w:bookmarkStart w:id="216" w:name="_Toc85530731"/>
      <w:bookmarkStart w:id="217" w:name="_Toc240539907"/>
      <w:bookmarkStart w:id="218" w:name="_Toc264534782"/>
      <w:r w:rsidRPr="001B287E">
        <w:t>Applicators and other handlers must wear:</w:t>
      </w:r>
    </w:p>
    <w:p w14:paraId="307367B9" w14:textId="77777777" w:rsidR="00C74BC0" w:rsidRPr="001B287E" w:rsidRDefault="00C74BC0" w:rsidP="00C53F2B">
      <w:pPr>
        <w:pStyle w:val="OECD-BASIS-TEXT"/>
      </w:pPr>
      <w:r w:rsidRPr="001B287E">
        <w:t>- long-sleeved shirt and long pants</w:t>
      </w:r>
    </w:p>
    <w:p w14:paraId="565EFEB8" w14:textId="77777777" w:rsidR="00C74BC0" w:rsidRPr="001B287E" w:rsidRDefault="00C74BC0" w:rsidP="00C53F2B">
      <w:pPr>
        <w:pStyle w:val="OECD-BASIS-TEXT"/>
      </w:pPr>
      <w:r w:rsidRPr="001B287E">
        <w:t>- waterproof gloves</w:t>
      </w:r>
    </w:p>
    <w:p w14:paraId="155EC2DF" w14:textId="77777777" w:rsidR="00C74BC0" w:rsidRPr="001B287E" w:rsidRDefault="00C74BC0" w:rsidP="00C74BC0">
      <w:pPr>
        <w:pStyle w:val="OECD-BASIS-TEXT"/>
        <w:jc w:val="left"/>
      </w:pPr>
      <w:r w:rsidRPr="001B287E">
        <w:t>- shoes and socks</w:t>
      </w:r>
    </w:p>
    <w:p w14:paraId="6F66994F" w14:textId="77777777" w:rsidR="00C74BC0" w:rsidRPr="001B287E" w:rsidRDefault="00C74BC0" w:rsidP="00C74BC0">
      <w:pPr>
        <w:pStyle w:val="OECD-BASIS-TEXT"/>
        <w:jc w:val="left"/>
      </w:pPr>
    </w:p>
    <w:p w14:paraId="4E1463A9" w14:textId="77777777" w:rsidR="00C74BC0" w:rsidRDefault="00C74BC0" w:rsidP="00C53F2B">
      <w:pPr>
        <w:pStyle w:val="OECD-BASIS-TEXT"/>
      </w:pPr>
      <w:r w:rsidRPr="001B287E">
        <w:t>Wash thoroughly with soap and water after handling. Remove contaminated clothing and wash before re-use. Users should wash hands before eating, drinking, chewing gum, using tobacco or using the toilet.</w:t>
      </w:r>
    </w:p>
    <w:p w14:paraId="621F6870" w14:textId="77777777" w:rsidR="00173FC6" w:rsidRPr="008210B0" w:rsidRDefault="00173FC6" w:rsidP="00C53F2B">
      <w:pPr>
        <w:pStyle w:val="OECD-BASIS-TEXT"/>
      </w:pPr>
    </w:p>
    <w:p w14:paraId="0C4F3E2B" w14:textId="77777777" w:rsidR="00FA2DD2" w:rsidRPr="00881606" w:rsidRDefault="00FA2DD2" w:rsidP="008210B0">
      <w:pPr>
        <w:pStyle w:val="OECD-HeadLine1"/>
        <w:keepNext/>
        <w:keepLines/>
        <w:widowControl/>
        <w:suppressAutoHyphens/>
      </w:pPr>
      <w:bookmarkStart w:id="219" w:name="_Toc142480027"/>
      <w:r>
        <w:t>IIIM</w:t>
      </w:r>
      <w:r w:rsidR="00673DB0">
        <w:t xml:space="preserve"> 4</w:t>
      </w:r>
      <w:r w:rsidRPr="00881606">
        <w:t>.4</w:t>
      </w:r>
      <w:r w:rsidRPr="00881606">
        <w:tab/>
      </w:r>
      <w:bookmarkEnd w:id="213"/>
      <w:bookmarkEnd w:id="214"/>
      <w:bookmarkEnd w:id="215"/>
      <w:bookmarkEnd w:id="216"/>
      <w:bookmarkEnd w:id="217"/>
      <w:r w:rsidRPr="00881606">
        <w:t>Procedures to clean equipment and protective clothing; measures of their effectiveness</w:t>
      </w:r>
      <w:bookmarkEnd w:id="218"/>
      <w:bookmarkEnd w:id="219"/>
    </w:p>
    <w:p w14:paraId="7CABCFE7" w14:textId="77777777" w:rsidR="00C74BC0" w:rsidRDefault="00C74BC0" w:rsidP="00C74BC0">
      <w:pPr>
        <w:pStyle w:val="OECD-BASIS-TEXT"/>
        <w:jc w:val="left"/>
        <w:rPr>
          <w:b/>
        </w:rPr>
      </w:pPr>
      <w:bookmarkStart w:id="220" w:name="_Toc85530732"/>
      <w:bookmarkStart w:id="221" w:name="_Toc240539908"/>
      <w:bookmarkStart w:id="222" w:name="_Toc264534783"/>
      <w:bookmarkStart w:id="223" w:name="_Toc20556854"/>
      <w:bookmarkStart w:id="224" w:name="_Toc54512856"/>
      <w:bookmarkStart w:id="225" w:name="_Toc58143796"/>
      <w:r>
        <w:rPr>
          <w:b/>
        </w:rPr>
        <w:t>Equipment cleaning procedure</w:t>
      </w:r>
    </w:p>
    <w:p w14:paraId="6653D457" w14:textId="67AE6469" w:rsidR="00C74BC0" w:rsidRDefault="00C74BC0" w:rsidP="00C53F2B">
      <w:pPr>
        <w:pStyle w:val="OECD-BASIS-TEXT"/>
      </w:pPr>
      <w:r>
        <w:t>Rinse application equipment thoroughly with water and spray over already treated area.</w:t>
      </w:r>
    </w:p>
    <w:p w14:paraId="3905FE86" w14:textId="77777777" w:rsidR="00C74BC0" w:rsidRDefault="00C74BC0" w:rsidP="00C53F2B">
      <w:pPr>
        <w:pStyle w:val="OECD-BASIS-TEXT"/>
        <w:rPr>
          <w:b/>
        </w:rPr>
      </w:pPr>
    </w:p>
    <w:p w14:paraId="36022A41" w14:textId="77777777" w:rsidR="00C74BC0" w:rsidRDefault="00C74BC0" w:rsidP="00C74BC0">
      <w:pPr>
        <w:pStyle w:val="OECD-BASIS-TEXT"/>
        <w:jc w:val="left"/>
        <w:rPr>
          <w:b/>
        </w:rPr>
      </w:pPr>
      <w:r>
        <w:rPr>
          <w:b/>
        </w:rPr>
        <w:t>Protective clothing cleaning procedure</w:t>
      </w:r>
    </w:p>
    <w:p w14:paraId="0C1BD5B6" w14:textId="77777777" w:rsidR="00C74BC0" w:rsidRDefault="00C74BC0" w:rsidP="00C53F2B">
      <w:pPr>
        <w:pStyle w:val="OECD-BASIS-TEXT"/>
      </w:pPr>
      <w:r>
        <w:t>Protective clothing shall be washed in the usual way.</w:t>
      </w:r>
    </w:p>
    <w:p w14:paraId="7C124860" w14:textId="77777777" w:rsidR="00173FC6" w:rsidRDefault="00173FC6" w:rsidP="00C53F2B">
      <w:pPr>
        <w:pStyle w:val="OECD-BASIS-TEXT"/>
      </w:pPr>
    </w:p>
    <w:p w14:paraId="372A1C9D" w14:textId="77777777" w:rsidR="00FA2DD2" w:rsidRPr="00881606" w:rsidRDefault="00FA2DD2">
      <w:pPr>
        <w:pStyle w:val="OECD-HeadLine1"/>
      </w:pPr>
      <w:bookmarkStart w:id="226" w:name="_Toc142480028"/>
      <w:r>
        <w:t>IIIM</w:t>
      </w:r>
      <w:r w:rsidR="00673DB0">
        <w:t xml:space="preserve"> 4</w:t>
      </w:r>
      <w:r w:rsidRPr="00881606">
        <w:t>.5</w:t>
      </w:r>
      <w:r w:rsidRPr="00881606">
        <w:tab/>
      </w:r>
      <w:bookmarkEnd w:id="220"/>
      <w:bookmarkEnd w:id="221"/>
      <w:r w:rsidRPr="00881606">
        <w:t>Necessary waiting periods for re-entry; recommended protective measures to reduce occupational exposure</w:t>
      </w:r>
      <w:bookmarkEnd w:id="222"/>
      <w:bookmarkEnd w:id="226"/>
    </w:p>
    <w:tbl>
      <w:tblPr>
        <w:tblW w:w="0" w:type="auto"/>
        <w:tblBorders>
          <w:top w:val="nil"/>
          <w:left w:val="nil"/>
          <w:bottom w:val="nil"/>
          <w:right w:val="nil"/>
        </w:tblBorders>
        <w:tblLayout w:type="fixed"/>
        <w:tblLook w:val="0000" w:firstRow="0" w:lastRow="0" w:firstColumn="0" w:lastColumn="0" w:noHBand="0" w:noVBand="0"/>
      </w:tblPr>
      <w:tblGrid>
        <w:gridCol w:w="4305"/>
        <w:gridCol w:w="4305"/>
      </w:tblGrid>
      <w:tr w:rsidR="00C74BC0" w14:paraId="6696AA60" w14:textId="77777777" w:rsidTr="5D5802BC">
        <w:trPr>
          <w:trHeight w:val="800"/>
        </w:trPr>
        <w:tc>
          <w:tcPr>
            <w:tcW w:w="4305" w:type="dxa"/>
          </w:tcPr>
          <w:p w14:paraId="54FEF366" w14:textId="77777777" w:rsidR="00C74BC0" w:rsidRDefault="00C74BC0">
            <w:pPr>
              <w:pStyle w:val="Default"/>
              <w:spacing w:after="120"/>
              <w:rPr>
                <w:sz w:val="22"/>
                <w:szCs w:val="22"/>
              </w:rPr>
            </w:pPr>
            <w:bookmarkStart w:id="227" w:name="_Hlk109310124"/>
            <w:bookmarkStart w:id="228" w:name="_Toc85530733"/>
            <w:bookmarkStart w:id="229" w:name="_Toc240539909"/>
            <w:bookmarkStart w:id="230" w:name="_Toc264534785"/>
            <w:bookmarkEnd w:id="223"/>
            <w:bookmarkEnd w:id="224"/>
            <w:bookmarkEnd w:id="225"/>
            <w:r>
              <w:rPr>
                <w:sz w:val="22"/>
                <w:szCs w:val="22"/>
              </w:rPr>
              <w:t xml:space="preserve">Pre-harvest interval for each relevant crop: </w:t>
            </w:r>
          </w:p>
        </w:tc>
        <w:tc>
          <w:tcPr>
            <w:tcW w:w="4305" w:type="dxa"/>
          </w:tcPr>
          <w:p w14:paraId="53CC7AFA" w14:textId="149F36DB" w:rsidR="00C74BC0" w:rsidRPr="00543A02" w:rsidRDefault="00C74BC0" w:rsidP="00C53F2B">
            <w:pPr>
              <w:tabs>
                <w:tab w:val="clear" w:pos="720"/>
              </w:tabs>
              <w:autoSpaceDE w:val="0"/>
              <w:autoSpaceDN w:val="0"/>
              <w:adjustRightInd w:val="0"/>
              <w:spacing w:after="120"/>
              <w:jc w:val="both"/>
              <w:rPr>
                <w:sz w:val="22"/>
                <w:szCs w:val="22"/>
              </w:rPr>
            </w:pPr>
            <w:r w:rsidRPr="5D5802BC">
              <w:rPr>
                <w:i/>
                <w:iCs/>
                <w:sz w:val="22"/>
                <w:szCs w:val="22"/>
              </w:rPr>
              <w:t>Bacillus thuringiensis</w:t>
            </w:r>
            <w:r w:rsidRPr="5D5802BC">
              <w:rPr>
                <w:sz w:val="22"/>
                <w:szCs w:val="22"/>
              </w:rPr>
              <w:t xml:space="preserve"> subsp. </w:t>
            </w:r>
            <w:proofErr w:type="spellStart"/>
            <w:r w:rsidRPr="5D5802BC">
              <w:rPr>
                <w:i/>
                <w:iCs/>
                <w:sz w:val="22"/>
                <w:szCs w:val="22"/>
              </w:rPr>
              <w:t>kurstaki</w:t>
            </w:r>
            <w:proofErr w:type="spellEnd"/>
            <w:r w:rsidRPr="5D5802BC">
              <w:rPr>
                <w:sz w:val="22"/>
                <w:szCs w:val="22"/>
              </w:rPr>
              <w:t xml:space="preserve"> is not supposed to produce any relevant residues </w:t>
            </w:r>
            <w:r w:rsidR="00DE6167" w:rsidRPr="5D5802BC">
              <w:rPr>
                <w:sz w:val="22"/>
                <w:szCs w:val="22"/>
              </w:rPr>
              <w:t>with adverse effects on workers. Therefore, f</w:t>
            </w:r>
            <w:r w:rsidRPr="5D5802BC">
              <w:rPr>
                <w:sz w:val="22"/>
                <w:szCs w:val="22"/>
              </w:rPr>
              <w:t>ixing a pre-harvest interval</w:t>
            </w:r>
            <w:r w:rsidR="1A31009B" w:rsidRPr="5D5802BC">
              <w:rPr>
                <w:sz w:val="22"/>
                <w:szCs w:val="22"/>
              </w:rPr>
              <w:t xml:space="preserve"> to reduce occupational exposure</w:t>
            </w:r>
            <w:r w:rsidRPr="5D5802BC">
              <w:rPr>
                <w:sz w:val="22"/>
                <w:szCs w:val="22"/>
              </w:rPr>
              <w:t xml:space="preserve"> is therefore not relevant.</w:t>
            </w:r>
          </w:p>
        </w:tc>
      </w:tr>
      <w:tr w:rsidR="00C74BC0" w14:paraId="2917C0AE" w14:textId="77777777" w:rsidTr="5D5802BC">
        <w:trPr>
          <w:trHeight w:val="240"/>
        </w:trPr>
        <w:tc>
          <w:tcPr>
            <w:tcW w:w="4305" w:type="dxa"/>
          </w:tcPr>
          <w:p w14:paraId="3D1311BF" w14:textId="77777777" w:rsidR="00C74BC0" w:rsidRDefault="00C74BC0">
            <w:pPr>
              <w:pStyle w:val="Default"/>
              <w:spacing w:after="120"/>
              <w:rPr>
                <w:sz w:val="22"/>
                <w:szCs w:val="22"/>
              </w:rPr>
            </w:pPr>
            <w:r>
              <w:rPr>
                <w:sz w:val="22"/>
                <w:szCs w:val="22"/>
              </w:rPr>
              <w:t xml:space="preserve">Re-entry period for livestock, to areas </w:t>
            </w:r>
          </w:p>
          <w:p w14:paraId="1F9CA34E" w14:textId="77777777" w:rsidR="00C74BC0" w:rsidRDefault="00C74BC0">
            <w:pPr>
              <w:pStyle w:val="Default"/>
              <w:spacing w:after="120"/>
              <w:rPr>
                <w:sz w:val="22"/>
                <w:szCs w:val="22"/>
              </w:rPr>
            </w:pPr>
            <w:r>
              <w:rPr>
                <w:sz w:val="22"/>
                <w:szCs w:val="22"/>
              </w:rPr>
              <w:t xml:space="preserve">to be grazed: </w:t>
            </w:r>
          </w:p>
        </w:tc>
        <w:tc>
          <w:tcPr>
            <w:tcW w:w="4305" w:type="dxa"/>
          </w:tcPr>
          <w:p w14:paraId="5731B5C9" w14:textId="77777777" w:rsidR="00C74BC0" w:rsidRPr="00543A02" w:rsidRDefault="00C74BC0" w:rsidP="00C53F2B">
            <w:pPr>
              <w:pStyle w:val="Default"/>
              <w:spacing w:after="120"/>
              <w:jc w:val="both"/>
              <w:rPr>
                <w:sz w:val="22"/>
                <w:szCs w:val="22"/>
              </w:rPr>
            </w:pPr>
            <w:r w:rsidRPr="00543A02">
              <w:rPr>
                <w:sz w:val="22"/>
                <w:szCs w:val="22"/>
              </w:rPr>
              <w:t xml:space="preserve">Not relevant (see above). </w:t>
            </w:r>
          </w:p>
        </w:tc>
      </w:tr>
      <w:tr w:rsidR="00C74BC0" w14:paraId="5D271DE2" w14:textId="77777777" w:rsidTr="5D5802BC">
        <w:trPr>
          <w:trHeight w:val="240"/>
        </w:trPr>
        <w:tc>
          <w:tcPr>
            <w:tcW w:w="4305" w:type="dxa"/>
          </w:tcPr>
          <w:p w14:paraId="0F4792D4" w14:textId="77777777" w:rsidR="00C74BC0" w:rsidRDefault="00C74BC0">
            <w:pPr>
              <w:pStyle w:val="Default"/>
              <w:spacing w:after="120"/>
              <w:rPr>
                <w:sz w:val="22"/>
                <w:szCs w:val="22"/>
              </w:rPr>
            </w:pPr>
            <w:r>
              <w:rPr>
                <w:sz w:val="22"/>
                <w:szCs w:val="22"/>
              </w:rPr>
              <w:t xml:space="preserve">Re-entry period for man to crops, </w:t>
            </w:r>
          </w:p>
          <w:p w14:paraId="47D88AA9" w14:textId="77777777" w:rsidR="00C74BC0" w:rsidRDefault="00C74BC0">
            <w:pPr>
              <w:pStyle w:val="Default"/>
              <w:spacing w:after="120"/>
              <w:rPr>
                <w:sz w:val="22"/>
                <w:szCs w:val="22"/>
              </w:rPr>
            </w:pPr>
            <w:r>
              <w:rPr>
                <w:sz w:val="22"/>
                <w:szCs w:val="22"/>
              </w:rPr>
              <w:t xml:space="preserve">buildings or spaces treated: </w:t>
            </w:r>
          </w:p>
        </w:tc>
        <w:tc>
          <w:tcPr>
            <w:tcW w:w="4305" w:type="dxa"/>
          </w:tcPr>
          <w:p w14:paraId="594C3F59" w14:textId="77777777" w:rsidR="00C74BC0" w:rsidRPr="00543A02" w:rsidRDefault="00C74BC0" w:rsidP="00C53F2B">
            <w:pPr>
              <w:pStyle w:val="Default"/>
              <w:spacing w:after="120"/>
              <w:jc w:val="both"/>
              <w:rPr>
                <w:sz w:val="22"/>
                <w:szCs w:val="22"/>
              </w:rPr>
            </w:pPr>
            <w:r w:rsidRPr="00543A02">
              <w:rPr>
                <w:sz w:val="22"/>
                <w:szCs w:val="22"/>
              </w:rPr>
              <w:t xml:space="preserve">Not relevant (see above). </w:t>
            </w:r>
          </w:p>
        </w:tc>
      </w:tr>
      <w:tr w:rsidR="00C74BC0" w14:paraId="63CFC874" w14:textId="77777777" w:rsidTr="5D5802BC">
        <w:trPr>
          <w:trHeight w:val="100"/>
        </w:trPr>
        <w:tc>
          <w:tcPr>
            <w:tcW w:w="4305" w:type="dxa"/>
          </w:tcPr>
          <w:p w14:paraId="40B25E2A" w14:textId="77777777" w:rsidR="00C74BC0" w:rsidRDefault="00C74BC0">
            <w:pPr>
              <w:pStyle w:val="Default"/>
              <w:spacing w:after="120"/>
              <w:rPr>
                <w:sz w:val="22"/>
                <w:szCs w:val="22"/>
              </w:rPr>
            </w:pPr>
            <w:r>
              <w:rPr>
                <w:sz w:val="22"/>
                <w:szCs w:val="22"/>
              </w:rPr>
              <w:t xml:space="preserve">Withholding periods for animal feeding stuffs: </w:t>
            </w:r>
          </w:p>
        </w:tc>
        <w:tc>
          <w:tcPr>
            <w:tcW w:w="4305" w:type="dxa"/>
          </w:tcPr>
          <w:p w14:paraId="15D33CCA" w14:textId="77777777" w:rsidR="00C74BC0" w:rsidRPr="00543A02" w:rsidRDefault="00C74BC0" w:rsidP="00C53F2B">
            <w:pPr>
              <w:pStyle w:val="Default"/>
              <w:spacing w:after="120"/>
              <w:jc w:val="both"/>
              <w:rPr>
                <w:sz w:val="22"/>
                <w:szCs w:val="22"/>
              </w:rPr>
            </w:pPr>
            <w:r w:rsidRPr="00543A02">
              <w:rPr>
                <w:sz w:val="22"/>
                <w:szCs w:val="22"/>
              </w:rPr>
              <w:t xml:space="preserve">Not relevant (see above). </w:t>
            </w:r>
          </w:p>
        </w:tc>
      </w:tr>
      <w:tr w:rsidR="00C74BC0" w14:paraId="4AAAFDA1" w14:textId="77777777" w:rsidTr="5D5802BC">
        <w:trPr>
          <w:trHeight w:val="240"/>
        </w:trPr>
        <w:tc>
          <w:tcPr>
            <w:tcW w:w="4305" w:type="dxa"/>
          </w:tcPr>
          <w:p w14:paraId="3549F763" w14:textId="77777777" w:rsidR="00C74BC0" w:rsidRDefault="00C74BC0">
            <w:pPr>
              <w:pStyle w:val="Default"/>
              <w:spacing w:after="120"/>
              <w:rPr>
                <w:sz w:val="22"/>
                <w:szCs w:val="22"/>
              </w:rPr>
            </w:pPr>
            <w:r>
              <w:rPr>
                <w:sz w:val="22"/>
                <w:szCs w:val="22"/>
              </w:rPr>
              <w:t xml:space="preserve">Waiting period between application and handling treated products: </w:t>
            </w:r>
          </w:p>
        </w:tc>
        <w:tc>
          <w:tcPr>
            <w:tcW w:w="4305" w:type="dxa"/>
          </w:tcPr>
          <w:p w14:paraId="71A4645B" w14:textId="77777777" w:rsidR="00C74BC0" w:rsidRPr="00543A02" w:rsidRDefault="00C74BC0" w:rsidP="00C53F2B">
            <w:pPr>
              <w:pStyle w:val="Default"/>
              <w:spacing w:after="120"/>
              <w:jc w:val="both"/>
              <w:rPr>
                <w:sz w:val="22"/>
                <w:szCs w:val="22"/>
              </w:rPr>
            </w:pPr>
            <w:r w:rsidRPr="00543A02">
              <w:rPr>
                <w:sz w:val="22"/>
                <w:szCs w:val="22"/>
              </w:rPr>
              <w:t xml:space="preserve">Not relevant (see above). </w:t>
            </w:r>
          </w:p>
        </w:tc>
      </w:tr>
      <w:tr w:rsidR="00C74BC0" w14:paraId="65400924" w14:textId="77777777" w:rsidTr="5D5802BC">
        <w:trPr>
          <w:trHeight w:val="379"/>
        </w:trPr>
        <w:tc>
          <w:tcPr>
            <w:tcW w:w="4305" w:type="dxa"/>
          </w:tcPr>
          <w:p w14:paraId="1CD0EC05" w14:textId="77777777" w:rsidR="00C74BC0" w:rsidRDefault="00C74BC0">
            <w:pPr>
              <w:pStyle w:val="Default"/>
              <w:spacing w:after="120"/>
              <w:rPr>
                <w:sz w:val="22"/>
                <w:szCs w:val="22"/>
              </w:rPr>
            </w:pPr>
            <w:r>
              <w:rPr>
                <w:sz w:val="22"/>
                <w:szCs w:val="22"/>
              </w:rPr>
              <w:t xml:space="preserve">Waiting period between last application and sowing or planting succeeding crops: </w:t>
            </w:r>
          </w:p>
        </w:tc>
        <w:tc>
          <w:tcPr>
            <w:tcW w:w="4305" w:type="dxa"/>
          </w:tcPr>
          <w:p w14:paraId="15FB5030" w14:textId="3C74B2D4" w:rsidR="00C74BC0" w:rsidRDefault="00724278" w:rsidP="00C53F2B">
            <w:pPr>
              <w:pStyle w:val="Default"/>
              <w:spacing w:after="120"/>
              <w:jc w:val="both"/>
              <w:rPr>
                <w:sz w:val="22"/>
                <w:szCs w:val="22"/>
              </w:rPr>
            </w:pPr>
            <w:proofErr w:type="spellStart"/>
            <w:r w:rsidRPr="00F11CFA">
              <w:rPr>
                <w:i/>
                <w:iCs/>
                <w:sz w:val="22"/>
                <w:szCs w:val="22"/>
              </w:rPr>
              <w:t>Btk</w:t>
            </w:r>
            <w:proofErr w:type="spellEnd"/>
            <w:r w:rsidRPr="00F11CFA">
              <w:rPr>
                <w:sz w:val="22"/>
                <w:szCs w:val="22"/>
              </w:rPr>
              <w:t xml:space="preserve"> is not able to enter plant tissues and does not cause injuries to plants. </w:t>
            </w:r>
            <w:r w:rsidR="00F11CFA">
              <w:rPr>
                <w:sz w:val="22"/>
                <w:szCs w:val="22"/>
              </w:rPr>
              <w:t>T</w:t>
            </w:r>
            <w:r w:rsidR="00E51E12" w:rsidRPr="00F11CFA">
              <w:rPr>
                <w:sz w:val="22"/>
                <w:szCs w:val="22"/>
              </w:rPr>
              <w:t>he setting</w:t>
            </w:r>
            <w:r w:rsidR="00C74BC0" w:rsidRPr="00F11CFA">
              <w:rPr>
                <w:sz w:val="22"/>
                <w:szCs w:val="22"/>
              </w:rPr>
              <w:t xml:space="preserve"> of a waiting period is therefore</w:t>
            </w:r>
            <w:r w:rsidR="00DE6167" w:rsidRPr="00F11CFA">
              <w:rPr>
                <w:sz w:val="22"/>
                <w:szCs w:val="22"/>
              </w:rPr>
              <w:t xml:space="preserve"> </w:t>
            </w:r>
            <w:r w:rsidR="00C74BC0" w:rsidRPr="00F11CFA">
              <w:rPr>
                <w:sz w:val="22"/>
                <w:szCs w:val="22"/>
              </w:rPr>
              <w:t>not required.</w:t>
            </w:r>
          </w:p>
        </w:tc>
      </w:tr>
    </w:tbl>
    <w:p w14:paraId="28E57919" w14:textId="77777777" w:rsidR="00FA2DD2" w:rsidRPr="00881606" w:rsidRDefault="00FA2DD2">
      <w:pPr>
        <w:pStyle w:val="OECD-HeadLine1"/>
      </w:pPr>
      <w:bookmarkStart w:id="231" w:name="_Toc142480029"/>
      <w:bookmarkEnd w:id="227"/>
      <w:r>
        <w:t>IIIM</w:t>
      </w:r>
      <w:r w:rsidR="00673DB0">
        <w:t xml:space="preserve"> 4</w:t>
      </w:r>
      <w:r w:rsidRPr="00881606">
        <w:t>.6</w:t>
      </w:r>
      <w:r w:rsidRPr="00881606">
        <w:tab/>
      </w:r>
      <w:bookmarkEnd w:id="228"/>
      <w:bookmarkEnd w:id="229"/>
      <w:r w:rsidRPr="00881606">
        <w:t>Label instructions regarding: safe handling and storage</w:t>
      </w:r>
      <w:bookmarkEnd w:id="230"/>
      <w:bookmarkEnd w:id="231"/>
    </w:p>
    <w:p w14:paraId="06638FB9" w14:textId="02D72AF0" w:rsidR="00FA2DD2" w:rsidRDefault="00C74BC0" w:rsidP="00C74BC0">
      <w:pPr>
        <w:pStyle w:val="OECD-BASIS-TEXT"/>
        <w:keepNext/>
        <w:tabs>
          <w:tab w:val="clear" w:pos="720"/>
        </w:tabs>
        <w:jc w:val="left"/>
      </w:pPr>
      <w:bookmarkStart w:id="232" w:name="_Toc85530734"/>
      <w:bookmarkStart w:id="233" w:name="_Toc240539910"/>
      <w:bookmarkStart w:id="234" w:name="_Toc264534786"/>
      <w:r>
        <w:t>Please refer to the Safety Data Sheet for Foray</w:t>
      </w:r>
      <w:r w:rsidR="00615669" w:rsidRPr="5D5802BC">
        <w:rPr>
          <w:vertAlign w:val="superscript"/>
        </w:rPr>
        <w:t>®</w:t>
      </w:r>
      <w:r>
        <w:t xml:space="preserve"> 76B</w:t>
      </w:r>
      <w:r w:rsidR="00EC48C0">
        <w:t xml:space="preserve"> and refer to IIIM 4.7 below</w:t>
      </w:r>
      <w:r>
        <w:t>.</w:t>
      </w:r>
    </w:p>
    <w:p w14:paraId="2AF4FF48" w14:textId="13F23A8F" w:rsidR="00C74BC0" w:rsidRDefault="00C74BC0" w:rsidP="00C74BC0">
      <w:pPr>
        <w:pStyle w:val="OECD-BASIS-TEXT"/>
        <w:keepNext/>
        <w:tabs>
          <w:tab w:val="clear" w:pos="720"/>
        </w:tabs>
        <w:jc w:val="left"/>
      </w:pPr>
    </w:p>
    <w:p w14:paraId="348D654E" w14:textId="77777777" w:rsidR="00FA2DD2" w:rsidRPr="00881606" w:rsidRDefault="00FA2DD2">
      <w:pPr>
        <w:pStyle w:val="OECD-HeadLine1"/>
      </w:pPr>
      <w:bookmarkStart w:id="235" w:name="_Toc142480030"/>
      <w:r>
        <w:t>IIIM</w:t>
      </w:r>
      <w:r w:rsidR="00673DB0">
        <w:t xml:space="preserve"> 4</w:t>
      </w:r>
      <w:r w:rsidRPr="00881606">
        <w:t>.7</w:t>
      </w:r>
      <w:r w:rsidRPr="00881606">
        <w:tab/>
      </w:r>
      <w:bookmarkEnd w:id="232"/>
      <w:bookmarkEnd w:id="233"/>
      <w:r w:rsidRPr="00881606">
        <w:t>Recommendations regarding: handling, storage, transport, fire: specify risks, specify procedures to minimise hazards and the generation of waste</w:t>
      </w:r>
      <w:bookmarkEnd w:id="234"/>
      <w:bookmarkEnd w:id="235"/>
    </w:p>
    <w:p w14:paraId="79395C41" w14:textId="77777777" w:rsidR="00166BA9" w:rsidRPr="00A57934" w:rsidRDefault="00166BA9" w:rsidP="00166BA9">
      <w:pPr>
        <w:tabs>
          <w:tab w:val="clear" w:pos="720"/>
        </w:tabs>
        <w:spacing w:after="0"/>
        <w:textAlignment w:val="baseline"/>
        <w:rPr>
          <w:rFonts w:ascii="Segoe UI" w:hAnsi="Segoe UI" w:cs="Segoe UI"/>
          <w:sz w:val="18"/>
          <w:szCs w:val="18"/>
          <w:lang w:val="en-US"/>
        </w:rPr>
      </w:pPr>
      <w:bookmarkStart w:id="236" w:name="_Toc85530735"/>
      <w:bookmarkStart w:id="237" w:name="_Toc240539911"/>
      <w:bookmarkStart w:id="238" w:name="_Toc264534787"/>
      <w:r w:rsidRPr="00A57934">
        <w:rPr>
          <w:b/>
          <w:bCs/>
          <w:sz w:val="22"/>
          <w:szCs w:val="22"/>
        </w:rPr>
        <w:t>Safe handling</w:t>
      </w:r>
      <w:r w:rsidRPr="00A57934">
        <w:rPr>
          <w:sz w:val="22"/>
          <w:szCs w:val="22"/>
        </w:rPr>
        <w:t xml:space="preserve">: </w:t>
      </w:r>
      <w:r w:rsidRPr="00A57934">
        <w:rPr>
          <w:rFonts w:ascii="Calibri" w:hAnsi="Calibri" w:cs="Calibri"/>
          <w:sz w:val="22"/>
          <w:szCs w:val="22"/>
          <w:lang w:val="en-US"/>
        </w:rPr>
        <w:tab/>
      </w:r>
      <w:r w:rsidRPr="00A57934">
        <w:rPr>
          <w:rFonts w:ascii="Calibri" w:hAnsi="Calibri" w:cs="Calibri"/>
          <w:lang w:val="en-US"/>
        </w:rPr>
        <w:tab/>
      </w:r>
      <w:r w:rsidRPr="00A57934">
        <w:rPr>
          <w:rFonts w:ascii="Calibri" w:hAnsi="Calibri" w:cs="Calibri"/>
          <w:lang w:val="en-US"/>
        </w:rPr>
        <w:tab/>
      </w:r>
      <w:r w:rsidRPr="00A57934">
        <w:rPr>
          <w:sz w:val="22"/>
          <w:szCs w:val="22"/>
        </w:rPr>
        <w:t>The usual precautions should be observed.</w:t>
      </w:r>
      <w:r w:rsidRPr="00A57934">
        <w:rPr>
          <w:sz w:val="22"/>
          <w:szCs w:val="22"/>
          <w:lang w:val="en-US"/>
        </w:rPr>
        <w:t> </w:t>
      </w:r>
    </w:p>
    <w:p w14:paraId="28953582" w14:textId="77777777" w:rsidR="00166BA9" w:rsidRPr="00A57934" w:rsidRDefault="00166BA9" w:rsidP="00166BA9">
      <w:pPr>
        <w:tabs>
          <w:tab w:val="clear" w:pos="720"/>
        </w:tabs>
        <w:spacing w:after="0"/>
        <w:ind w:firstLine="2880"/>
        <w:textAlignment w:val="baseline"/>
        <w:rPr>
          <w:rFonts w:ascii="Segoe UI" w:hAnsi="Segoe UI" w:cs="Segoe UI"/>
          <w:sz w:val="18"/>
          <w:szCs w:val="18"/>
          <w:lang w:val="en-US"/>
        </w:rPr>
      </w:pPr>
      <w:r w:rsidRPr="00A57934">
        <w:rPr>
          <w:b/>
          <w:bCs/>
          <w:sz w:val="22"/>
          <w:szCs w:val="22"/>
        </w:rPr>
        <w:t xml:space="preserve">Hand: </w:t>
      </w:r>
      <w:r w:rsidRPr="00A57934">
        <w:rPr>
          <w:sz w:val="22"/>
          <w:szCs w:val="22"/>
        </w:rPr>
        <w:t>Wear protective gloves.</w:t>
      </w:r>
      <w:r w:rsidRPr="00A57934">
        <w:rPr>
          <w:sz w:val="22"/>
          <w:szCs w:val="22"/>
          <w:lang w:val="en-US"/>
        </w:rPr>
        <w:t> </w:t>
      </w:r>
    </w:p>
    <w:p w14:paraId="7F32747F" w14:textId="77777777" w:rsidR="00166BA9" w:rsidRPr="00A57934" w:rsidRDefault="00166BA9" w:rsidP="00166BA9">
      <w:pPr>
        <w:tabs>
          <w:tab w:val="clear" w:pos="720"/>
        </w:tabs>
        <w:spacing w:after="0"/>
        <w:ind w:firstLine="2880"/>
        <w:textAlignment w:val="baseline"/>
        <w:rPr>
          <w:rFonts w:ascii="Segoe UI" w:hAnsi="Segoe UI" w:cs="Segoe UI"/>
          <w:sz w:val="18"/>
          <w:szCs w:val="18"/>
          <w:lang w:val="en-US"/>
        </w:rPr>
      </w:pPr>
      <w:r w:rsidRPr="00A57934">
        <w:rPr>
          <w:b/>
          <w:bCs/>
          <w:sz w:val="22"/>
          <w:szCs w:val="22"/>
        </w:rPr>
        <w:t xml:space="preserve">Eye: </w:t>
      </w:r>
      <w:r w:rsidRPr="00A57934">
        <w:rPr>
          <w:sz w:val="22"/>
          <w:szCs w:val="22"/>
        </w:rPr>
        <w:t>Wear safety goggles or face shield.</w:t>
      </w:r>
      <w:r w:rsidRPr="00A57934">
        <w:rPr>
          <w:sz w:val="22"/>
          <w:szCs w:val="22"/>
          <w:lang w:val="en-US"/>
        </w:rPr>
        <w:t> </w:t>
      </w:r>
    </w:p>
    <w:p w14:paraId="4DAC15C9" w14:textId="77777777" w:rsidR="00166BA9" w:rsidRPr="00A57934" w:rsidRDefault="00166BA9" w:rsidP="00166BA9">
      <w:pPr>
        <w:tabs>
          <w:tab w:val="clear" w:pos="720"/>
        </w:tabs>
        <w:spacing w:after="0"/>
        <w:ind w:firstLine="2880"/>
        <w:textAlignment w:val="baseline"/>
        <w:rPr>
          <w:rFonts w:ascii="Segoe UI" w:hAnsi="Segoe UI" w:cs="Segoe UI"/>
          <w:sz w:val="18"/>
          <w:szCs w:val="18"/>
          <w:lang w:val="en-US"/>
        </w:rPr>
      </w:pPr>
      <w:r w:rsidRPr="00A57934">
        <w:rPr>
          <w:b/>
          <w:bCs/>
          <w:sz w:val="22"/>
          <w:szCs w:val="22"/>
        </w:rPr>
        <w:t xml:space="preserve">Skin and body: </w:t>
      </w:r>
      <w:r w:rsidRPr="00A57934">
        <w:rPr>
          <w:sz w:val="22"/>
          <w:szCs w:val="22"/>
        </w:rPr>
        <w:t>Wear suitable protective clothing.</w:t>
      </w:r>
      <w:r w:rsidRPr="00A57934">
        <w:rPr>
          <w:sz w:val="22"/>
          <w:szCs w:val="22"/>
          <w:lang w:val="en-US"/>
        </w:rPr>
        <w:t> </w:t>
      </w:r>
    </w:p>
    <w:p w14:paraId="5DCC9E5A" w14:textId="77777777" w:rsidR="00166BA9" w:rsidRPr="00A57934" w:rsidRDefault="00166BA9" w:rsidP="00166BA9">
      <w:pPr>
        <w:tabs>
          <w:tab w:val="clear" w:pos="720"/>
        </w:tabs>
        <w:spacing w:after="0"/>
        <w:ind w:firstLine="2880"/>
        <w:textAlignment w:val="baseline"/>
        <w:rPr>
          <w:rFonts w:ascii="Segoe UI" w:hAnsi="Segoe UI" w:cs="Segoe UI"/>
          <w:sz w:val="18"/>
          <w:szCs w:val="18"/>
          <w:lang w:val="en-US"/>
        </w:rPr>
      </w:pPr>
      <w:r w:rsidRPr="00A57934">
        <w:rPr>
          <w:b/>
          <w:bCs/>
          <w:sz w:val="22"/>
          <w:szCs w:val="22"/>
        </w:rPr>
        <w:t xml:space="preserve">Other information: </w:t>
      </w:r>
      <w:r w:rsidRPr="00A57934">
        <w:rPr>
          <w:sz w:val="22"/>
          <w:szCs w:val="22"/>
        </w:rPr>
        <w:t>Wash contaminated clothing before reuse.</w:t>
      </w:r>
    </w:p>
    <w:p w14:paraId="0DE3D6D6" w14:textId="77777777" w:rsidR="00166BA9" w:rsidRPr="00A57934" w:rsidRDefault="00166BA9" w:rsidP="00166BA9">
      <w:pPr>
        <w:tabs>
          <w:tab w:val="clear" w:pos="720"/>
        </w:tabs>
        <w:spacing w:after="0"/>
        <w:textAlignment w:val="baseline"/>
        <w:rPr>
          <w:rFonts w:ascii="Segoe UI" w:hAnsi="Segoe UI" w:cs="Segoe UI"/>
          <w:sz w:val="18"/>
          <w:szCs w:val="18"/>
          <w:lang w:val="en-US"/>
        </w:rPr>
      </w:pPr>
      <w:r w:rsidRPr="00A57934">
        <w:rPr>
          <w:sz w:val="22"/>
          <w:szCs w:val="22"/>
          <w:lang w:val="en-US"/>
        </w:rPr>
        <w:t> </w:t>
      </w:r>
    </w:p>
    <w:p w14:paraId="78B5980B" w14:textId="77777777" w:rsidR="00166BA9" w:rsidRPr="00E33778" w:rsidRDefault="00166BA9" w:rsidP="00166BA9">
      <w:pPr>
        <w:tabs>
          <w:tab w:val="clear" w:pos="720"/>
        </w:tabs>
        <w:spacing w:after="0"/>
        <w:jc w:val="both"/>
        <w:textAlignment w:val="baseline"/>
        <w:rPr>
          <w:rFonts w:ascii="Segoe UI" w:hAnsi="Segoe UI" w:cs="Segoe UI"/>
          <w:sz w:val="18"/>
          <w:szCs w:val="18"/>
          <w:lang w:val="en-US"/>
        </w:rPr>
      </w:pPr>
      <w:r w:rsidRPr="00E33778">
        <w:rPr>
          <w:b/>
          <w:bCs/>
          <w:sz w:val="22"/>
          <w:szCs w:val="22"/>
        </w:rPr>
        <w:t>Storage:</w:t>
      </w:r>
      <w:r w:rsidRPr="00E33778">
        <w:rPr>
          <w:rFonts w:ascii="Calibri" w:hAnsi="Calibri" w:cs="Calibri"/>
          <w:sz w:val="22"/>
          <w:szCs w:val="22"/>
          <w:lang w:val="en-US"/>
        </w:rPr>
        <w:tab/>
      </w:r>
      <w:r w:rsidRPr="00E33778">
        <w:rPr>
          <w:rFonts w:ascii="Calibri" w:hAnsi="Calibri" w:cs="Calibri"/>
          <w:lang w:val="en-US"/>
        </w:rPr>
        <w:tab/>
      </w:r>
      <w:r w:rsidRPr="00E33778">
        <w:rPr>
          <w:rFonts w:ascii="Calibri" w:hAnsi="Calibri" w:cs="Calibri"/>
          <w:lang w:val="en-US"/>
        </w:rPr>
        <w:tab/>
      </w:r>
      <w:r w:rsidRPr="00E33778">
        <w:rPr>
          <w:sz w:val="22"/>
          <w:szCs w:val="22"/>
        </w:rPr>
        <w:t>Store in a cool, dry place protected from direct sunlight.</w:t>
      </w:r>
    </w:p>
    <w:p w14:paraId="6996E910" w14:textId="77777777" w:rsidR="00166BA9" w:rsidRPr="00E33778" w:rsidRDefault="00166BA9" w:rsidP="00166BA9">
      <w:pPr>
        <w:tabs>
          <w:tab w:val="clear" w:pos="720"/>
        </w:tabs>
        <w:spacing w:after="0"/>
        <w:ind w:firstLine="2880"/>
        <w:jc w:val="both"/>
        <w:textAlignment w:val="baseline"/>
        <w:rPr>
          <w:rFonts w:ascii="Segoe UI" w:hAnsi="Segoe UI" w:cs="Segoe UI"/>
          <w:sz w:val="18"/>
          <w:szCs w:val="18"/>
          <w:lang w:val="en-US"/>
        </w:rPr>
      </w:pPr>
      <w:r w:rsidRPr="00E33778">
        <w:rPr>
          <w:sz w:val="22"/>
          <w:szCs w:val="22"/>
        </w:rPr>
        <w:t>Keep container in a well-ventilated place. </w:t>
      </w:r>
      <w:r w:rsidRPr="00E33778">
        <w:rPr>
          <w:sz w:val="22"/>
          <w:szCs w:val="22"/>
          <w:lang w:val="en-US"/>
        </w:rPr>
        <w:t> </w:t>
      </w:r>
    </w:p>
    <w:p w14:paraId="5D77E972" w14:textId="77777777" w:rsidR="00166BA9" w:rsidRPr="00E33778" w:rsidRDefault="00166BA9" w:rsidP="00166BA9">
      <w:pPr>
        <w:tabs>
          <w:tab w:val="clear" w:pos="720"/>
        </w:tabs>
        <w:spacing w:after="0"/>
        <w:ind w:left="2160" w:firstLine="720"/>
        <w:jc w:val="both"/>
        <w:textAlignment w:val="baseline"/>
        <w:rPr>
          <w:rFonts w:ascii="Segoe UI" w:hAnsi="Segoe UI" w:cs="Segoe UI"/>
          <w:sz w:val="18"/>
          <w:szCs w:val="18"/>
          <w:lang w:val="en-US"/>
        </w:rPr>
      </w:pPr>
      <w:r w:rsidRPr="00E33778">
        <w:rPr>
          <w:sz w:val="22"/>
          <w:szCs w:val="22"/>
        </w:rPr>
        <w:t>Keep away from food, drink and animal feed stuffs. </w:t>
      </w:r>
      <w:r w:rsidRPr="00E33778">
        <w:rPr>
          <w:sz w:val="22"/>
          <w:szCs w:val="22"/>
          <w:lang w:val="en-US"/>
        </w:rPr>
        <w:t> </w:t>
      </w:r>
    </w:p>
    <w:p w14:paraId="5C43A410" w14:textId="77777777" w:rsidR="00166BA9" w:rsidRPr="00E33778" w:rsidRDefault="00166BA9" w:rsidP="00166BA9">
      <w:pPr>
        <w:tabs>
          <w:tab w:val="clear" w:pos="720"/>
        </w:tabs>
        <w:spacing w:after="0"/>
        <w:ind w:left="2160" w:firstLine="720"/>
        <w:jc w:val="both"/>
        <w:textAlignment w:val="baseline"/>
        <w:rPr>
          <w:rFonts w:ascii="Segoe UI" w:hAnsi="Segoe UI" w:cs="Segoe UI"/>
          <w:sz w:val="18"/>
          <w:szCs w:val="18"/>
          <w:lang w:val="en-US"/>
        </w:rPr>
      </w:pPr>
      <w:r w:rsidRPr="00E33778">
        <w:rPr>
          <w:sz w:val="22"/>
          <w:szCs w:val="22"/>
        </w:rPr>
        <w:t>Do not drink, eat and smoke in work areas.</w:t>
      </w:r>
      <w:r w:rsidRPr="00E33778">
        <w:rPr>
          <w:sz w:val="22"/>
          <w:szCs w:val="22"/>
          <w:lang w:val="en-US"/>
        </w:rPr>
        <w:t> </w:t>
      </w:r>
    </w:p>
    <w:p w14:paraId="29F9D800" w14:textId="77777777" w:rsidR="00166BA9" w:rsidRPr="00E33778" w:rsidRDefault="00166BA9" w:rsidP="00166BA9">
      <w:pPr>
        <w:tabs>
          <w:tab w:val="clear" w:pos="720"/>
        </w:tabs>
        <w:spacing w:after="0"/>
        <w:textAlignment w:val="baseline"/>
        <w:rPr>
          <w:rFonts w:ascii="Segoe UI" w:hAnsi="Segoe UI" w:cs="Segoe UI"/>
          <w:sz w:val="18"/>
          <w:szCs w:val="18"/>
          <w:lang w:val="en-US"/>
        </w:rPr>
      </w:pPr>
      <w:r w:rsidRPr="00E33778">
        <w:rPr>
          <w:sz w:val="22"/>
          <w:szCs w:val="22"/>
          <w:lang w:val="en-US"/>
        </w:rPr>
        <w:t> </w:t>
      </w:r>
    </w:p>
    <w:p w14:paraId="70E037D6" w14:textId="77777777" w:rsidR="00166BA9" w:rsidRPr="00E33778" w:rsidRDefault="00166BA9" w:rsidP="00166BA9">
      <w:pPr>
        <w:tabs>
          <w:tab w:val="clear" w:pos="720"/>
        </w:tabs>
        <w:spacing w:after="0"/>
        <w:textAlignment w:val="baseline"/>
        <w:rPr>
          <w:rFonts w:ascii="Segoe UI" w:hAnsi="Segoe UI" w:cs="Segoe UI"/>
          <w:sz w:val="18"/>
          <w:szCs w:val="18"/>
          <w:lang w:val="en-US"/>
        </w:rPr>
      </w:pPr>
      <w:r w:rsidRPr="00E33778">
        <w:rPr>
          <w:b/>
          <w:bCs/>
          <w:sz w:val="22"/>
          <w:szCs w:val="22"/>
        </w:rPr>
        <w:t>Transport:</w:t>
      </w:r>
      <w:r w:rsidRPr="00E33778">
        <w:rPr>
          <w:rFonts w:ascii="Calibri" w:hAnsi="Calibri" w:cs="Calibri"/>
          <w:sz w:val="22"/>
          <w:szCs w:val="22"/>
          <w:lang w:val="en-US"/>
        </w:rPr>
        <w:tab/>
      </w:r>
      <w:r w:rsidRPr="00E33778">
        <w:rPr>
          <w:rFonts w:ascii="Calibri" w:hAnsi="Calibri" w:cs="Calibri"/>
          <w:lang w:val="en-US"/>
        </w:rPr>
        <w:tab/>
      </w:r>
      <w:r w:rsidRPr="00E33778">
        <w:rPr>
          <w:rFonts w:ascii="Calibri" w:hAnsi="Calibri" w:cs="Calibri"/>
          <w:lang w:val="en-US"/>
        </w:rPr>
        <w:tab/>
      </w:r>
      <w:r w:rsidRPr="00E33778">
        <w:rPr>
          <w:sz w:val="22"/>
          <w:szCs w:val="22"/>
        </w:rPr>
        <w:t xml:space="preserve">Land transport ADR/RID: </w:t>
      </w:r>
      <w:r w:rsidRPr="00E33778">
        <w:rPr>
          <w:rFonts w:ascii="Calibri" w:hAnsi="Calibri" w:cs="Calibri"/>
          <w:sz w:val="22"/>
          <w:szCs w:val="22"/>
          <w:lang w:val="en-US"/>
        </w:rPr>
        <w:tab/>
      </w:r>
      <w:r w:rsidRPr="00E33778">
        <w:rPr>
          <w:rFonts w:ascii="Calibri" w:hAnsi="Calibri" w:cs="Calibri"/>
          <w:lang w:val="en-US"/>
        </w:rPr>
        <w:tab/>
      </w:r>
      <w:r w:rsidRPr="00E33778">
        <w:rPr>
          <w:sz w:val="22"/>
          <w:szCs w:val="22"/>
        </w:rPr>
        <w:t>Not restricted</w:t>
      </w:r>
      <w:r w:rsidRPr="00E33778">
        <w:rPr>
          <w:sz w:val="22"/>
          <w:szCs w:val="22"/>
          <w:lang w:val="en-US"/>
        </w:rPr>
        <w:t> </w:t>
      </w:r>
    </w:p>
    <w:p w14:paraId="64CB03A7" w14:textId="77777777" w:rsidR="00166BA9" w:rsidRPr="00E33778" w:rsidRDefault="00166BA9" w:rsidP="00166BA9">
      <w:pPr>
        <w:tabs>
          <w:tab w:val="clear" w:pos="720"/>
        </w:tabs>
        <w:spacing w:after="0"/>
        <w:ind w:firstLine="2880"/>
        <w:textAlignment w:val="baseline"/>
        <w:rPr>
          <w:rFonts w:ascii="Segoe UI" w:hAnsi="Segoe UI" w:cs="Segoe UI"/>
          <w:sz w:val="18"/>
          <w:szCs w:val="18"/>
          <w:lang w:val="en-US"/>
        </w:rPr>
      </w:pPr>
      <w:r w:rsidRPr="00E33778">
        <w:rPr>
          <w:sz w:val="22"/>
          <w:szCs w:val="22"/>
        </w:rPr>
        <w:t>Sea transport IMO/IMDG:</w:t>
      </w:r>
      <w:r w:rsidRPr="00E33778">
        <w:rPr>
          <w:rFonts w:ascii="Calibri" w:hAnsi="Calibri" w:cs="Calibri"/>
          <w:sz w:val="22"/>
          <w:szCs w:val="22"/>
          <w:lang w:val="en-US"/>
        </w:rPr>
        <w:tab/>
      </w:r>
      <w:r w:rsidRPr="00E33778">
        <w:rPr>
          <w:rFonts w:ascii="Calibri" w:hAnsi="Calibri" w:cs="Calibri"/>
          <w:lang w:val="en-US"/>
        </w:rPr>
        <w:tab/>
      </w:r>
      <w:r w:rsidRPr="00E33778">
        <w:rPr>
          <w:sz w:val="22"/>
          <w:szCs w:val="22"/>
        </w:rPr>
        <w:t>Not restricted</w:t>
      </w:r>
      <w:r w:rsidRPr="00E33778">
        <w:rPr>
          <w:sz w:val="22"/>
          <w:szCs w:val="22"/>
          <w:lang w:val="en-US"/>
        </w:rPr>
        <w:t> </w:t>
      </w:r>
    </w:p>
    <w:p w14:paraId="5B5801B2" w14:textId="77777777" w:rsidR="00166BA9" w:rsidRPr="00E33778" w:rsidRDefault="00166BA9" w:rsidP="00166BA9">
      <w:pPr>
        <w:tabs>
          <w:tab w:val="clear" w:pos="720"/>
        </w:tabs>
        <w:spacing w:after="0"/>
        <w:ind w:firstLine="2880"/>
        <w:textAlignment w:val="baseline"/>
        <w:rPr>
          <w:rFonts w:ascii="Segoe UI" w:hAnsi="Segoe UI" w:cs="Segoe UI"/>
          <w:sz w:val="18"/>
          <w:szCs w:val="18"/>
          <w:lang w:val="en-US"/>
        </w:rPr>
      </w:pPr>
      <w:r w:rsidRPr="00E33778">
        <w:rPr>
          <w:sz w:val="22"/>
          <w:szCs w:val="22"/>
        </w:rPr>
        <w:t>Air transport ICAO-TI/IATA-DGR:</w:t>
      </w:r>
      <w:r w:rsidRPr="00E33778">
        <w:rPr>
          <w:rFonts w:ascii="Calibri" w:hAnsi="Calibri" w:cs="Calibri"/>
          <w:sz w:val="22"/>
          <w:szCs w:val="22"/>
          <w:lang w:val="en-US"/>
        </w:rPr>
        <w:tab/>
      </w:r>
      <w:r w:rsidRPr="00E33778">
        <w:rPr>
          <w:sz w:val="22"/>
          <w:szCs w:val="22"/>
        </w:rPr>
        <w:t>Not restricted</w:t>
      </w:r>
      <w:r w:rsidRPr="00E33778">
        <w:rPr>
          <w:sz w:val="22"/>
          <w:szCs w:val="22"/>
          <w:lang w:val="en-US"/>
        </w:rPr>
        <w:t> </w:t>
      </w:r>
    </w:p>
    <w:p w14:paraId="5A45F64F" w14:textId="77777777" w:rsidR="00166BA9" w:rsidRPr="000C7D94" w:rsidRDefault="00166BA9" w:rsidP="00166BA9">
      <w:pPr>
        <w:tabs>
          <w:tab w:val="clear" w:pos="720"/>
        </w:tabs>
        <w:spacing w:after="0"/>
        <w:textAlignment w:val="baseline"/>
        <w:rPr>
          <w:rFonts w:ascii="Segoe UI" w:hAnsi="Segoe UI" w:cs="Segoe UI"/>
          <w:sz w:val="18"/>
          <w:szCs w:val="18"/>
          <w:lang w:val="en-US"/>
        </w:rPr>
      </w:pPr>
      <w:r w:rsidRPr="000C7D94">
        <w:rPr>
          <w:sz w:val="22"/>
          <w:szCs w:val="22"/>
          <w:lang w:val="en-US"/>
        </w:rPr>
        <w:t> </w:t>
      </w:r>
    </w:p>
    <w:p w14:paraId="49071D13" w14:textId="77777777" w:rsidR="00166BA9" w:rsidRPr="000C7D94" w:rsidRDefault="00166BA9" w:rsidP="00166BA9">
      <w:pPr>
        <w:tabs>
          <w:tab w:val="clear" w:pos="720"/>
        </w:tabs>
        <w:spacing w:after="0"/>
        <w:ind w:left="1440" w:hanging="1440"/>
        <w:textAlignment w:val="baseline"/>
        <w:rPr>
          <w:rFonts w:ascii="Segoe UI" w:hAnsi="Segoe UI" w:cs="Segoe UI"/>
          <w:sz w:val="18"/>
          <w:szCs w:val="18"/>
          <w:lang w:val="en-US"/>
        </w:rPr>
      </w:pPr>
      <w:r w:rsidRPr="000C7D94">
        <w:rPr>
          <w:b/>
          <w:bCs/>
          <w:sz w:val="22"/>
          <w:szCs w:val="22"/>
        </w:rPr>
        <w:t>Fire-fighting measures: </w:t>
      </w:r>
      <w:r w:rsidRPr="000C7D94">
        <w:rPr>
          <w:sz w:val="22"/>
          <w:szCs w:val="22"/>
          <w:lang w:val="en-US"/>
        </w:rPr>
        <w:t> </w:t>
      </w:r>
    </w:p>
    <w:tbl>
      <w:tblPr>
        <w:tblW w:w="0" w:type="dxa"/>
        <w:tblInd w:w="14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15"/>
        <w:gridCol w:w="4575"/>
      </w:tblGrid>
      <w:tr w:rsidR="00166BA9" w:rsidRPr="00C84E33" w14:paraId="3A3F1BA2" w14:textId="77777777" w:rsidTr="0075704B">
        <w:trPr>
          <w:trHeight w:val="300"/>
        </w:trPr>
        <w:tc>
          <w:tcPr>
            <w:tcW w:w="3315" w:type="dxa"/>
            <w:tcBorders>
              <w:top w:val="nil"/>
              <w:left w:val="nil"/>
              <w:bottom w:val="nil"/>
              <w:right w:val="nil"/>
            </w:tcBorders>
            <w:shd w:val="clear" w:color="auto" w:fill="auto"/>
            <w:hideMark/>
          </w:tcPr>
          <w:p w14:paraId="30F33CB7" w14:textId="77777777" w:rsidR="00166BA9" w:rsidRPr="00C84E33" w:rsidRDefault="00166BA9" w:rsidP="0075704B">
            <w:pPr>
              <w:tabs>
                <w:tab w:val="clear" w:pos="720"/>
              </w:tabs>
              <w:spacing w:after="0"/>
              <w:textAlignment w:val="baseline"/>
              <w:rPr>
                <w:lang w:val="en-US"/>
              </w:rPr>
            </w:pPr>
            <w:r w:rsidRPr="00C84E33">
              <w:rPr>
                <w:b/>
                <w:bCs/>
                <w:sz w:val="22"/>
                <w:szCs w:val="22"/>
              </w:rPr>
              <w:lastRenderedPageBreak/>
              <w:t>Suitable extinguishing media:</w:t>
            </w:r>
            <w:r w:rsidRPr="00C84E33">
              <w:rPr>
                <w:sz w:val="22"/>
                <w:szCs w:val="22"/>
                <w:lang w:val="en-US"/>
              </w:rPr>
              <w:t> </w:t>
            </w:r>
          </w:p>
        </w:tc>
        <w:tc>
          <w:tcPr>
            <w:tcW w:w="4575" w:type="dxa"/>
            <w:tcBorders>
              <w:top w:val="nil"/>
              <w:left w:val="nil"/>
              <w:bottom w:val="nil"/>
              <w:right w:val="nil"/>
            </w:tcBorders>
            <w:shd w:val="clear" w:color="auto" w:fill="auto"/>
            <w:hideMark/>
          </w:tcPr>
          <w:p w14:paraId="7E6D1803" w14:textId="77777777" w:rsidR="00166BA9" w:rsidRPr="00C84E33" w:rsidRDefault="00166BA9" w:rsidP="0075704B">
            <w:pPr>
              <w:tabs>
                <w:tab w:val="clear" w:pos="720"/>
              </w:tabs>
              <w:spacing w:after="0"/>
              <w:textAlignment w:val="baseline"/>
              <w:rPr>
                <w:sz w:val="22"/>
                <w:szCs w:val="22"/>
              </w:rPr>
            </w:pPr>
            <w:r w:rsidRPr="00C84E33">
              <w:rPr>
                <w:sz w:val="22"/>
                <w:szCs w:val="22"/>
              </w:rPr>
              <w:t>Dry chemical powder, carbon dioxide</w:t>
            </w:r>
            <w:r>
              <w:rPr>
                <w:sz w:val="22"/>
                <w:szCs w:val="22"/>
              </w:rPr>
              <w:t>, water spray (fog) or foam.</w:t>
            </w:r>
            <w:r w:rsidRPr="00C84E33">
              <w:rPr>
                <w:sz w:val="22"/>
                <w:szCs w:val="22"/>
              </w:rPr>
              <w:t xml:space="preserve"> Use an extinguishing agent suitable for the surrounding fire.</w:t>
            </w:r>
          </w:p>
        </w:tc>
      </w:tr>
      <w:tr w:rsidR="00166BA9" w:rsidRPr="00C84E33" w14:paraId="314C0578" w14:textId="77777777" w:rsidTr="0075704B">
        <w:trPr>
          <w:trHeight w:val="300"/>
        </w:trPr>
        <w:tc>
          <w:tcPr>
            <w:tcW w:w="3315" w:type="dxa"/>
            <w:tcBorders>
              <w:top w:val="nil"/>
              <w:left w:val="nil"/>
              <w:bottom w:val="nil"/>
              <w:right w:val="nil"/>
            </w:tcBorders>
            <w:shd w:val="clear" w:color="auto" w:fill="auto"/>
            <w:hideMark/>
          </w:tcPr>
          <w:p w14:paraId="2213E919" w14:textId="77777777" w:rsidR="00166BA9" w:rsidRPr="00C84E33" w:rsidRDefault="00166BA9" w:rsidP="0075704B">
            <w:pPr>
              <w:tabs>
                <w:tab w:val="clear" w:pos="720"/>
              </w:tabs>
              <w:spacing w:after="0"/>
              <w:textAlignment w:val="baseline"/>
              <w:rPr>
                <w:lang w:val="en-US"/>
              </w:rPr>
            </w:pPr>
            <w:r w:rsidRPr="00C84E33">
              <w:rPr>
                <w:b/>
                <w:bCs/>
                <w:sz w:val="22"/>
                <w:szCs w:val="22"/>
              </w:rPr>
              <w:t>Unsuitable extinguishing media:</w:t>
            </w:r>
            <w:r w:rsidRPr="00C84E33">
              <w:rPr>
                <w:sz w:val="22"/>
                <w:szCs w:val="22"/>
                <w:lang w:val="en-US"/>
              </w:rPr>
              <w:t> </w:t>
            </w:r>
          </w:p>
        </w:tc>
        <w:tc>
          <w:tcPr>
            <w:tcW w:w="4575" w:type="dxa"/>
            <w:tcBorders>
              <w:top w:val="nil"/>
              <w:left w:val="nil"/>
              <w:bottom w:val="nil"/>
              <w:right w:val="nil"/>
            </w:tcBorders>
            <w:shd w:val="clear" w:color="auto" w:fill="auto"/>
            <w:hideMark/>
          </w:tcPr>
          <w:p w14:paraId="70E2365A" w14:textId="77777777" w:rsidR="00166BA9" w:rsidRPr="00C84E33" w:rsidRDefault="00166BA9" w:rsidP="0075704B">
            <w:pPr>
              <w:tabs>
                <w:tab w:val="clear" w:pos="720"/>
              </w:tabs>
              <w:spacing w:after="0"/>
              <w:textAlignment w:val="baseline"/>
              <w:rPr>
                <w:lang w:val="en-US"/>
              </w:rPr>
            </w:pPr>
            <w:r w:rsidRPr="00C84E33">
              <w:rPr>
                <w:sz w:val="22"/>
                <w:szCs w:val="22"/>
              </w:rPr>
              <w:t>Do not use water jet.</w:t>
            </w:r>
            <w:r w:rsidRPr="00C84E33">
              <w:rPr>
                <w:sz w:val="22"/>
                <w:szCs w:val="22"/>
                <w:lang w:val="en-US"/>
              </w:rPr>
              <w:t> </w:t>
            </w:r>
          </w:p>
        </w:tc>
      </w:tr>
      <w:tr w:rsidR="00166BA9" w:rsidRPr="00C84E33" w14:paraId="744441FD" w14:textId="77777777" w:rsidTr="0075704B">
        <w:trPr>
          <w:trHeight w:val="300"/>
        </w:trPr>
        <w:tc>
          <w:tcPr>
            <w:tcW w:w="3315" w:type="dxa"/>
            <w:tcBorders>
              <w:top w:val="nil"/>
              <w:left w:val="nil"/>
              <w:bottom w:val="nil"/>
              <w:right w:val="nil"/>
            </w:tcBorders>
            <w:shd w:val="clear" w:color="auto" w:fill="auto"/>
            <w:hideMark/>
          </w:tcPr>
          <w:p w14:paraId="4C7AA04A" w14:textId="77777777" w:rsidR="00166BA9" w:rsidRPr="00C84E33" w:rsidRDefault="00166BA9" w:rsidP="0075704B">
            <w:pPr>
              <w:tabs>
                <w:tab w:val="clear" w:pos="720"/>
              </w:tabs>
              <w:spacing w:after="0"/>
              <w:textAlignment w:val="baseline"/>
              <w:rPr>
                <w:lang w:val="en-US"/>
              </w:rPr>
            </w:pPr>
            <w:r w:rsidRPr="00C84E33">
              <w:rPr>
                <w:b/>
                <w:bCs/>
                <w:sz w:val="22"/>
                <w:szCs w:val="22"/>
              </w:rPr>
              <w:t>Special hazards arising from the substance or mixture:</w:t>
            </w:r>
            <w:r w:rsidRPr="00C84E33">
              <w:rPr>
                <w:sz w:val="22"/>
                <w:szCs w:val="22"/>
                <w:lang w:val="en-US"/>
              </w:rPr>
              <w:t> </w:t>
            </w:r>
          </w:p>
        </w:tc>
        <w:tc>
          <w:tcPr>
            <w:tcW w:w="4575" w:type="dxa"/>
            <w:tcBorders>
              <w:top w:val="nil"/>
              <w:left w:val="nil"/>
              <w:bottom w:val="nil"/>
              <w:right w:val="nil"/>
            </w:tcBorders>
            <w:shd w:val="clear" w:color="auto" w:fill="auto"/>
            <w:hideMark/>
          </w:tcPr>
          <w:p w14:paraId="17640C9B" w14:textId="77777777" w:rsidR="00166BA9" w:rsidRPr="00C84E33" w:rsidRDefault="00166BA9" w:rsidP="0075704B">
            <w:pPr>
              <w:tabs>
                <w:tab w:val="clear" w:pos="720"/>
              </w:tabs>
              <w:spacing w:after="0"/>
              <w:textAlignment w:val="baseline"/>
              <w:rPr>
                <w:lang w:val="en-US"/>
              </w:rPr>
            </w:pPr>
            <w:r w:rsidRPr="00C84E33">
              <w:rPr>
                <w:sz w:val="22"/>
                <w:szCs w:val="22"/>
              </w:rPr>
              <w:t>Thermal decomposition during combustion may evolve toxic and irritant vapours.</w:t>
            </w:r>
            <w:r w:rsidRPr="00C84E33">
              <w:rPr>
                <w:sz w:val="22"/>
                <w:szCs w:val="22"/>
                <w:lang w:val="en-US"/>
              </w:rPr>
              <w:t> </w:t>
            </w:r>
          </w:p>
        </w:tc>
      </w:tr>
      <w:tr w:rsidR="00166BA9" w:rsidRPr="00C84E33" w14:paraId="5AD7DF41" w14:textId="77777777" w:rsidTr="0075704B">
        <w:trPr>
          <w:trHeight w:val="300"/>
        </w:trPr>
        <w:tc>
          <w:tcPr>
            <w:tcW w:w="3315" w:type="dxa"/>
            <w:tcBorders>
              <w:top w:val="nil"/>
              <w:left w:val="nil"/>
              <w:bottom w:val="nil"/>
              <w:right w:val="nil"/>
            </w:tcBorders>
            <w:shd w:val="clear" w:color="auto" w:fill="auto"/>
            <w:hideMark/>
          </w:tcPr>
          <w:p w14:paraId="79A48323" w14:textId="77777777" w:rsidR="00166BA9" w:rsidRPr="00C84E33" w:rsidRDefault="00166BA9" w:rsidP="0075704B">
            <w:pPr>
              <w:tabs>
                <w:tab w:val="clear" w:pos="720"/>
              </w:tabs>
              <w:spacing w:after="0"/>
              <w:textAlignment w:val="baseline"/>
              <w:rPr>
                <w:lang w:val="en-US"/>
              </w:rPr>
            </w:pPr>
            <w:r w:rsidRPr="00C84E33">
              <w:rPr>
                <w:b/>
                <w:bCs/>
                <w:sz w:val="22"/>
                <w:szCs w:val="22"/>
              </w:rPr>
              <w:t>Advice for fire-fighters: </w:t>
            </w:r>
            <w:r w:rsidRPr="00C84E33">
              <w:rPr>
                <w:sz w:val="22"/>
                <w:szCs w:val="22"/>
                <w:lang w:val="en-US"/>
              </w:rPr>
              <w:t> </w:t>
            </w:r>
          </w:p>
        </w:tc>
        <w:tc>
          <w:tcPr>
            <w:tcW w:w="4575" w:type="dxa"/>
            <w:tcBorders>
              <w:top w:val="nil"/>
              <w:left w:val="nil"/>
              <w:bottom w:val="nil"/>
              <w:right w:val="nil"/>
            </w:tcBorders>
            <w:shd w:val="clear" w:color="auto" w:fill="auto"/>
            <w:hideMark/>
          </w:tcPr>
          <w:p w14:paraId="3747DC36" w14:textId="77777777" w:rsidR="00166BA9" w:rsidRPr="00C84E33" w:rsidRDefault="00166BA9" w:rsidP="0075704B">
            <w:pPr>
              <w:tabs>
                <w:tab w:val="clear" w:pos="720"/>
              </w:tabs>
              <w:spacing w:after="0"/>
              <w:textAlignment w:val="baseline"/>
              <w:rPr>
                <w:sz w:val="22"/>
                <w:szCs w:val="22"/>
              </w:rPr>
            </w:pPr>
            <w:r w:rsidRPr="00C84E33">
              <w:rPr>
                <w:sz w:val="22"/>
                <w:szCs w:val="22"/>
              </w:rPr>
              <w:t>Promptly isolate the scene by removing all persons from the vicinity of the incident if there is a fire. No action shall be taken involving any personal risk or without suitable training. </w:t>
            </w:r>
          </w:p>
        </w:tc>
      </w:tr>
      <w:tr w:rsidR="00166BA9" w:rsidRPr="00C84E33" w14:paraId="13FE7BC1" w14:textId="77777777" w:rsidTr="0075704B">
        <w:trPr>
          <w:trHeight w:val="300"/>
        </w:trPr>
        <w:tc>
          <w:tcPr>
            <w:tcW w:w="3315" w:type="dxa"/>
            <w:tcBorders>
              <w:top w:val="nil"/>
              <w:left w:val="nil"/>
              <w:bottom w:val="nil"/>
              <w:right w:val="nil"/>
            </w:tcBorders>
            <w:shd w:val="clear" w:color="auto" w:fill="auto"/>
            <w:hideMark/>
          </w:tcPr>
          <w:p w14:paraId="269CA013" w14:textId="77777777" w:rsidR="00166BA9" w:rsidRPr="00C84E33" w:rsidRDefault="00166BA9" w:rsidP="0075704B">
            <w:pPr>
              <w:tabs>
                <w:tab w:val="clear" w:pos="720"/>
              </w:tabs>
              <w:spacing w:after="0"/>
              <w:textAlignment w:val="baseline"/>
              <w:rPr>
                <w:lang w:val="en-US"/>
              </w:rPr>
            </w:pPr>
            <w:r w:rsidRPr="00C84E33">
              <w:rPr>
                <w:b/>
                <w:bCs/>
                <w:sz w:val="22"/>
                <w:szCs w:val="22"/>
              </w:rPr>
              <w:t>Other information:</w:t>
            </w:r>
            <w:r w:rsidRPr="00C84E33">
              <w:rPr>
                <w:sz w:val="22"/>
                <w:szCs w:val="22"/>
                <w:lang w:val="en-US"/>
              </w:rPr>
              <w:t> </w:t>
            </w:r>
          </w:p>
        </w:tc>
        <w:tc>
          <w:tcPr>
            <w:tcW w:w="4575" w:type="dxa"/>
            <w:tcBorders>
              <w:top w:val="nil"/>
              <w:left w:val="nil"/>
              <w:bottom w:val="nil"/>
              <w:right w:val="nil"/>
            </w:tcBorders>
            <w:shd w:val="clear" w:color="auto" w:fill="auto"/>
            <w:hideMark/>
          </w:tcPr>
          <w:p w14:paraId="3E3697B3" w14:textId="77777777" w:rsidR="00166BA9" w:rsidRDefault="00166BA9" w:rsidP="0075704B">
            <w:pPr>
              <w:tabs>
                <w:tab w:val="clear" w:pos="720"/>
              </w:tabs>
              <w:spacing w:after="0"/>
              <w:textAlignment w:val="baseline"/>
              <w:rPr>
                <w:sz w:val="22"/>
                <w:szCs w:val="22"/>
              </w:rPr>
            </w:pPr>
            <w:r w:rsidRPr="00C84E33">
              <w:rPr>
                <w:sz w:val="22"/>
                <w:szCs w:val="22"/>
              </w:rPr>
              <w:t>Fire-fighters should wear appropriate protective equipment and self-contained breathing apparatus (SCBA) with a full face-piece operated in positive pressure mode. Clothing for fire-fighters (including helmets, protective boots and gloves) conforming to European standard EN 469 will provide a basic level of protection for chemical incidents. </w:t>
            </w:r>
          </w:p>
          <w:p w14:paraId="61B5BC1C" w14:textId="77777777" w:rsidR="0043436A" w:rsidRPr="00C84E33" w:rsidRDefault="0043436A" w:rsidP="0075704B">
            <w:pPr>
              <w:tabs>
                <w:tab w:val="clear" w:pos="720"/>
              </w:tabs>
              <w:spacing w:after="0"/>
              <w:textAlignment w:val="baseline"/>
              <w:rPr>
                <w:sz w:val="22"/>
                <w:szCs w:val="22"/>
              </w:rPr>
            </w:pPr>
          </w:p>
        </w:tc>
      </w:tr>
    </w:tbl>
    <w:p w14:paraId="15AAE614" w14:textId="77777777" w:rsidR="00FA2DD2" w:rsidRPr="00881606" w:rsidRDefault="00FA2DD2">
      <w:pPr>
        <w:pStyle w:val="OECD-HeadLine1"/>
      </w:pPr>
      <w:bookmarkStart w:id="239" w:name="_Toc142480031"/>
      <w:r>
        <w:t>IIIM</w:t>
      </w:r>
      <w:r w:rsidR="00673DB0">
        <w:t xml:space="preserve"> 4</w:t>
      </w:r>
      <w:r w:rsidRPr="00881606">
        <w:t>.8</w:t>
      </w:r>
      <w:r w:rsidRPr="00881606">
        <w:tab/>
      </w:r>
      <w:bookmarkEnd w:id="236"/>
      <w:bookmarkEnd w:id="237"/>
      <w:r w:rsidRPr="00881606">
        <w:t>Label instructions regarding: cleanup of spills</w:t>
      </w:r>
      <w:bookmarkEnd w:id="238"/>
      <w:bookmarkEnd w:id="239"/>
    </w:p>
    <w:p w14:paraId="3B977EDC" w14:textId="77777777" w:rsidR="00C74BC0" w:rsidRDefault="00C74BC0" w:rsidP="00C74BC0">
      <w:pPr>
        <w:pStyle w:val="OECD-BASIS-TEXT"/>
        <w:jc w:val="left"/>
      </w:pPr>
      <w:bookmarkStart w:id="240" w:name="_Toc85530736"/>
      <w:bookmarkStart w:id="241" w:name="_Toc240539912"/>
      <w:bookmarkStart w:id="242" w:name="_Toc264534788"/>
      <w:r>
        <w:t>Refer to Point 4.9.</w:t>
      </w:r>
    </w:p>
    <w:p w14:paraId="06C2F169" w14:textId="77777777" w:rsidR="0043436A" w:rsidRDefault="0043436A" w:rsidP="00C74BC0">
      <w:pPr>
        <w:pStyle w:val="OECD-BASIS-TEXT"/>
        <w:jc w:val="left"/>
      </w:pPr>
    </w:p>
    <w:p w14:paraId="0FBDEE3F" w14:textId="77777777" w:rsidR="00FA2DD2" w:rsidRPr="00014E02" w:rsidRDefault="00FA2DD2">
      <w:pPr>
        <w:pStyle w:val="OECD-HeadLine1"/>
      </w:pPr>
      <w:bookmarkStart w:id="243" w:name="_Toc142480032"/>
      <w:r>
        <w:t>IIIM</w:t>
      </w:r>
      <w:r w:rsidR="00673DB0">
        <w:t xml:space="preserve"> 4</w:t>
      </w:r>
      <w:r w:rsidRPr="00881606">
        <w:t>.9</w:t>
      </w:r>
      <w:r w:rsidRPr="00881606">
        <w:tab/>
      </w:r>
      <w:bookmarkEnd w:id="240"/>
      <w:bookmarkEnd w:id="241"/>
      <w:r w:rsidRPr="00014E02">
        <w:t>Detailed procedures in case of accident to: contain a spill, decontaminate an area or vehicle, dispose of adsorbents and packaging, protect workers and bystanders, first aid</w:t>
      </w:r>
      <w:bookmarkEnd w:id="242"/>
      <w:bookmarkEnd w:id="243"/>
    </w:p>
    <w:p w14:paraId="5F68D016" w14:textId="77777777" w:rsidR="005D4EFC" w:rsidRPr="00014E02" w:rsidRDefault="005D4EFC" w:rsidP="005D4EFC">
      <w:pPr>
        <w:pStyle w:val="paragraph"/>
        <w:keepNext/>
        <w:keepLines/>
        <w:suppressAutoHyphens/>
        <w:spacing w:before="0" w:beforeAutospacing="0" w:after="0" w:afterAutospacing="0"/>
        <w:textAlignment w:val="baseline"/>
        <w:rPr>
          <w:rFonts w:ascii="Segoe UI" w:hAnsi="Segoe UI" w:cs="Segoe UI"/>
          <w:sz w:val="22"/>
          <w:szCs w:val="22"/>
        </w:rPr>
      </w:pPr>
      <w:r w:rsidRPr="00014E02">
        <w:rPr>
          <w:rStyle w:val="normaltextrun"/>
          <w:b/>
          <w:bCs/>
          <w:sz w:val="22"/>
          <w:szCs w:val="22"/>
        </w:rPr>
        <w:t>Accidental release measures</w:t>
      </w:r>
      <w:r w:rsidRPr="00014E02">
        <w:rPr>
          <w:rStyle w:val="eop"/>
          <w:sz w:val="22"/>
          <w:szCs w:val="22"/>
        </w:rPr>
        <w:t> </w:t>
      </w:r>
    </w:p>
    <w:p w14:paraId="5303D2C1" w14:textId="77777777" w:rsidR="005D4EFC" w:rsidRPr="00014E02" w:rsidRDefault="005D4EFC" w:rsidP="005D4EFC">
      <w:pPr>
        <w:pStyle w:val="paragraph"/>
        <w:keepNext/>
        <w:keepLines/>
        <w:suppressAutoHyphens/>
        <w:spacing w:before="0" w:beforeAutospacing="0" w:after="0" w:afterAutospacing="0"/>
        <w:textAlignment w:val="baseline"/>
        <w:rPr>
          <w:rFonts w:ascii="Segoe UI" w:hAnsi="Segoe UI" w:cs="Segoe UI"/>
          <w:sz w:val="22"/>
          <w:szCs w:val="22"/>
        </w:rPr>
      </w:pPr>
      <w:r w:rsidRPr="00014E02">
        <w:rPr>
          <w:rStyle w:val="eop"/>
          <w:rFonts w:cs="Arial"/>
          <w:sz w:val="22"/>
          <w:szCs w:val="22"/>
        </w:rPr>
        <w:t> </w:t>
      </w:r>
    </w:p>
    <w:p w14:paraId="54B90C21" w14:textId="77777777" w:rsidR="005D4EFC" w:rsidRPr="00014E02" w:rsidRDefault="005D4EFC" w:rsidP="005D4EFC">
      <w:pPr>
        <w:pStyle w:val="paragraph"/>
        <w:keepNext/>
        <w:keepLines/>
        <w:suppressAutoHyphens/>
        <w:spacing w:before="0" w:beforeAutospacing="0" w:after="0" w:afterAutospacing="0"/>
        <w:ind w:left="2880" w:hanging="2880"/>
        <w:textAlignment w:val="baseline"/>
        <w:rPr>
          <w:rFonts w:ascii="Segoe UI" w:hAnsi="Segoe UI" w:cs="Segoe UI"/>
          <w:sz w:val="22"/>
          <w:szCs w:val="22"/>
        </w:rPr>
      </w:pPr>
      <w:r w:rsidRPr="00014E02">
        <w:rPr>
          <w:rStyle w:val="normaltextrun"/>
          <w:b/>
          <w:bCs/>
          <w:sz w:val="22"/>
          <w:szCs w:val="22"/>
        </w:rPr>
        <w:t xml:space="preserve">Non-emergency personnel: </w:t>
      </w:r>
      <w:r w:rsidRPr="00014E02">
        <w:rPr>
          <w:rStyle w:val="tabchar"/>
          <w:rFonts w:ascii="Calibri" w:hAnsi="Calibri" w:cs="Calibri"/>
          <w:sz w:val="22"/>
          <w:szCs w:val="22"/>
        </w:rPr>
        <w:tab/>
      </w:r>
      <w:r w:rsidRPr="00014E02">
        <w:rPr>
          <w:rStyle w:val="normaltextrun"/>
          <w:sz w:val="22"/>
          <w:szCs w:val="22"/>
        </w:rPr>
        <w:t>Avoid contact with skin.</w:t>
      </w:r>
      <w:r w:rsidRPr="00014E02">
        <w:rPr>
          <w:rStyle w:val="eop"/>
          <w:sz w:val="22"/>
          <w:szCs w:val="22"/>
        </w:rPr>
        <w:t> </w:t>
      </w:r>
    </w:p>
    <w:p w14:paraId="5A133BE8" w14:textId="77777777" w:rsidR="005D4EFC" w:rsidRPr="00014E02" w:rsidRDefault="005D4EFC" w:rsidP="005D4EFC">
      <w:pPr>
        <w:pStyle w:val="paragraph"/>
        <w:spacing w:before="0" w:beforeAutospacing="0" w:after="0" w:afterAutospacing="0"/>
        <w:ind w:left="5760" w:hanging="2880"/>
        <w:textAlignment w:val="baseline"/>
        <w:rPr>
          <w:rFonts w:ascii="Segoe UI" w:hAnsi="Segoe UI" w:cs="Segoe UI"/>
          <w:sz w:val="22"/>
          <w:szCs w:val="22"/>
        </w:rPr>
      </w:pPr>
      <w:r w:rsidRPr="00014E02">
        <w:rPr>
          <w:rStyle w:val="normaltextrun"/>
          <w:sz w:val="22"/>
          <w:szCs w:val="22"/>
        </w:rPr>
        <w:t>Wear protective gloves, safety goggles or face shield, and suitable </w:t>
      </w:r>
      <w:r w:rsidRPr="00014E02">
        <w:rPr>
          <w:rStyle w:val="eop"/>
          <w:sz w:val="22"/>
          <w:szCs w:val="22"/>
        </w:rPr>
        <w:t> </w:t>
      </w:r>
    </w:p>
    <w:p w14:paraId="2EEE1F08" w14:textId="77777777" w:rsidR="005D4EFC" w:rsidRPr="00014E02" w:rsidRDefault="005D4EFC" w:rsidP="005D4EFC">
      <w:pPr>
        <w:pStyle w:val="paragraph"/>
        <w:spacing w:before="0" w:beforeAutospacing="0" w:after="0" w:afterAutospacing="0"/>
        <w:ind w:left="5760" w:hanging="2880"/>
        <w:textAlignment w:val="baseline"/>
        <w:rPr>
          <w:rFonts w:ascii="Segoe UI" w:hAnsi="Segoe UI" w:cs="Segoe UI"/>
          <w:sz w:val="22"/>
          <w:szCs w:val="22"/>
        </w:rPr>
      </w:pPr>
      <w:r w:rsidRPr="00014E02">
        <w:rPr>
          <w:rStyle w:val="normaltextrun"/>
          <w:sz w:val="22"/>
          <w:szCs w:val="22"/>
        </w:rPr>
        <w:t>protective clothing.</w:t>
      </w:r>
      <w:r w:rsidRPr="00014E02">
        <w:rPr>
          <w:rStyle w:val="eop"/>
          <w:sz w:val="22"/>
          <w:szCs w:val="22"/>
        </w:rPr>
        <w:t> </w:t>
      </w:r>
    </w:p>
    <w:p w14:paraId="00293107" w14:textId="3A309E19" w:rsidR="005D4EFC" w:rsidRPr="00014E02" w:rsidRDefault="005D4EFC" w:rsidP="3F68E9B5">
      <w:pPr>
        <w:pStyle w:val="paragraph"/>
        <w:spacing w:before="0" w:beforeAutospacing="0" w:after="0" w:afterAutospacing="0"/>
        <w:ind w:left="2160" w:firstLine="720"/>
        <w:textAlignment w:val="baseline"/>
        <w:rPr>
          <w:rFonts w:ascii="Segoe UI" w:hAnsi="Segoe UI" w:cs="Segoe UI"/>
          <w:sz w:val="22"/>
          <w:szCs w:val="22"/>
        </w:rPr>
      </w:pPr>
      <w:r w:rsidRPr="3F68E9B5">
        <w:rPr>
          <w:rStyle w:val="normaltextrun"/>
          <w:sz w:val="22"/>
          <w:szCs w:val="22"/>
        </w:rPr>
        <w:t xml:space="preserve">Remove </w:t>
      </w:r>
      <w:r w:rsidR="4B895062" w:rsidRPr="3F68E9B5">
        <w:rPr>
          <w:rStyle w:val="normaltextrun"/>
          <w:sz w:val="22"/>
          <w:szCs w:val="22"/>
        </w:rPr>
        <w:t>the</w:t>
      </w:r>
      <w:r w:rsidRPr="3F68E9B5">
        <w:rPr>
          <w:rStyle w:val="normaltextrun"/>
          <w:sz w:val="22"/>
          <w:szCs w:val="22"/>
        </w:rPr>
        <w:t xml:space="preserve"> ignition sources.</w:t>
      </w:r>
      <w:r w:rsidRPr="3F68E9B5">
        <w:rPr>
          <w:rStyle w:val="eop"/>
          <w:sz w:val="22"/>
          <w:szCs w:val="22"/>
        </w:rPr>
        <w:t> </w:t>
      </w:r>
    </w:p>
    <w:p w14:paraId="474A9915" w14:textId="77777777" w:rsidR="005D4EFC" w:rsidRPr="00014E02" w:rsidRDefault="005D4EFC" w:rsidP="005D4EFC">
      <w:pPr>
        <w:pStyle w:val="paragraph"/>
        <w:spacing w:before="0" w:beforeAutospacing="0" w:after="0" w:afterAutospacing="0"/>
        <w:ind w:left="2160" w:firstLine="720"/>
        <w:textAlignment w:val="baseline"/>
        <w:rPr>
          <w:rFonts w:ascii="Segoe UI" w:hAnsi="Segoe UI" w:cs="Segoe UI"/>
          <w:sz w:val="22"/>
          <w:szCs w:val="22"/>
        </w:rPr>
      </w:pPr>
      <w:r w:rsidRPr="00014E02">
        <w:rPr>
          <w:rStyle w:val="normaltextrun"/>
          <w:sz w:val="22"/>
          <w:szCs w:val="22"/>
        </w:rPr>
        <w:t>Evacuate the danger area.</w:t>
      </w:r>
      <w:r w:rsidRPr="00014E02">
        <w:rPr>
          <w:rStyle w:val="eop"/>
          <w:sz w:val="22"/>
          <w:szCs w:val="22"/>
        </w:rPr>
        <w:t> </w:t>
      </w:r>
    </w:p>
    <w:p w14:paraId="13DF95AC" w14:textId="77777777" w:rsidR="005D4EFC" w:rsidRPr="00014E02" w:rsidRDefault="005D4EFC" w:rsidP="005D4EFC">
      <w:pPr>
        <w:pStyle w:val="paragraph"/>
        <w:spacing w:before="0" w:beforeAutospacing="0" w:after="0" w:afterAutospacing="0"/>
        <w:ind w:left="2160" w:firstLine="720"/>
        <w:textAlignment w:val="baseline"/>
        <w:rPr>
          <w:rFonts w:ascii="Segoe UI" w:hAnsi="Segoe UI" w:cs="Segoe UI"/>
          <w:sz w:val="22"/>
          <w:szCs w:val="22"/>
        </w:rPr>
      </w:pPr>
      <w:r w:rsidRPr="00014E02">
        <w:rPr>
          <w:rStyle w:val="eop"/>
          <w:sz w:val="22"/>
          <w:szCs w:val="22"/>
        </w:rPr>
        <w:t> </w:t>
      </w:r>
    </w:p>
    <w:p w14:paraId="037D9D96" w14:textId="77777777" w:rsidR="005D4EFC" w:rsidRPr="00014E02" w:rsidRDefault="005D4EFC" w:rsidP="005D4EFC">
      <w:pPr>
        <w:pStyle w:val="paragraph"/>
        <w:spacing w:before="0" w:beforeAutospacing="0" w:after="0" w:afterAutospacing="0"/>
        <w:textAlignment w:val="baseline"/>
        <w:rPr>
          <w:rFonts w:ascii="Segoe UI" w:hAnsi="Segoe UI" w:cs="Segoe UI"/>
          <w:sz w:val="22"/>
          <w:szCs w:val="22"/>
        </w:rPr>
      </w:pPr>
      <w:r w:rsidRPr="00014E02">
        <w:rPr>
          <w:rStyle w:val="normaltextrun"/>
          <w:b/>
          <w:bCs/>
          <w:sz w:val="22"/>
          <w:szCs w:val="22"/>
        </w:rPr>
        <w:t>Emergency responders:</w:t>
      </w:r>
      <w:r w:rsidRPr="00014E02">
        <w:rPr>
          <w:rStyle w:val="tabchar"/>
          <w:rFonts w:ascii="Calibri" w:hAnsi="Calibri" w:cs="Calibri"/>
          <w:sz w:val="22"/>
          <w:szCs w:val="22"/>
        </w:rPr>
        <w:tab/>
      </w:r>
      <w:r w:rsidRPr="00014E02">
        <w:rPr>
          <w:rStyle w:val="normaltextrun"/>
          <w:sz w:val="22"/>
          <w:szCs w:val="22"/>
        </w:rPr>
        <w:t>Avoid contact with skin.</w:t>
      </w:r>
      <w:r w:rsidRPr="00014E02">
        <w:rPr>
          <w:rStyle w:val="eop"/>
          <w:sz w:val="22"/>
          <w:szCs w:val="22"/>
        </w:rPr>
        <w:t> </w:t>
      </w:r>
    </w:p>
    <w:p w14:paraId="05133C84" w14:textId="77777777" w:rsidR="005D4EFC" w:rsidRPr="00014E02" w:rsidRDefault="005D4EFC" w:rsidP="005D4EFC">
      <w:pPr>
        <w:pStyle w:val="paragraph"/>
        <w:spacing w:before="0" w:beforeAutospacing="0" w:after="0" w:afterAutospacing="0"/>
        <w:ind w:left="2880"/>
        <w:textAlignment w:val="baseline"/>
        <w:rPr>
          <w:rFonts w:ascii="Segoe UI" w:hAnsi="Segoe UI" w:cs="Segoe UI"/>
          <w:sz w:val="22"/>
          <w:szCs w:val="22"/>
        </w:rPr>
      </w:pPr>
      <w:r w:rsidRPr="00014E02">
        <w:rPr>
          <w:rStyle w:val="normaltextrun"/>
          <w:sz w:val="22"/>
          <w:szCs w:val="22"/>
        </w:rPr>
        <w:t>Wear protective gloves, safety goggles or face shield, and suitable protective clothing.</w:t>
      </w:r>
      <w:r w:rsidRPr="00014E02">
        <w:rPr>
          <w:rStyle w:val="eop"/>
          <w:sz w:val="22"/>
          <w:szCs w:val="22"/>
        </w:rPr>
        <w:t> </w:t>
      </w:r>
    </w:p>
    <w:p w14:paraId="4E055032" w14:textId="5EAB2482" w:rsidR="005D4EFC" w:rsidRPr="00014E02" w:rsidRDefault="005D4EFC" w:rsidP="3F68E9B5">
      <w:pPr>
        <w:pStyle w:val="paragraph"/>
        <w:spacing w:before="0" w:beforeAutospacing="0" w:after="0" w:afterAutospacing="0"/>
        <w:ind w:left="2160" w:firstLine="720"/>
        <w:textAlignment w:val="baseline"/>
        <w:rPr>
          <w:rFonts w:ascii="Segoe UI" w:hAnsi="Segoe UI" w:cs="Segoe UI"/>
          <w:sz w:val="22"/>
          <w:szCs w:val="22"/>
        </w:rPr>
      </w:pPr>
      <w:r w:rsidRPr="3F68E9B5">
        <w:rPr>
          <w:rStyle w:val="normaltextrun"/>
          <w:sz w:val="22"/>
          <w:szCs w:val="22"/>
        </w:rPr>
        <w:t xml:space="preserve">Remove </w:t>
      </w:r>
      <w:r w:rsidR="45B54526" w:rsidRPr="3F68E9B5">
        <w:rPr>
          <w:rStyle w:val="normaltextrun"/>
          <w:sz w:val="22"/>
          <w:szCs w:val="22"/>
        </w:rPr>
        <w:t>the</w:t>
      </w:r>
      <w:r w:rsidRPr="3F68E9B5">
        <w:rPr>
          <w:rStyle w:val="normaltextrun"/>
          <w:sz w:val="22"/>
          <w:szCs w:val="22"/>
        </w:rPr>
        <w:t xml:space="preserve"> ignition sources.</w:t>
      </w:r>
      <w:r w:rsidRPr="3F68E9B5">
        <w:rPr>
          <w:rStyle w:val="eop"/>
          <w:sz w:val="22"/>
          <w:szCs w:val="22"/>
        </w:rPr>
        <w:t> </w:t>
      </w:r>
    </w:p>
    <w:p w14:paraId="3CE26981" w14:textId="77777777" w:rsidR="005D4EFC" w:rsidRPr="00014E02" w:rsidRDefault="005D4EFC" w:rsidP="005D4EFC">
      <w:pPr>
        <w:pStyle w:val="paragraph"/>
        <w:spacing w:before="0" w:beforeAutospacing="0" w:after="0" w:afterAutospacing="0"/>
        <w:ind w:left="2160" w:firstLine="720"/>
        <w:textAlignment w:val="baseline"/>
        <w:rPr>
          <w:rFonts w:ascii="Segoe UI" w:hAnsi="Segoe UI" w:cs="Segoe UI"/>
          <w:sz w:val="22"/>
          <w:szCs w:val="22"/>
        </w:rPr>
      </w:pPr>
      <w:r w:rsidRPr="00014E02">
        <w:rPr>
          <w:rStyle w:val="normaltextrun"/>
          <w:sz w:val="22"/>
          <w:szCs w:val="22"/>
        </w:rPr>
        <w:t>Evacuate the danger area or consult an expert.</w:t>
      </w:r>
      <w:r w:rsidRPr="00014E02">
        <w:rPr>
          <w:rStyle w:val="eop"/>
          <w:sz w:val="22"/>
          <w:szCs w:val="22"/>
        </w:rPr>
        <w:t> </w:t>
      </w:r>
    </w:p>
    <w:p w14:paraId="54F63D73" w14:textId="77777777" w:rsidR="005D4EFC" w:rsidRPr="00014E02" w:rsidRDefault="005D4EFC" w:rsidP="005D4EFC">
      <w:pPr>
        <w:pStyle w:val="paragraph"/>
        <w:spacing w:before="0" w:beforeAutospacing="0" w:after="0" w:afterAutospacing="0"/>
        <w:ind w:left="2160" w:firstLine="720"/>
        <w:textAlignment w:val="baseline"/>
        <w:rPr>
          <w:rFonts w:ascii="Segoe UI" w:hAnsi="Segoe UI" w:cs="Segoe UI"/>
          <w:sz w:val="22"/>
          <w:szCs w:val="22"/>
        </w:rPr>
      </w:pPr>
      <w:r w:rsidRPr="00014E02">
        <w:rPr>
          <w:rStyle w:val="eop"/>
          <w:sz w:val="22"/>
          <w:szCs w:val="22"/>
        </w:rPr>
        <w:t> </w:t>
      </w:r>
    </w:p>
    <w:p w14:paraId="05A0387A" w14:textId="77777777" w:rsidR="005D4EFC" w:rsidRPr="00014E02" w:rsidRDefault="005D4EFC" w:rsidP="005D4EFC">
      <w:pPr>
        <w:pStyle w:val="paragraph"/>
        <w:spacing w:before="0" w:beforeAutospacing="0" w:after="0" w:afterAutospacing="0"/>
        <w:textAlignment w:val="baseline"/>
        <w:rPr>
          <w:rFonts w:ascii="Segoe UI" w:hAnsi="Segoe UI" w:cs="Segoe UI"/>
          <w:sz w:val="22"/>
          <w:szCs w:val="22"/>
        </w:rPr>
      </w:pPr>
      <w:r w:rsidRPr="00014E02">
        <w:rPr>
          <w:rStyle w:val="normaltextrun"/>
          <w:b/>
          <w:bCs/>
          <w:sz w:val="22"/>
          <w:szCs w:val="22"/>
        </w:rPr>
        <w:t>Environmental precautions:</w:t>
      </w:r>
      <w:r w:rsidRPr="00014E02">
        <w:rPr>
          <w:rStyle w:val="tabchar"/>
          <w:rFonts w:ascii="Calibri" w:hAnsi="Calibri" w:cs="Calibri"/>
          <w:sz w:val="22"/>
          <w:szCs w:val="22"/>
        </w:rPr>
        <w:tab/>
      </w:r>
      <w:r w:rsidRPr="00014E02">
        <w:rPr>
          <w:rStyle w:val="normaltextrun"/>
          <w:sz w:val="22"/>
          <w:szCs w:val="22"/>
        </w:rPr>
        <w:t>Do not allow to escape into sewage system or water courses.</w:t>
      </w:r>
      <w:r w:rsidRPr="00014E02">
        <w:rPr>
          <w:rStyle w:val="eop"/>
          <w:sz w:val="22"/>
          <w:szCs w:val="22"/>
        </w:rPr>
        <w:t> </w:t>
      </w:r>
    </w:p>
    <w:p w14:paraId="6EA34FAC" w14:textId="77777777" w:rsidR="005D4EFC" w:rsidRPr="00014E02" w:rsidRDefault="005D4EFC" w:rsidP="005D4EFC">
      <w:pPr>
        <w:pStyle w:val="paragraph"/>
        <w:spacing w:before="0" w:beforeAutospacing="0" w:after="0" w:afterAutospacing="0"/>
        <w:ind w:left="2160" w:firstLine="720"/>
        <w:textAlignment w:val="baseline"/>
        <w:rPr>
          <w:rFonts w:ascii="Segoe UI" w:hAnsi="Segoe UI" w:cs="Segoe UI"/>
          <w:sz w:val="22"/>
          <w:szCs w:val="22"/>
        </w:rPr>
      </w:pPr>
      <w:r w:rsidRPr="00014E02">
        <w:rPr>
          <w:rStyle w:val="normaltextrun"/>
          <w:sz w:val="22"/>
          <w:szCs w:val="22"/>
        </w:rPr>
        <w:t>Do not wash residues into drains or other waterways.</w:t>
      </w:r>
      <w:r w:rsidRPr="00014E02">
        <w:rPr>
          <w:rStyle w:val="eop"/>
          <w:sz w:val="22"/>
          <w:szCs w:val="22"/>
        </w:rPr>
        <w:t> </w:t>
      </w:r>
    </w:p>
    <w:p w14:paraId="0A3471E6" w14:textId="77777777" w:rsidR="005D4EFC" w:rsidRPr="00014E02" w:rsidRDefault="005D4EFC" w:rsidP="005D4EFC">
      <w:pPr>
        <w:pStyle w:val="paragraph"/>
        <w:spacing w:before="0" w:beforeAutospacing="0" w:after="0" w:afterAutospacing="0"/>
        <w:textAlignment w:val="baseline"/>
        <w:rPr>
          <w:rFonts w:ascii="Segoe UI" w:hAnsi="Segoe UI" w:cs="Segoe UI"/>
          <w:sz w:val="22"/>
          <w:szCs w:val="22"/>
        </w:rPr>
      </w:pPr>
      <w:r w:rsidRPr="00014E02">
        <w:rPr>
          <w:rStyle w:val="eop"/>
          <w:sz w:val="22"/>
          <w:szCs w:val="22"/>
        </w:rPr>
        <w:t> </w:t>
      </w:r>
    </w:p>
    <w:p w14:paraId="19023423" w14:textId="77777777" w:rsidR="005D4EFC" w:rsidRPr="00014E02" w:rsidRDefault="005D4EFC" w:rsidP="005D4EFC">
      <w:pPr>
        <w:pStyle w:val="paragraph"/>
        <w:spacing w:before="0" w:beforeAutospacing="0" w:after="0" w:afterAutospacing="0"/>
        <w:textAlignment w:val="baseline"/>
        <w:rPr>
          <w:rFonts w:ascii="Segoe UI" w:hAnsi="Segoe UI" w:cs="Segoe UI"/>
          <w:sz w:val="22"/>
          <w:szCs w:val="22"/>
        </w:rPr>
      </w:pPr>
      <w:r w:rsidRPr="00014E02">
        <w:rPr>
          <w:rStyle w:val="normaltextrun"/>
          <w:b/>
          <w:bCs/>
          <w:sz w:val="22"/>
          <w:szCs w:val="22"/>
        </w:rPr>
        <w:t>Containment of a spill:</w:t>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normaltextrun"/>
          <w:sz w:val="22"/>
          <w:szCs w:val="22"/>
        </w:rPr>
        <w:t>Do not allow to escape into sewage system or water courses.</w:t>
      </w:r>
      <w:r w:rsidRPr="00014E02">
        <w:rPr>
          <w:rStyle w:val="eop"/>
          <w:sz w:val="22"/>
          <w:szCs w:val="22"/>
        </w:rPr>
        <w:t> </w:t>
      </w:r>
    </w:p>
    <w:p w14:paraId="0496E34F" w14:textId="77777777" w:rsidR="005D4EFC" w:rsidRPr="00014E02" w:rsidRDefault="005D4EFC" w:rsidP="005D4EFC">
      <w:pPr>
        <w:pStyle w:val="paragraph"/>
        <w:spacing w:before="0" w:beforeAutospacing="0" w:after="0" w:afterAutospacing="0"/>
        <w:textAlignment w:val="baseline"/>
        <w:rPr>
          <w:rFonts w:ascii="Segoe UI" w:hAnsi="Segoe UI" w:cs="Segoe UI"/>
          <w:sz w:val="22"/>
          <w:szCs w:val="22"/>
        </w:rPr>
      </w:pPr>
      <w:r w:rsidRPr="00014E02">
        <w:rPr>
          <w:rStyle w:val="eop"/>
          <w:sz w:val="22"/>
          <w:szCs w:val="22"/>
        </w:rPr>
        <w:t> </w:t>
      </w:r>
    </w:p>
    <w:p w14:paraId="2B9AF0D8" w14:textId="77777777" w:rsidR="005D4EFC" w:rsidRPr="00014E02" w:rsidRDefault="005D4EFC" w:rsidP="005D4EFC">
      <w:pPr>
        <w:pStyle w:val="paragraph"/>
        <w:spacing w:before="0" w:beforeAutospacing="0" w:after="0" w:afterAutospacing="0"/>
        <w:textAlignment w:val="baseline"/>
        <w:rPr>
          <w:rFonts w:ascii="Segoe UI" w:hAnsi="Segoe UI" w:cs="Segoe UI"/>
          <w:sz w:val="22"/>
          <w:szCs w:val="22"/>
        </w:rPr>
      </w:pPr>
      <w:r w:rsidRPr="00014E02">
        <w:rPr>
          <w:rStyle w:val="normaltextrun"/>
          <w:b/>
          <w:bCs/>
          <w:sz w:val="22"/>
          <w:szCs w:val="22"/>
        </w:rPr>
        <w:t>Clean-up procedures:</w:t>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normaltextrun"/>
          <w:sz w:val="22"/>
          <w:szCs w:val="22"/>
        </w:rPr>
        <w:t>Clean up spills immediately.</w:t>
      </w:r>
      <w:r w:rsidRPr="00014E02">
        <w:rPr>
          <w:rStyle w:val="eop"/>
          <w:sz w:val="22"/>
          <w:szCs w:val="22"/>
        </w:rPr>
        <w:t> </w:t>
      </w:r>
    </w:p>
    <w:p w14:paraId="72164936" w14:textId="77777777" w:rsidR="005D4EFC" w:rsidRPr="00014E02" w:rsidRDefault="005D4EFC" w:rsidP="005D4EFC">
      <w:pPr>
        <w:pStyle w:val="paragraph"/>
        <w:spacing w:before="0" w:beforeAutospacing="0" w:after="0" w:afterAutospacing="0"/>
        <w:ind w:left="2880"/>
        <w:textAlignment w:val="baseline"/>
        <w:rPr>
          <w:rFonts w:ascii="Segoe UI" w:hAnsi="Segoe UI" w:cs="Segoe UI"/>
          <w:sz w:val="22"/>
          <w:szCs w:val="22"/>
        </w:rPr>
      </w:pPr>
      <w:r w:rsidRPr="00014E02">
        <w:rPr>
          <w:rStyle w:val="normaltextrun"/>
          <w:sz w:val="22"/>
          <w:szCs w:val="22"/>
        </w:rPr>
        <w:t>Sweep up and place into sealable containers.</w:t>
      </w:r>
      <w:r w:rsidRPr="00014E02">
        <w:rPr>
          <w:rStyle w:val="eop"/>
          <w:sz w:val="22"/>
          <w:szCs w:val="22"/>
        </w:rPr>
        <w:t> </w:t>
      </w:r>
    </w:p>
    <w:p w14:paraId="5C03860A" w14:textId="77777777" w:rsidR="005D4EFC" w:rsidRPr="00014E02" w:rsidRDefault="005D4EFC" w:rsidP="005D4EFC">
      <w:pPr>
        <w:pStyle w:val="paragraph"/>
        <w:spacing w:before="0" w:beforeAutospacing="0" w:after="0" w:afterAutospacing="0"/>
        <w:ind w:left="2880"/>
        <w:textAlignment w:val="baseline"/>
        <w:rPr>
          <w:rFonts w:ascii="Segoe UI" w:hAnsi="Segoe UI" w:cs="Segoe UI"/>
          <w:sz w:val="22"/>
          <w:szCs w:val="22"/>
        </w:rPr>
      </w:pPr>
      <w:r w:rsidRPr="00014E02">
        <w:rPr>
          <w:rStyle w:val="normaltextrun"/>
          <w:sz w:val="22"/>
          <w:szCs w:val="22"/>
        </w:rPr>
        <w:t>Dig up heavily contaminated soil and place into drums.</w:t>
      </w:r>
      <w:r w:rsidRPr="00014E02">
        <w:rPr>
          <w:rStyle w:val="eop"/>
          <w:sz w:val="22"/>
          <w:szCs w:val="22"/>
        </w:rPr>
        <w:t> </w:t>
      </w:r>
    </w:p>
    <w:p w14:paraId="0E3A1D5B" w14:textId="77777777" w:rsidR="005D4EFC" w:rsidRPr="00014E02" w:rsidRDefault="005D4EFC" w:rsidP="005D4EFC">
      <w:pPr>
        <w:pStyle w:val="paragraph"/>
        <w:spacing w:before="0" w:beforeAutospacing="0" w:after="0" w:afterAutospacing="0"/>
        <w:ind w:left="2880"/>
        <w:textAlignment w:val="baseline"/>
        <w:rPr>
          <w:rFonts w:ascii="Segoe UI" w:hAnsi="Segoe UI" w:cs="Segoe UI"/>
          <w:sz w:val="22"/>
          <w:szCs w:val="22"/>
        </w:rPr>
      </w:pPr>
      <w:r w:rsidRPr="00014E02">
        <w:rPr>
          <w:rStyle w:val="normaltextrun"/>
          <w:sz w:val="22"/>
          <w:szCs w:val="22"/>
        </w:rPr>
        <w:t>Use a damp cloth to clean floors and other objects, and also place in sealable container.</w:t>
      </w:r>
      <w:r w:rsidRPr="00014E02">
        <w:rPr>
          <w:rStyle w:val="eop"/>
          <w:sz w:val="22"/>
          <w:szCs w:val="22"/>
        </w:rPr>
        <w:t> </w:t>
      </w:r>
    </w:p>
    <w:p w14:paraId="6684D8DD" w14:textId="77777777" w:rsidR="005D4EFC" w:rsidRPr="00014E02" w:rsidRDefault="005D4EFC" w:rsidP="005D4EFC">
      <w:pPr>
        <w:pStyle w:val="paragraph"/>
        <w:spacing w:before="0" w:beforeAutospacing="0" w:after="0" w:afterAutospacing="0"/>
        <w:ind w:left="2880"/>
        <w:textAlignment w:val="baseline"/>
        <w:rPr>
          <w:rFonts w:ascii="Segoe UI" w:hAnsi="Segoe UI" w:cs="Segoe UI"/>
          <w:sz w:val="22"/>
          <w:szCs w:val="22"/>
        </w:rPr>
      </w:pPr>
      <w:r w:rsidRPr="00014E02">
        <w:rPr>
          <w:rStyle w:val="normaltextrun"/>
          <w:sz w:val="22"/>
          <w:szCs w:val="22"/>
        </w:rPr>
        <w:lastRenderedPageBreak/>
        <w:t>Dispose of all waste and contaminated clothing in the same manner as waste chemicals (i.e., via an authorized disposal facility).</w:t>
      </w:r>
      <w:r w:rsidRPr="00014E02">
        <w:rPr>
          <w:rStyle w:val="eop"/>
          <w:sz w:val="22"/>
          <w:szCs w:val="22"/>
        </w:rPr>
        <w:t> </w:t>
      </w:r>
    </w:p>
    <w:p w14:paraId="118087F4" w14:textId="77777777" w:rsidR="005D4EFC" w:rsidRPr="00014E02" w:rsidRDefault="005D4EFC" w:rsidP="005D4EFC">
      <w:pPr>
        <w:pStyle w:val="paragraph"/>
        <w:spacing w:before="0" w:beforeAutospacing="0" w:after="0" w:afterAutospacing="0"/>
        <w:ind w:left="2880"/>
        <w:textAlignment w:val="baseline"/>
        <w:rPr>
          <w:rFonts w:ascii="Segoe UI" w:hAnsi="Segoe UI" w:cs="Segoe UI"/>
          <w:sz w:val="22"/>
          <w:szCs w:val="22"/>
        </w:rPr>
      </w:pPr>
      <w:r w:rsidRPr="00014E02">
        <w:rPr>
          <w:rStyle w:val="normaltextrun"/>
          <w:sz w:val="22"/>
          <w:szCs w:val="22"/>
        </w:rPr>
        <w:t>Do not wash residues into drains or other waterways.</w:t>
      </w:r>
      <w:r w:rsidRPr="00014E02">
        <w:rPr>
          <w:rStyle w:val="eop"/>
          <w:sz w:val="22"/>
          <w:szCs w:val="22"/>
        </w:rPr>
        <w:t> </w:t>
      </w:r>
    </w:p>
    <w:p w14:paraId="0AEC642D" w14:textId="77777777" w:rsidR="005D4EFC" w:rsidRPr="00014E02" w:rsidRDefault="005D4EFC" w:rsidP="005D4EFC">
      <w:pPr>
        <w:pStyle w:val="paragraph"/>
        <w:spacing w:before="0" w:beforeAutospacing="0" w:after="0" w:afterAutospacing="0"/>
        <w:ind w:left="2880"/>
        <w:textAlignment w:val="baseline"/>
        <w:rPr>
          <w:rFonts w:ascii="Segoe UI" w:hAnsi="Segoe UI" w:cs="Segoe UI"/>
          <w:sz w:val="22"/>
          <w:szCs w:val="22"/>
        </w:rPr>
      </w:pPr>
      <w:r w:rsidRPr="00014E02">
        <w:rPr>
          <w:rStyle w:val="eop"/>
          <w:sz w:val="22"/>
          <w:szCs w:val="22"/>
        </w:rPr>
        <w:t> </w:t>
      </w:r>
    </w:p>
    <w:p w14:paraId="29CBBF3B" w14:textId="77777777" w:rsidR="005D4EFC" w:rsidRPr="00014E02" w:rsidRDefault="005D4EFC" w:rsidP="005D4EFC">
      <w:pPr>
        <w:pStyle w:val="paragraph"/>
        <w:spacing w:before="0" w:beforeAutospacing="0" w:after="0" w:afterAutospacing="0"/>
        <w:ind w:left="1440" w:hanging="1440"/>
        <w:textAlignment w:val="baseline"/>
        <w:rPr>
          <w:rFonts w:ascii="Segoe UI" w:hAnsi="Segoe UI" w:cs="Segoe UI"/>
          <w:b/>
          <w:bCs/>
          <w:sz w:val="22"/>
          <w:szCs w:val="22"/>
        </w:rPr>
      </w:pPr>
      <w:r w:rsidRPr="00014E02">
        <w:rPr>
          <w:rStyle w:val="normaltextrun"/>
          <w:b/>
          <w:bCs/>
          <w:sz w:val="22"/>
          <w:szCs w:val="22"/>
        </w:rPr>
        <w:t>First aid measures</w:t>
      </w:r>
      <w:r w:rsidRPr="00014E02">
        <w:rPr>
          <w:rStyle w:val="eop"/>
          <w:b/>
          <w:bCs/>
          <w:sz w:val="22"/>
          <w:szCs w:val="22"/>
        </w:rPr>
        <w:t> </w:t>
      </w:r>
    </w:p>
    <w:p w14:paraId="08740CB5" w14:textId="77777777" w:rsidR="005D4EFC" w:rsidRPr="00014E02" w:rsidRDefault="005D4EFC" w:rsidP="005D4EFC">
      <w:pPr>
        <w:pStyle w:val="paragraph"/>
        <w:spacing w:before="0" w:beforeAutospacing="0" w:after="0" w:afterAutospacing="0"/>
        <w:textAlignment w:val="baseline"/>
        <w:rPr>
          <w:rFonts w:ascii="Segoe UI" w:hAnsi="Segoe UI" w:cs="Segoe UI"/>
          <w:sz w:val="22"/>
          <w:szCs w:val="22"/>
        </w:rPr>
      </w:pPr>
      <w:r w:rsidRPr="00014E02">
        <w:rPr>
          <w:rStyle w:val="normaltextrun"/>
          <w:b/>
          <w:bCs/>
          <w:sz w:val="22"/>
          <w:szCs w:val="22"/>
        </w:rPr>
        <w:t xml:space="preserve">General: </w:t>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normaltextrun"/>
          <w:sz w:val="22"/>
          <w:szCs w:val="22"/>
        </w:rPr>
        <w:t>In all cases of doubt, seek medical attention.</w:t>
      </w:r>
      <w:r w:rsidRPr="00014E02">
        <w:rPr>
          <w:rStyle w:val="eop"/>
          <w:sz w:val="22"/>
          <w:szCs w:val="22"/>
        </w:rPr>
        <w:t> </w:t>
      </w:r>
    </w:p>
    <w:p w14:paraId="67184029" w14:textId="77777777" w:rsidR="005D4EFC" w:rsidRPr="00014E02" w:rsidRDefault="005D4EFC" w:rsidP="005D4EFC">
      <w:pPr>
        <w:pStyle w:val="paragraph"/>
        <w:spacing w:before="0" w:beforeAutospacing="0" w:after="0" w:afterAutospacing="0"/>
        <w:textAlignment w:val="baseline"/>
        <w:rPr>
          <w:rFonts w:ascii="Segoe UI" w:hAnsi="Segoe UI" w:cs="Segoe UI"/>
          <w:sz w:val="22"/>
          <w:szCs w:val="22"/>
        </w:rPr>
      </w:pPr>
      <w:r w:rsidRPr="00014E02">
        <w:rPr>
          <w:rStyle w:val="normaltextrun"/>
          <w:b/>
          <w:bCs/>
          <w:sz w:val="22"/>
          <w:szCs w:val="22"/>
        </w:rPr>
        <w:t xml:space="preserve">Inhalation: </w:t>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normaltextrun"/>
          <w:sz w:val="22"/>
          <w:szCs w:val="22"/>
        </w:rPr>
        <w:t>Move to fresh air. If symptoms persist, seek medical advice.</w:t>
      </w:r>
      <w:r w:rsidRPr="00014E02">
        <w:rPr>
          <w:rStyle w:val="eop"/>
          <w:sz w:val="22"/>
          <w:szCs w:val="22"/>
        </w:rPr>
        <w:t> </w:t>
      </w:r>
    </w:p>
    <w:p w14:paraId="28625EE1" w14:textId="77777777" w:rsidR="005D4EFC" w:rsidRPr="00014E02" w:rsidRDefault="005D4EFC" w:rsidP="005D4EFC">
      <w:pPr>
        <w:pStyle w:val="paragraph"/>
        <w:spacing w:before="0" w:beforeAutospacing="0" w:after="0" w:afterAutospacing="0"/>
        <w:textAlignment w:val="baseline"/>
        <w:rPr>
          <w:rFonts w:ascii="Segoe UI" w:hAnsi="Segoe UI" w:cs="Segoe UI"/>
          <w:sz w:val="22"/>
          <w:szCs w:val="22"/>
        </w:rPr>
      </w:pPr>
      <w:r w:rsidRPr="00014E02">
        <w:rPr>
          <w:rStyle w:val="normaltextrun"/>
          <w:b/>
          <w:bCs/>
          <w:sz w:val="22"/>
          <w:szCs w:val="22"/>
        </w:rPr>
        <w:t xml:space="preserve">Skin: </w:t>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normaltextrun"/>
          <w:sz w:val="22"/>
          <w:szCs w:val="22"/>
        </w:rPr>
        <w:t>Remove contaminated clothing. Wash skin immediately with </w:t>
      </w:r>
      <w:r w:rsidRPr="00014E02">
        <w:rPr>
          <w:rStyle w:val="eop"/>
          <w:sz w:val="22"/>
          <w:szCs w:val="22"/>
        </w:rPr>
        <w:t> </w:t>
      </w:r>
    </w:p>
    <w:p w14:paraId="60DEAC7C" w14:textId="77777777" w:rsidR="005D4EFC" w:rsidRPr="00014E02" w:rsidRDefault="005D4EFC" w:rsidP="005D4EFC">
      <w:pPr>
        <w:pStyle w:val="paragraph"/>
        <w:spacing w:before="0" w:beforeAutospacing="0" w:after="0" w:afterAutospacing="0"/>
        <w:ind w:left="2880"/>
        <w:textAlignment w:val="baseline"/>
        <w:rPr>
          <w:rFonts w:ascii="Segoe UI" w:hAnsi="Segoe UI" w:cs="Segoe UI"/>
          <w:sz w:val="22"/>
          <w:szCs w:val="22"/>
        </w:rPr>
      </w:pPr>
      <w:r w:rsidRPr="00014E02">
        <w:rPr>
          <w:rStyle w:val="normaltextrun"/>
          <w:sz w:val="22"/>
          <w:szCs w:val="22"/>
        </w:rPr>
        <w:t>water. </w:t>
      </w:r>
      <w:r w:rsidRPr="00014E02">
        <w:rPr>
          <w:rStyle w:val="eop"/>
          <w:sz w:val="22"/>
          <w:szCs w:val="22"/>
        </w:rPr>
        <w:t> </w:t>
      </w:r>
    </w:p>
    <w:p w14:paraId="598C0D94" w14:textId="77777777" w:rsidR="005D4EFC" w:rsidRPr="00014E02" w:rsidRDefault="005D4EFC" w:rsidP="005D4EFC">
      <w:pPr>
        <w:pStyle w:val="paragraph"/>
        <w:spacing w:before="0" w:beforeAutospacing="0" w:after="0" w:afterAutospacing="0"/>
        <w:ind w:left="4320" w:hanging="1440"/>
        <w:textAlignment w:val="baseline"/>
        <w:rPr>
          <w:rFonts w:ascii="Segoe UI" w:hAnsi="Segoe UI" w:cs="Segoe UI"/>
          <w:sz w:val="22"/>
          <w:szCs w:val="22"/>
        </w:rPr>
      </w:pPr>
      <w:r w:rsidRPr="00014E02">
        <w:rPr>
          <w:rStyle w:val="normaltextrun"/>
          <w:sz w:val="22"/>
          <w:szCs w:val="22"/>
        </w:rPr>
        <w:t>Launder clothes before reuse.</w:t>
      </w:r>
      <w:r w:rsidRPr="00014E02">
        <w:rPr>
          <w:rStyle w:val="eop"/>
          <w:sz w:val="22"/>
          <w:szCs w:val="22"/>
        </w:rPr>
        <w:t> </w:t>
      </w:r>
    </w:p>
    <w:p w14:paraId="6CF1BC42" w14:textId="77777777" w:rsidR="005D4EFC" w:rsidRPr="00014E02" w:rsidRDefault="005D4EFC" w:rsidP="005D4EFC">
      <w:pPr>
        <w:pStyle w:val="paragraph"/>
        <w:spacing w:before="0" w:beforeAutospacing="0" w:after="0" w:afterAutospacing="0"/>
        <w:ind w:left="1440" w:hanging="1440"/>
        <w:textAlignment w:val="baseline"/>
        <w:rPr>
          <w:rFonts w:ascii="Segoe UI" w:hAnsi="Segoe UI" w:cs="Segoe UI"/>
          <w:sz w:val="22"/>
          <w:szCs w:val="22"/>
        </w:rPr>
      </w:pPr>
      <w:r w:rsidRPr="00014E02">
        <w:rPr>
          <w:rStyle w:val="normaltextrun"/>
          <w:b/>
          <w:bCs/>
          <w:sz w:val="22"/>
          <w:szCs w:val="22"/>
        </w:rPr>
        <w:t>Eye:</w:t>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normaltextrun"/>
          <w:sz w:val="22"/>
          <w:szCs w:val="22"/>
        </w:rPr>
        <w:t>Rinse thoroughly with plenty of water. Eyelids should be held</w:t>
      </w:r>
      <w:r w:rsidRPr="00014E02">
        <w:rPr>
          <w:rStyle w:val="eop"/>
          <w:sz w:val="22"/>
          <w:szCs w:val="22"/>
        </w:rPr>
        <w:t> </w:t>
      </w:r>
    </w:p>
    <w:p w14:paraId="10D0137C" w14:textId="77777777" w:rsidR="005D4EFC" w:rsidRPr="00014E02" w:rsidRDefault="005D4EFC" w:rsidP="005D4EFC">
      <w:pPr>
        <w:pStyle w:val="paragraph"/>
        <w:spacing w:before="0" w:beforeAutospacing="0" w:after="0" w:afterAutospacing="0"/>
        <w:ind w:left="4320" w:hanging="1440"/>
        <w:textAlignment w:val="baseline"/>
        <w:rPr>
          <w:rFonts w:ascii="Segoe UI" w:hAnsi="Segoe UI" w:cs="Segoe UI"/>
          <w:sz w:val="22"/>
          <w:szCs w:val="22"/>
        </w:rPr>
      </w:pPr>
      <w:r w:rsidRPr="00014E02">
        <w:rPr>
          <w:rStyle w:val="normaltextrun"/>
          <w:sz w:val="22"/>
          <w:szCs w:val="22"/>
        </w:rPr>
        <w:t>away from the eyeball to ensure thorough rinsing. Seek medical</w:t>
      </w:r>
      <w:r w:rsidRPr="00014E02">
        <w:rPr>
          <w:rStyle w:val="eop"/>
          <w:sz w:val="22"/>
          <w:szCs w:val="22"/>
        </w:rPr>
        <w:t> </w:t>
      </w:r>
    </w:p>
    <w:p w14:paraId="198837EB" w14:textId="77777777" w:rsidR="005D4EFC" w:rsidRPr="00014E02" w:rsidRDefault="005D4EFC" w:rsidP="005D4EFC">
      <w:pPr>
        <w:pStyle w:val="paragraph"/>
        <w:spacing w:before="0" w:beforeAutospacing="0" w:after="0" w:afterAutospacing="0"/>
        <w:ind w:left="4320" w:hanging="1440"/>
        <w:textAlignment w:val="baseline"/>
        <w:rPr>
          <w:rFonts w:ascii="Segoe UI" w:hAnsi="Segoe UI" w:cs="Segoe UI"/>
          <w:sz w:val="22"/>
          <w:szCs w:val="22"/>
        </w:rPr>
      </w:pPr>
      <w:r w:rsidRPr="00014E02">
        <w:rPr>
          <w:rStyle w:val="normaltextrun"/>
          <w:sz w:val="22"/>
          <w:szCs w:val="22"/>
        </w:rPr>
        <w:t>advice if irritation develops.</w:t>
      </w:r>
      <w:r w:rsidRPr="00014E02">
        <w:rPr>
          <w:rStyle w:val="eop"/>
          <w:sz w:val="22"/>
          <w:szCs w:val="22"/>
        </w:rPr>
        <w:t> </w:t>
      </w:r>
    </w:p>
    <w:p w14:paraId="19D5EADF" w14:textId="77777777" w:rsidR="005D4EFC" w:rsidRPr="00E01E3D" w:rsidRDefault="005D4EFC" w:rsidP="005D4EFC">
      <w:pPr>
        <w:pStyle w:val="paragraph"/>
        <w:spacing w:before="0" w:beforeAutospacing="0" w:after="0" w:afterAutospacing="0"/>
        <w:ind w:left="1440" w:hanging="1440"/>
        <w:textAlignment w:val="baseline"/>
        <w:rPr>
          <w:rFonts w:ascii="Segoe UI" w:hAnsi="Segoe UI" w:cs="Segoe UI"/>
          <w:sz w:val="22"/>
          <w:szCs w:val="22"/>
        </w:rPr>
      </w:pPr>
      <w:r w:rsidRPr="00014E02">
        <w:rPr>
          <w:rStyle w:val="normaltextrun"/>
          <w:b/>
          <w:bCs/>
          <w:sz w:val="22"/>
          <w:szCs w:val="22"/>
        </w:rPr>
        <w:t xml:space="preserve">Ingestion: </w:t>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normaltextrun"/>
          <w:sz w:val="22"/>
          <w:szCs w:val="22"/>
        </w:rPr>
        <w:t xml:space="preserve">Rinse mouth. Never induce vomiting in unconscious or confused </w:t>
      </w:r>
      <w:r w:rsidRPr="00014E02">
        <w:rPr>
          <w:rStyle w:val="tabchar"/>
          <w:rFonts w:ascii="Calibri" w:hAnsi="Calibri" w:cs="Calibri"/>
          <w:sz w:val="22"/>
          <w:szCs w:val="22"/>
        </w:rPr>
        <w:tab/>
      </w:r>
      <w:r w:rsidRPr="00014E02">
        <w:rPr>
          <w:rStyle w:val="tabchar"/>
          <w:rFonts w:ascii="Calibri" w:hAnsi="Calibri" w:cs="Calibri"/>
          <w:sz w:val="22"/>
          <w:szCs w:val="22"/>
        </w:rPr>
        <w:tab/>
      </w:r>
      <w:r w:rsidRPr="00014E02">
        <w:rPr>
          <w:rStyle w:val="normaltextrun"/>
          <w:sz w:val="22"/>
          <w:szCs w:val="22"/>
        </w:rPr>
        <w:t>persons. Always seek medical attention.</w:t>
      </w:r>
      <w:r w:rsidRPr="00E01E3D">
        <w:rPr>
          <w:rStyle w:val="eop"/>
          <w:sz w:val="22"/>
          <w:szCs w:val="22"/>
        </w:rPr>
        <w:t> </w:t>
      </w:r>
    </w:p>
    <w:p w14:paraId="3EA01ED7" w14:textId="77777777" w:rsidR="005D4EFC" w:rsidRPr="00E01E3D" w:rsidRDefault="005D4EFC" w:rsidP="005D4EFC"/>
    <w:p w14:paraId="645EDBEB" w14:textId="77777777" w:rsidR="00FA2DD2" w:rsidRPr="00881606" w:rsidRDefault="00FA2DD2">
      <w:pPr>
        <w:pStyle w:val="OECD-HeadLine1"/>
      </w:pPr>
      <w:bookmarkStart w:id="244" w:name="_Toc85530737"/>
      <w:bookmarkStart w:id="245" w:name="_Toc240539913"/>
      <w:bookmarkStart w:id="246" w:name="_Toc264534789"/>
      <w:bookmarkStart w:id="247" w:name="_Toc142480033"/>
      <w:r>
        <w:t>IIIM</w:t>
      </w:r>
      <w:r w:rsidR="00673DB0">
        <w:t xml:space="preserve"> 4</w:t>
      </w:r>
      <w:r w:rsidRPr="00881606">
        <w:t>.10</w:t>
      </w:r>
      <w:r w:rsidRPr="00881606">
        <w:tab/>
      </w:r>
      <w:bookmarkEnd w:id="244"/>
      <w:bookmarkEnd w:id="245"/>
      <w:r w:rsidRPr="00881606">
        <w:t>Procedures for destruction/disposal of MPCA and its packaging</w:t>
      </w:r>
      <w:bookmarkEnd w:id="246"/>
      <w:bookmarkEnd w:id="247"/>
    </w:p>
    <w:p w14:paraId="6336B324" w14:textId="29A7AAFD" w:rsidR="00C74BC0" w:rsidRDefault="00C74BC0" w:rsidP="00C53F2B">
      <w:pPr>
        <w:pStyle w:val="OECD-BASIS-TEXT"/>
      </w:pPr>
      <w:bookmarkStart w:id="248" w:name="_Toc85530738"/>
      <w:bookmarkStart w:id="249" w:name="_Toc240539914"/>
      <w:bookmarkStart w:id="250" w:name="_Toc264534790"/>
      <w:r>
        <w:t>The disposal of product has to be performed in accordance with all applicable federal, state and local environmental regulations. Wastes resulting from the use of Foray</w:t>
      </w:r>
      <w:r w:rsidR="00615669">
        <w:rPr>
          <w:vertAlign w:val="superscript"/>
        </w:rPr>
        <w:t>®</w:t>
      </w:r>
      <w:r>
        <w:t xml:space="preserve"> 76B, i.e. residual water dispersions, can be disposed of at an approved waste disposal facility. Remainder of spray can also be diluted and sprayed over already treated areas. The same procedure is applicable to larger quantities, which may occur very rarely only. Totally cleaned packages can be given to the regular waste disposal.</w:t>
      </w:r>
    </w:p>
    <w:p w14:paraId="2627B0FF" w14:textId="77777777" w:rsidR="00FA2DD2" w:rsidRPr="00881606" w:rsidRDefault="00FA2DD2">
      <w:pPr>
        <w:pStyle w:val="OECD-HeadLine1"/>
      </w:pPr>
      <w:bookmarkStart w:id="251" w:name="_Toc142480034"/>
      <w:r>
        <w:t>IIIM</w:t>
      </w:r>
      <w:r w:rsidR="00673DB0">
        <w:t xml:space="preserve"> 4</w:t>
      </w:r>
      <w:r w:rsidRPr="00881606">
        <w:t>.10.1</w:t>
      </w:r>
      <w:r w:rsidRPr="00881606">
        <w:tab/>
      </w:r>
      <w:bookmarkEnd w:id="248"/>
      <w:bookmarkEnd w:id="249"/>
      <w:r w:rsidRPr="00881606">
        <w:t>Controlled incineration</w:t>
      </w:r>
      <w:bookmarkEnd w:id="250"/>
      <w:bookmarkEnd w:id="251"/>
    </w:p>
    <w:p w14:paraId="201FDCC8" w14:textId="6DB615CB" w:rsidR="00FA2DD2" w:rsidRPr="00881606" w:rsidRDefault="00C74BC0" w:rsidP="00C74BC0">
      <w:pPr>
        <w:pStyle w:val="NormalDossier"/>
      </w:pPr>
      <w:bookmarkStart w:id="252" w:name="_Toc85530739"/>
      <w:r>
        <w:rPr>
          <w:color w:val="000000"/>
          <w:sz w:val="22"/>
          <w:szCs w:val="22"/>
        </w:rPr>
        <w:t>In accordance with local authority regulations, take to special waste incineration plant.</w:t>
      </w:r>
    </w:p>
    <w:p w14:paraId="0165BA14" w14:textId="77777777" w:rsidR="00FA2DD2" w:rsidRPr="00881606" w:rsidRDefault="00FA2DD2">
      <w:pPr>
        <w:pStyle w:val="OECD-HeadLine1"/>
      </w:pPr>
      <w:bookmarkStart w:id="253" w:name="_Toc240539915"/>
      <w:bookmarkStart w:id="254" w:name="_Toc264534791"/>
      <w:bookmarkStart w:id="255" w:name="_Toc142480035"/>
      <w:r>
        <w:t>IIIM</w:t>
      </w:r>
      <w:r w:rsidR="00673DB0">
        <w:t xml:space="preserve"> 4</w:t>
      </w:r>
      <w:r w:rsidRPr="00881606">
        <w:t>.10.2</w:t>
      </w:r>
      <w:r w:rsidRPr="00881606">
        <w:tab/>
      </w:r>
      <w:bookmarkEnd w:id="252"/>
      <w:bookmarkEnd w:id="253"/>
      <w:r w:rsidRPr="00881606">
        <w:t>Methods other than controlled incineration</w:t>
      </w:r>
      <w:bookmarkEnd w:id="254"/>
      <w:bookmarkEnd w:id="255"/>
    </w:p>
    <w:p w14:paraId="3DE17A0B" w14:textId="69FBB885" w:rsidR="00FA2DD2" w:rsidRDefault="00C74BC0" w:rsidP="00C74BC0">
      <w:pPr>
        <w:pStyle w:val="OECD-BASIS-TEXT"/>
        <w:jc w:val="left"/>
      </w:pPr>
      <w:bookmarkStart w:id="256" w:name="_Toc85530740"/>
      <w:r>
        <w:t>Not applicable.</w:t>
      </w:r>
    </w:p>
    <w:p w14:paraId="5D9C75FF" w14:textId="77777777" w:rsidR="0043436A" w:rsidRDefault="0043436A" w:rsidP="00C74BC0">
      <w:pPr>
        <w:pStyle w:val="OECD-BASIS-TEXT"/>
        <w:jc w:val="left"/>
      </w:pPr>
    </w:p>
    <w:p w14:paraId="5248725F" w14:textId="77777777" w:rsidR="00FA2DD2" w:rsidRPr="00B92206" w:rsidRDefault="00FA2DD2" w:rsidP="000A1CA9">
      <w:pPr>
        <w:pStyle w:val="OECD-HeadLine1"/>
      </w:pPr>
      <w:bookmarkStart w:id="257" w:name="_Toc85530771"/>
      <w:bookmarkStart w:id="258" w:name="_Toc240539947"/>
      <w:bookmarkStart w:id="259" w:name="_Toc240540066"/>
      <w:bookmarkStart w:id="260" w:name="_Toc142480036"/>
      <w:bookmarkEnd w:id="256"/>
      <w:r>
        <w:t>IIIM</w:t>
      </w:r>
      <w:r w:rsidRPr="00881606">
        <w:t xml:space="preserve"> </w:t>
      </w:r>
      <w:r w:rsidR="00B63D35">
        <w:t>4.</w:t>
      </w:r>
      <w:r w:rsidRPr="00881606">
        <w:t>11</w:t>
      </w:r>
      <w:r w:rsidRPr="00881606">
        <w:tab/>
        <w:t>F</w:t>
      </w:r>
      <w:bookmarkEnd w:id="257"/>
      <w:bookmarkEnd w:id="258"/>
      <w:bookmarkEnd w:id="259"/>
      <w:r w:rsidR="00B63D35">
        <w:t xml:space="preserve">urther </w:t>
      </w:r>
      <w:r w:rsidR="00B63D35" w:rsidRPr="00B92206">
        <w:t>information</w:t>
      </w:r>
      <w:bookmarkEnd w:id="260"/>
    </w:p>
    <w:p w14:paraId="4058788F" w14:textId="77777777" w:rsidR="00FA2DD2" w:rsidRPr="00B92206" w:rsidRDefault="00FA2DD2" w:rsidP="000A1CA9">
      <w:pPr>
        <w:pStyle w:val="OECD-HeadLine1"/>
      </w:pPr>
      <w:bookmarkStart w:id="261" w:name="_Toc85530772"/>
      <w:bookmarkStart w:id="262" w:name="_Toc240539948"/>
      <w:bookmarkStart w:id="263" w:name="_Toc240540067"/>
      <w:bookmarkStart w:id="264" w:name="_Toc142480037"/>
      <w:r w:rsidRPr="00B92206">
        <w:t xml:space="preserve">IIIM </w:t>
      </w:r>
      <w:r w:rsidR="00B63D35" w:rsidRPr="00B92206">
        <w:t>4.</w:t>
      </w:r>
      <w:r w:rsidRPr="00B92206">
        <w:t>11.1</w:t>
      </w:r>
      <w:r w:rsidRPr="00B92206">
        <w:tab/>
        <w:t>Information of Authorisations in Other Countries</w:t>
      </w:r>
      <w:bookmarkEnd w:id="261"/>
      <w:bookmarkEnd w:id="262"/>
      <w:bookmarkEnd w:id="263"/>
      <w:bookmarkEnd w:id="264"/>
    </w:p>
    <w:p w14:paraId="3C107672" w14:textId="15709F42" w:rsidR="00B43BCB" w:rsidRPr="008210B0" w:rsidRDefault="00B43BCB" w:rsidP="008210B0">
      <w:pPr>
        <w:keepNext/>
        <w:jc w:val="both"/>
        <w:rPr>
          <w:sz w:val="22"/>
          <w:szCs w:val="22"/>
        </w:rPr>
      </w:pPr>
      <w:bookmarkStart w:id="265" w:name="_Toc127971179"/>
      <w:bookmarkStart w:id="266" w:name="_Toc85530773"/>
      <w:bookmarkStart w:id="267" w:name="_Toc240539949"/>
      <w:bookmarkStart w:id="268" w:name="_Toc240540068"/>
      <w:r w:rsidRPr="000767BE">
        <w:rPr>
          <w:sz w:val="22"/>
          <w:szCs w:val="22"/>
        </w:rPr>
        <w:t>Foray</w:t>
      </w:r>
      <w:r>
        <w:rPr>
          <w:sz w:val="22"/>
          <w:szCs w:val="22"/>
          <w:vertAlign w:val="superscript"/>
        </w:rPr>
        <w:t>®</w:t>
      </w:r>
      <w:r>
        <w:rPr>
          <w:sz w:val="22"/>
          <w:szCs w:val="22"/>
        </w:rPr>
        <w:t xml:space="preserve"> 76B is registered across the EU for control of </w:t>
      </w:r>
      <w:r w:rsidRPr="00271E7E">
        <w:rPr>
          <w:sz w:val="22"/>
          <w:szCs w:val="22"/>
        </w:rPr>
        <w:t xml:space="preserve">lepidopteran pests on </w:t>
      </w:r>
      <w:r w:rsidR="000F6C7E" w:rsidRPr="00A95EF4">
        <w:rPr>
          <w:sz w:val="22"/>
          <w:szCs w:val="22"/>
        </w:rPr>
        <w:t xml:space="preserve"> deciduous and coniferous forest, pine trees, ornamental trees and shrubs or amenity areas (parks, gardens).</w:t>
      </w:r>
    </w:p>
    <w:p w14:paraId="6A9EC0E8" w14:textId="77777777" w:rsidR="00FA2DD2" w:rsidRPr="00B92206" w:rsidRDefault="00FA2DD2" w:rsidP="000A1CA9">
      <w:pPr>
        <w:pStyle w:val="OECD-HeadLine1"/>
      </w:pPr>
      <w:bookmarkStart w:id="269" w:name="_Toc142480038"/>
      <w:bookmarkEnd w:id="265"/>
      <w:r w:rsidRPr="00B92206">
        <w:t xml:space="preserve">IIIM </w:t>
      </w:r>
      <w:r w:rsidR="00B63D35" w:rsidRPr="00B92206">
        <w:t>4.</w:t>
      </w:r>
      <w:r w:rsidRPr="00B92206">
        <w:t>11.2</w:t>
      </w:r>
      <w:r w:rsidRPr="00B92206">
        <w:tab/>
        <w:t>Information on Established Maximum Residue Limits (MRL) in Other Countries</w:t>
      </w:r>
      <w:bookmarkEnd w:id="266"/>
      <w:bookmarkEnd w:id="267"/>
      <w:bookmarkEnd w:id="268"/>
      <w:bookmarkEnd w:id="269"/>
    </w:p>
    <w:p w14:paraId="3BF8EAA0" w14:textId="25E2EA3F" w:rsidR="0077713C" w:rsidRPr="0077713C" w:rsidRDefault="0077713C" w:rsidP="0077713C">
      <w:pPr>
        <w:pStyle w:val="OECD-BASIS-TEXT"/>
        <w:tabs>
          <w:tab w:val="clear" w:pos="720"/>
        </w:tabs>
        <w:rPr>
          <w:color w:val="auto"/>
          <w:lang w:val="en-US"/>
        </w:rPr>
      </w:pPr>
      <w:bookmarkStart w:id="270" w:name="_Hlk109311143"/>
      <w:bookmarkStart w:id="271" w:name="_Toc85530774"/>
      <w:bookmarkStart w:id="272" w:name="_Toc240539950"/>
      <w:bookmarkStart w:id="273" w:name="_Toc240540069"/>
      <w:r w:rsidRPr="00DB1F74">
        <w:rPr>
          <w:color w:val="auto"/>
        </w:rPr>
        <w:t xml:space="preserve">No specific MRL is currently established for </w:t>
      </w:r>
      <w:r w:rsidRPr="00DB1F74">
        <w:rPr>
          <w:i/>
          <w:iCs/>
          <w:color w:val="auto"/>
        </w:rPr>
        <w:t>B. thuringiensis</w:t>
      </w:r>
      <w:r w:rsidRPr="00DB1F74">
        <w:rPr>
          <w:color w:val="auto"/>
        </w:rPr>
        <w:t xml:space="preserve"> subsp. </w:t>
      </w:r>
      <w:proofErr w:type="spellStart"/>
      <w:r w:rsidRPr="00DB1F74">
        <w:rPr>
          <w:i/>
          <w:iCs/>
          <w:color w:val="auto"/>
        </w:rPr>
        <w:t>kurstaki</w:t>
      </w:r>
      <w:proofErr w:type="spellEnd"/>
      <w:r w:rsidRPr="00DB1F74">
        <w:rPr>
          <w:color w:val="auto"/>
        </w:rPr>
        <w:t xml:space="preserve"> strain ABTS-351 </w:t>
      </w:r>
      <w:r w:rsidRPr="00DB1F74">
        <w:rPr>
          <w:color w:val="auto"/>
          <w:lang w:val="en-US"/>
        </w:rPr>
        <w:t xml:space="preserve">in </w:t>
      </w:r>
      <w:r w:rsidR="00432055" w:rsidRPr="00DB1F74">
        <w:rPr>
          <w:color w:val="auto"/>
          <w:lang w:val="en-US"/>
        </w:rPr>
        <w:t xml:space="preserve">EU and other countries </w:t>
      </w:r>
      <w:r w:rsidRPr="00DB1F74">
        <w:rPr>
          <w:color w:val="auto"/>
          <w:lang w:val="en-US"/>
        </w:rPr>
        <w:t>outside the EU.</w:t>
      </w:r>
      <w:bookmarkEnd w:id="270"/>
    </w:p>
    <w:p w14:paraId="3B21CFCD" w14:textId="355C9625" w:rsidR="00FA2DD2" w:rsidRPr="0061760C" w:rsidRDefault="00FA2DD2" w:rsidP="000A1CA9">
      <w:pPr>
        <w:pStyle w:val="OECD-HeadLine1"/>
      </w:pPr>
      <w:bookmarkStart w:id="274" w:name="_Toc142480039"/>
      <w:r w:rsidRPr="0061760C">
        <w:t xml:space="preserve">IIIM </w:t>
      </w:r>
      <w:r w:rsidR="00B63D35" w:rsidRPr="0061760C">
        <w:t>4.</w:t>
      </w:r>
      <w:r w:rsidRPr="0061760C">
        <w:t>11.3</w:t>
      </w:r>
      <w:r w:rsidRPr="0061760C">
        <w:tab/>
        <w:t>Justified Proposals for Classification and Labelling</w:t>
      </w:r>
      <w:bookmarkEnd w:id="271"/>
      <w:bookmarkEnd w:id="272"/>
      <w:bookmarkEnd w:id="273"/>
      <w:bookmarkEnd w:id="274"/>
    </w:p>
    <w:p w14:paraId="218454B7" w14:textId="77777777" w:rsidR="00CA251D" w:rsidRPr="00DB1F74" w:rsidRDefault="00CA251D" w:rsidP="00CA251D">
      <w:pPr>
        <w:tabs>
          <w:tab w:val="clear" w:pos="720"/>
        </w:tabs>
        <w:spacing w:after="0" w:line="280" w:lineRule="exact"/>
        <w:jc w:val="both"/>
        <w:rPr>
          <w:rFonts w:eastAsia="SimSun"/>
          <w:sz w:val="22"/>
          <w:szCs w:val="22"/>
        </w:rPr>
      </w:pPr>
      <w:bookmarkStart w:id="275" w:name="_Hlk104208420"/>
      <w:bookmarkStart w:id="276" w:name="_Toc240539951"/>
      <w:bookmarkStart w:id="277" w:name="_Toc240540070"/>
      <w:bookmarkStart w:id="278" w:name="_Toc85530775"/>
      <w:r w:rsidRPr="00DB1F74">
        <w:rPr>
          <w:rFonts w:eastAsia="SimSun"/>
          <w:sz w:val="22"/>
          <w:szCs w:val="22"/>
        </w:rPr>
        <w:t xml:space="preserve">According to the criteria given in CLP Regulation (EC) No 1272/2008 of the European Parliament and of the Council of 16 December 2008, the following classification and labelling with regard to toxicological data is proposed for the preparation: </w:t>
      </w:r>
    </w:p>
    <w:p w14:paraId="6596D0CD" w14:textId="77777777" w:rsidR="00C25D9D" w:rsidRPr="00D85E9F" w:rsidRDefault="00C25D9D" w:rsidP="00CA251D">
      <w:pPr>
        <w:tabs>
          <w:tab w:val="clear" w:pos="720"/>
        </w:tabs>
        <w:spacing w:after="0" w:line="280" w:lineRule="exact"/>
        <w:jc w:val="both"/>
        <w:rPr>
          <w:rFonts w:eastAsia="SimSun"/>
          <w:sz w:val="22"/>
          <w:szCs w:val="22"/>
          <w:highlight w:val="cyan"/>
        </w:rPr>
      </w:pPr>
    </w:p>
    <w:p w14:paraId="75C28C8C" w14:textId="77777777" w:rsidR="00541353" w:rsidRPr="00166BA9" w:rsidRDefault="00541353" w:rsidP="00541353">
      <w:pPr>
        <w:spacing w:after="0" w:line="280" w:lineRule="exact"/>
        <w:jc w:val="both"/>
        <w:rPr>
          <w:b/>
          <w:bCs/>
          <w:sz w:val="22"/>
          <w:szCs w:val="22"/>
          <w:u w:val="single"/>
        </w:rPr>
      </w:pPr>
      <w:r w:rsidRPr="00166BA9">
        <w:rPr>
          <w:b/>
          <w:bCs/>
          <w:sz w:val="22"/>
          <w:szCs w:val="22"/>
          <w:u w:val="single"/>
        </w:rPr>
        <w:lastRenderedPageBreak/>
        <w:t>Hazard pictograms:</w:t>
      </w:r>
      <w:r w:rsidRPr="00166BA9">
        <w:rPr>
          <w:b/>
          <w:bCs/>
          <w:sz w:val="22"/>
          <w:szCs w:val="22"/>
        </w:rPr>
        <w:t xml:space="preserve"> </w:t>
      </w:r>
      <w:r w:rsidRPr="00166BA9">
        <w:rPr>
          <w:sz w:val="22"/>
          <w:szCs w:val="22"/>
        </w:rPr>
        <w:t>None</w:t>
      </w:r>
    </w:p>
    <w:p w14:paraId="4396C9F3" w14:textId="77777777" w:rsidR="00541353" w:rsidRPr="00166BA9" w:rsidRDefault="00541353" w:rsidP="00541353">
      <w:pPr>
        <w:spacing w:after="0" w:line="280" w:lineRule="exact"/>
        <w:jc w:val="both"/>
        <w:rPr>
          <w:b/>
          <w:sz w:val="22"/>
          <w:szCs w:val="22"/>
        </w:rPr>
      </w:pPr>
      <w:r w:rsidRPr="00166BA9">
        <w:rPr>
          <w:b/>
          <w:sz w:val="22"/>
          <w:szCs w:val="22"/>
          <w:u w:val="single"/>
        </w:rPr>
        <w:t>Signal words:</w:t>
      </w:r>
      <w:r w:rsidRPr="00166BA9">
        <w:rPr>
          <w:b/>
          <w:sz w:val="22"/>
          <w:szCs w:val="22"/>
        </w:rPr>
        <w:t xml:space="preserve"> </w:t>
      </w:r>
      <w:r w:rsidRPr="00166BA9">
        <w:rPr>
          <w:bCs/>
          <w:sz w:val="22"/>
          <w:szCs w:val="22"/>
        </w:rPr>
        <w:t>None</w:t>
      </w:r>
    </w:p>
    <w:p w14:paraId="0ACE491F" w14:textId="77777777" w:rsidR="00541353" w:rsidRPr="00166BA9" w:rsidRDefault="00541353" w:rsidP="00541353">
      <w:pPr>
        <w:spacing w:after="0" w:line="280" w:lineRule="exact"/>
        <w:jc w:val="both"/>
        <w:rPr>
          <w:b/>
          <w:bCs/>
          <w:sz w:val="22"/>
          <w:szCs w:val="22"/>
          <w:u w:val="single"/>
        </w:rPr>
      </w:pPr>
      <w:r w:rsidRPr="00166BA9">
        <w:rPr>
          <w:b/>
          <w:sz w:val="22"/>
          <w:szCs w:val="22"/>
          <w:u w:val="single"/>
        </w:rPr>
        <w:t>Hazard statements:</w:t>
      </w:r>
      <w:r w:rsidRPr="00166BA9">
        <w:rPr>
          <w:sz w:val="22"/>
          <w:szCs w:val="22"/>
        </w:rPr>
        <w:t xml:space="preserve"> None</w:t>
      </w:r>
    </w:p>
    <w:p w14:paraId="26D7D592" w14:textId="77777777" w:rsidR="00541353" w:rsidRPr="00166BA9" w:rsidRDefault="00541353" w:rsidP="00541353">
      <w:pPr>
        <w:spacing w:after="0" w:line="280" w:lineRule="exact"/>
        <w:jc w:val="both"/>
        <w:rPr>
          <w:b/>
          <w:sz w:val="22"/>
          <w:szCs w:val="22"/>
          <w:u w:val="single"/>
        </w:rPr>
      </w:pPr>
    </w:p>
    <w:p w14:paraId="41291B6E" w14:textId="77777777" w:rsidR="00541353" w:rsidRPr="00166BA9" w:rsidRDefault="00541353" w:rsidP="00541353">
      <w:pPr>
        <w:spacing w:after="0" w:line="280" w:lineRule="exact"/>
        <w:jc w:val="both"/>
        <w:rPr>
          <w:b/>
          <w:bCs/>
          <w:sz w:val="22"/>
          <w:szCs w:val="22"/>
          <w:u w:val="single"/>
        </w:rPr>
      </w:pPr>
      <w:r w:rsidRPr="00166BA9">
        <w:rPr>
          <w:b/>
          <w:sz w:val="22"/>
          <w:szCs w:val="22"/>
          <w:u w:val="single"/>
        </w:rPr>
        <w:t>Precautionary statements</w:t>
      </w:r>
      <w:r w:rsidRPr="00166BA9">
        <w:rPr>
          <w:sz w:val="22"/>
          <w:szCs w:val="22"/>
        </w:rPr>
        <w:t>:</w:t>
      </w:r>
    </w:p>
    <w:p w14:paraId="610E192F" w14:textId="77777777" w:rsidR="00541353" w:rsidRPr="00166BA9" w:rsidRDefault="00541353" w:rsidP="00541353">
      <w:pPr>
        <w:spacing w:after="0" w:line="280" w:lineRule="exact"/>
        <w:jc w:val="both"/>
        <w:rPr>
          <w:sz w:val="22"/>
          <w:szCs w:val="22"/>
        </w:rPr>
      </w:pPr>
      <w:bookmarkStart w:id="279" w:name="_Hlk137815506"/>
      <w:r w:rsidRPr="00166BA9">
        <w:rPr>
          <w:b/>
          <w:bCs/>
          <w:sz w:val="22"/>
          <w:szCs w:val="22"/>
        </w:rPr>
        <w:t xml:space="preserve">P280 - </w:t>
      </w:r>
      <w:r w:rsidRPr="00166BA9">
        <w:rPr>
          <w:sz w:val="22"/>
          <w:szCs w:val="22"/>
        </w:rPr>
        <w:t>Wear protective gloves, protective clothing and eye or face protection.</w:t>
      </w:r>
    </w:p>
    <w:p w14:paraId="74E91230" w14:textId="77777777" w:rsidR="00541353" w:rsidRPr="00166BA9" w:rsidRDefault="00541353" w:rsidP="00541353">
      <w:pPr>
        <w:spacing w:after="0" w:line="280" w:lineRule="exact"/>
        <w:jc w:val="both"/>
        <w:rPr>
          <w:sz w:val="22"/>
          <w:szCs w:val="22"/>
        </w:rPr>
      </w:pPr>
      <w:r w:rsidRPr="00166BA9">
        <w:rPr>
          <w:b/>
          <w:bCs/>
          <w:sz w:val="22"/>
          <w:szCs w:val="22"/>
        </w:rPr>
        <w:t xml:space="preserve">P261 </w:t>
      </w:r>
      <w:r w:rsidRPr="00166BA9">
        <w:rPr>
          <w:sz w:val="22"/>
          <w:szCs w:val="22"/>
        </w:rPr>
        <w:t>- Avoid breathing dust/fume/gas/mist/vapor/spray.</w:t>
      </w:r>
    </w:p>
    <w:p w14:paraId="2C6BADC8" w14:textId="77777777" w:rsidR="00541353" w:rsidRPr="00166BA9" w:rsidRDefault="00541353" w:rsidP="00541353">
      <w:pPr>
        <w:spacing w:after="0" w:line="280" w:lineRule="exact"/>
        <w:jc w:val="both"/>
        <w:rPr>
          <w:b/>
          <w:bCs/>
          <w:sz w:val="22"/>
          <w:szCs w:val="22"/>
        </w:rPr>
      </w:pPr>
      <w:r w:rsidRPr="00166BA9">
        <w:rPr>
          <w:b/>
          <w:bCs/>
          <w:sz w:val="22"/>
          <w:szCs w:val="22"/>
        </w:rPr>
        <w:t xml:space="preserve">P363 - </w:t>
      </w:r>
      <w:r w:rsidRPr="00166BA9">
        <w:rPr>
          <w:sz w:val="22"/>
          <w:szCs w:val="22"/>
        </w:rPr>
        <w:t>Wash contaminated clothing before reuse</w:t>
      </w:r>
    </w:p>
    <w:p w14:paraId="39F68C53" w14:textId="77777777" w:rsidR="00541353" w:rsidRPr="00166BA9" w:rsidRDefault="00541353" w:rsidP="00541353">
      <w:pPr>
        <w:spacing w:after="0" w:line="280" w:lineRule="exact"/>
        <w:jc w:val="both"/>
        <w:rPr>
          <w:sz w:val="22"/>
          <w:szCs w:val="22"/>
        </w:rPr>
      </w:pPr>
      <w:r w:rsidRPr="00166BA9">
        <w:rPr>
          <w:b/>
          <w:bCs/>
          <w:sz w:val="22"/>
          <w:szCs w:val="22"/>
        </w:rPr>
        <w:t xml:space="preserve">P302 + P352- </w:t>
      </w:r>
      <w:r w:rsidRPr="00166BA9">
        <w:rPr>
          <w:sz w:val="22"/>
          <w:szCs w:val="22"/>
        </w:rPr>
        <w:t>IF ON SKIN: Wash with plenty of water</w:t>
      </w:r>
    </w:p>
    <w:p w14:paraId="42722E9C" w14:textId="77777777" w:rsidR="00541353" w:rsidRPr="00166BA9" w:rsidRDefault="00541353" w:rsidP="00541353">
      <w:pPr>
        <w:spacing w:after="0" w:line="280" w:lineRule="exact"/>
        <w:jc w:val="both"/>
        <w:rPr>
          <w:sz w:val="22"/>
          <w:szCs w:val="22"/>
        </w:rPr>
      </w:pPr>
      <w:r w:rsidRPr="00166BA9">
        <w:rPr>
          <w:b/>
          <w:bCs/>
          <w:sz w:val="22"/>
          <w:szCs w:val="22"/>
        </w:rPr>
        <w:t>P501</w:t>
      </w:r>
      <w:r w:rsidRPr="00166BA9">
        <w:rPr>
          <w:sz w:val="22"/>
          <w:szCs w:val="22"/>
        </w:rPr>
        <w:t xml:space="preserve"> - Dispose of contents and container in accordance with all local, regional, national and international regulations.</w:t>
      </w:r>
    </w:p>
    <w:bookmarkEnd w:id="279"/>
    <w:p w14:paraId="3172E413" w14:textId="77777777" w:rsidR="00541353" w:rsidRPr="00166BA9" w:rsidRDefault="00541353" w:rsidP="00541353">
      <w:pPr>
        <w:spacing w:after="0" w:line="280" w:lineRule="exact"/>
        <w:jc w:val="both"/>
        <w:rPr>
          <w:sz w:val="22"/>
          <w:szCs w:val="22"/>
        </w:rPr>
      </w:pPr>
    </w:p>
    <w:p w14:paraId="1FA478BB" w14:textId="77777777" w:rsidR="00541353" w:rsidRPr="00166BA9" w:rsidRDefault="00541353" w:rsidP="00541353">
      <w:pPr>
        <w:pStyle w:val="OECD-BASIS-TEXT"/>
        <w:rPr>
          <w:b/>
          <w:bCs/>
          <w:color w:val="auto"/>
        </w:rPr>
      </w:pPr>
      <w:r w:rsidRPr="00166BA9">
        <w:rPr>
          <w:b/>
          <w:bCs/>
          <w:color w:val="auto"/>
        </w:rPr>
        <w:t>Supplemental label elements:</w:t>
      </w:r>
    </w:p>
    <w:p w14:paraId="03B870E2" w14:textId="77777777" w:rsidR="00541353" w:rsidRPr="00166BA9" w:rsidRDefault="00541353" w:rsidP="00541353">
      <w:pPr>
        <w:pStyle w:val="OECD-BASIS-TEXT"/>
        <w:rPr>
          <w:color w:val="auto"/>
        </w:rPr>
      </w:pPr>
      <w:r w:rsidRPr="00166BA9">
        <w:rPr>
          <w:b/>
          <w:color w:val="auto"/>
        </w:rPr>
        <w:t>EUH 208:</w:t>
      </w:r>
      <w:r w:rsidRPr="00166BA9">
        <w:rPr>
          <w:color w:val="auto"/>
        </w:rPr>
        <w:t xml:space="preserve"> Contains 1,2-benzisothiazol-3(2H)-one (BIT). May produce an allergic reaction</w:t>
      </w:r>
    </w:p>
    <w:p w14:paraId="55CF4480" w14:textId="77777777" w:rsidR="00541353" w:rsidRPr="00166BA9" w:rsidRDefault="00541353" w:rsidP="00541353">
      <w:pPr>
        <w:spacing w:after="0" w:line="280" w:lineRule="exact"/>
        <w:jc w:val="both"/>
        <w:rPr>
          <w:sz w:val="22"/>
          <w:szCs w:val="22"/>
        </w:rPr>
      </w:pPr>
      <w:r w:rsidRPr="00166BA9">
        <w:rPr>
          <w:b/>
          <w:bCs/>
          <w:sz w:val="22"/>
          <w:szCs w:val="22"/>
        </w:rPr>
        <w:t xml:space="preserve">EUH 210: </w:t>
      </w:r>
      <w:r w:rsidRPr="00166BA9">
        <w:rPr>
          <w:sz w:val="22"/>
          <w:szCs w:val="22"/>
        </w:rPr>
        <w:t>Safety data sheet available on request.</w:t>
      </w:r>
    </w:p>
    <w:p w14:paraId="0B83B766" w14:textId="77777777" w:rsidR="00541353" w:rsidRPr="00166BA9" w:rsidRDefault="00541353" w:rsidP="00541353">
      <w:pPr>
        <w:spacing w:after="0" w:line="280" w:lineRule="exact"/>
        <w:jc w:val="both"/>
        <w:rPr>
          <w:sz w:val="22"/>
          <w:szCs w:val="22"/>
        </w:rPr>
      </w:pPr>
      <w:r w:rsidRPr="00166BA9">
        <w:rPr>
          <w:b/>
          <w:sz w:val="22"/>
          <w:szCs w:val="22"/>
        </w:rPr>
        <w:t xml:space="preserve">EUH 401: </w:t>
      </w:r>
      <w:r w:rsidRPr="00166BA9">
        <w:rPr>
          <w:sz w:val="22"/>
          <w:szCs w:val="22"/>
        </w:rPr>
        <w:t>To avoid risks to human health and the environment, comply with the instructions for use</w:t>
      </w:r>
    </w:p>
    <w:p w14:paraId="571F6FD0" w14:textId="77777777" w:rsidR="00541353" w:rsidRPr="00166BA9" w:rsidRDefault="00541353" w:rsidP="00541353">
      <w:pPr>
        <w:spacing w:after="0"/>
        <w:rPr>
          <w:b/>
          <w:bCs/>
        </w:rPr>
      </w:pPr>
      <w:r w:rsidRPr="00166BA9">
        <w:rPr>
          <w:sz w:val="22"/>
          <w:szCs w:val="22"/>
        </w:rPr>
        <w:t xml:space="preserve">Contains </w:t>
      </w:r>
      <w:r w:rsidRPr="00166BA9">
        <w:rPr>
          <w:i/>
          <w:iCs/>
          <w:sz w:val="22"/>
          <w:szCs w:val="22"/>
        </w:rPr>
        <w:t>Bacillus</w:t>
      </w:r>
      <w:r w:rsidRPr="00166BA9">
        <w:rPr>
          <w:sz w:val="22"/>
          <w:szCs w:val="22"/>
        </w:rPr>
        <w:t xml:space="preserve"> </w:t>
      </w:r>
      <w:r w:rsidRPr="00166BA9">
        <w:rPr>
          <w:i/>
          <w:iCs/>
          <w:sz w:val="22"/>
          <w:szCs w:val="22"/>
        </w:rPr>
        <w:t>thuringiensis</w:t>
      </w:r>
      <w:r w:rsidRPr="00166BA9">
        <w:rPr>
          <w:sz w:val="22"/>
          <w:szCs w:val="22"/>
        </w:rPr>
        <w:t xml:space="preserve"> subsp.</w:t>
      </w:r>
      <w:r w:rsidRPr="00166BA9">
        <w:rPr>
          <w:i/>
          <w:iCs/>
        </w:rPr>
        <w:t xml:space="preserve"> </w:t>
      </w:r>
      <w:proofErr w:type="spellStart"/>
      <w:r w:rsidRPr="00166BA9">
        <w:rPr>
          <w:i/>
          <w:iCs/>
        </w:rPr>
        <w:t>kurstaki</w:t>
      </w:r>
      <w:proofErr w:type="spellEnd"/>
      <w:r w:rsidRPr="00166BA9">
        <w:rPr>
          <w:sz w:val="22"/>
          <w:szCs w:val="22"/>
        </w:rPr>
        <w:t>. Microorganisms may have the potential to provoke sensitising reactions.</w:t>
      </w:r>
    </w:p>
    <w:p w14:paraId="6C115B65" w14:textId="77777777" w:rsidR="00541353" w:rsidRPr="00166BA9" w:rsidRDefault="00541353" w:rsidP="00541353">
      <w:pPr>
        <w:pStyle w:val="OECD-BASIS-TEXT"/>
        <w:rPr>
          <w:bCs/>
          <w:color w:val="auto"/>
        </w:rPr>
      </w:pPr>
    </w:p>
    <w:p w14:paraId="70EC33EA" w14:textId="77777777" w:rsidR="00541353" w:rsidRPr="00166BA9" w:rsidRDefault="00541353" w:rsidP="00541353">
      <w:pPr>
        <w:pStyle w:val="OECD-BASIS-TEXT"/>
        <w:rPr>
          <w:color w:val="auto"/>
        </w:rPr>
      </w:pPr>
      <w:r w:rsidRPr="00166BA9">
        <w:rPr>
          <w:b/>
          <w:color w:val="auto"/>
          <w:lang w:val="en-US"/>
        </w:rPr>
        <w:t xml:space="preserve">SP 1 - </w:t>
      </w:r>
      <w:r w:rsidRPr="00166BA9">
        <w:rPr>
          <w:color w:val="auto"/>
          <w:lang w:val="en-US"/>
        </w:rPr>
        <w:t>Do not contaminate water with the product or its container (Do not clean application equipment near surface water/Avoid contamination via drains from farmyards and roads)</w:t>
      </w:r>
      <w:r w:rsidRPr="00166BA9">
        <w:rPr>
          <w:b/>
          <w:color w:val="auto"/>
          <w:lang w:val="en-US"/>
        </w:rPr>
        <w:t>.</w:t>
      </w:r>
    </w:p>
    <w:bookmarkEnd w:id="275"/>
    <w:p w14:paraId="7845B743" w14:textId="2E510892" w:rsidR="0061760C" w:rsidRPr="00166BA9" w:rsidRDefault="0061760C" w:rsidP="0061760C">
      <w:pPr>
        <w:pStyle w:val="OECD-BASIS-TEXT"/>
        <w:tabs>
          <w:tab w:val="clear" w:pos="720"/>
        </w:tabs>
        <w:rPr>
          <w:color w:val="auto"/>
        </w:rPr>
      </w:pPr>
    </w:p>
    <w:p w14:paraId="4314A0F9" w14:textId="77777777" w:rsidR="00FA2DD2" w:rsidRPr="00B92206" w:rsidRDefault="00FA2DD2" w:rsidP="000A1CA9">
      <w:pPr>
        <w:pStyle w:val="OECD-HeadLine1"/>
      </w:pPr>
      <w:bookmarkStart w:id="280" w:name="_Toc142480040"/>
      <w:r w:rsidRPr="00B92206">
        <w:t xml:space="preserve">IIIM </w:t>
      </w:r>
      <w:r w:rsidR="00B63D35" w:rsidRPr="00B92206">
        <w:t>4.</w:t>
      </w:r>
      <w:r w:rsidRPr="00B92206">
        <w:t>11.4</w:t>
      </w:r>
      <w:r w:rsidRPr="00B92206">
        <w:tab/>
        <w:t>Proposals for Risk and Safety Phrases</w:t>
      </w:r>
      <w:bookmarkEnd w:id="276"/>
      <w:bookmarkEnd w:id="277"/>
      <w:bookmarkEnd w:id="280"/>
      <w:r w:rsidRPr="00B92206">
        <w:t xml:space="preserve"> </w:t>
      </w:r>
      <w:bookmarkEnd w:id="278"/>
    </w:p>
    <w:p w14:paraId="3CAD6502" w14:textId="41F2784F" w:rsidR="00B92206" w:rsidRPr="0061760C" w:rsidRDefault="00B92206" w:rsidP="00DE6167">
      <w:pPr>
        <w:jc w:val="both"/>
        <w:rPr>
          <w:sz w:val="22"/>
          <w:szCs w:val="22"/>
        </w:rPr>
      </w:pPr>
      <w:bookmarkStart w:id="281" w:name="_Hlk109311217"/>
      <w:bookmarkStart w:id="282" w:name="_Toc240539952"/>
      <w:bookmarkStart w:id="283" w:name="_Toc240540071"/>
      <w:bookmarkStart w:id="284" w:name="_Toc85530776"/>
      <w:r w:rsidRPr="00B92206">
        <w:rPr>
          <w:sz w:val="22"/>
          <w:szCs w:val="22"/>
        </w:rPr>
        <w:t xml:space="preserve">Not applicable as R and S statements are no longer used in the EU. This has been covered under IIIM 4.11.3 as </w:t>
      </w:r>
      <w:r w:rsidR="001A0763">
        <w:rPr>
          <w:sz w:val="22"/>
          <w:szCs w:val="22"/>
        </w:rPr>
        <w:t>h</w:t>
      </w:r>
      <w:r w:rsidR="001A0763" w:rsidRPr="00B92206">
        <w:rPr>
          <w:sz w:val="22"/>
          <w:szCs w:val="22"/>
        </w:rPr>
        <w:t xml:space="preserve">azard </w:t>
      </w:r>
      <w:r w:rsidRPr="0061760C">
        <w:rPr>
          <w:sz w:val="22"/>
          <w:szCs w:val="22"/>
        </w:rPr>
        <w:t xml:space="preserve">and </w:t>
      </w:r>
      <w:r w:rsidR="001A0763">
        <w:rPr>
          <w:sz w:val="22"/>
          <w:szCs w:val="22"/>
        </w:rPr>
        <w:t>p</w:t>
      </w:r>
      <w:r w:rsidR="001A0763" w:rsidRPr="0061760C">
        <w:rPr>
          <w:sz w:val="22"/>
          <w:szCs w:val="22"/>
        </w:rPr>
        <w:t xml:space="preserve">recautionary </w:t>
      </w:r>
      <w:r w:rsidRPr="0061760C">
        <w:rPr>
          <w:sz w:val="22"/>
          <w:szCs w:val="22"/>
        </w:rPr>
        <w:t xml:space="preserve">statements. </w:t>
      </w:r>
    </w:p>
    <w:p w14:paraId="318C120E" w14:textId="77777777" w:rsidR="00FA2DD2" w:rsidRPr="0061760C" w:rsidRDefault="00FA2DD2" w:rsidP="000A1CA9">
      <w:pPr>
        <w:pStyle w:val="OECD-HeadLine1"/>
      </w:pPr>
      <w:bookmarkStart w:id="285" w:name="_Toc142480041"/>
      <w:bookmarkEnd w:id="281"/>
      <w:r w:rsidRPr="0061760C">
        <w:t xml:space="preserve">IIIM </w:t>
      </w:r>
      <w:r w:rsidR="00B63D35" w:rsidRPr="0061760C">
        <w:t>4.</w:t>
      </w:r>
      <w:r w:rsidRPr="0061760C">
        <w:t>11.5</w:t>
      </w:r>
      <w:r w:rsidRPr="0061760C">
        <w:tab/>
        <w:t>Proposed Label</w:t>
      </w:r>
      <w:bookmarkEnd w:id="282"/>
      <w:bookmarkEnd w:id="283"/>
      <w:bookmarkEnd w:id="285"/>
    </w:p>
    <w:p w14:paraId="34D34F9B" w14:textId="77777777" w:rsidR="0061760C" w:rsidRPr="0061760C" w:rsidRDefault="0061760C" w:rsidP="00DE6167">
      <w:pPr>
        <w:jc w:val="both"/>
        <w:rPr>
          <w:sz w:val="22"/>
          <w:szCs w:val="22"/>
        </w:rPr>
      </w:pPr>
      <w:bookmarkStart w:id="286" w:name="_Toc240539953"/>
      <w:bookmarkStart w:id="287" w:name="_Toc240540072"/>
      <w:r w:rsidRPr="0061760C">
        <w:rPr>
          <w:sz w:val="22"/>
          <w:szCs w:val="22"/>
        </w:rPr>
        <w:t>Refer to draft label for the country in Part A, Appendix 2.</w:t>
      </w:r>
    </w:p>
    <w:p w14:paraId="6159351C" w14:textId="77777777" w:rsidR="00FA2DD2" w:rsidRPr="00B92206" w:rsidRDefault="00FA2DD2" w:rsidP="000A1CA9">
      <w:pPr>
        <w:pStyle w:val="OECD-HeadLine1"/>
      </w:pPr>
      <w:bookmarkStart w:id="288" w:name="_Toc142480042"/>
      <w:r w:rsidRPr="0061760C">
        <w:t xml:space="preserve">IIIM </w:t>
      </w:r>
      <w:r w:rsidR="00B63D35" w:rsidRPr="0061760C">
        <w:t>4.</w:t>
      </w:r>
      <w:r w:rsidRPr="0061760C">
        <w:t>11.6</w:t>
      </w:r>
      <w:r w:rsidRPr="0061760C">
        <w:tab/>
        <w:t>Specimens</w:t>
      </w:r>
      <w:r w:rsidRPr="00B92206">
        <w:t xml:space="preserve"> of Proposed Packaging</w:t>
      </w:r>
      <w:bookmarkEnd w:id="284"/>
      <w:bookmarkEnd w:id="286"/>
      <w:bookmarkEnd w:id="287"/>
      <w:bookmarkEnd w:id="288"/>
    </w:p>
    <w:p w14:paraId="38CF2AD5" w14:textId="77777777" w:rsidR="00B92206" w:rsidRPr="00881606" w:rsidRDefault="00B92206" w:rsidP="00DE6167">
      <w:pPr>
        <w:pStyle w:val="OECD-BASIS-TEXT"/>
        <w:tabs>
          <w:tab w:val="clear" w:pos="720"/>
        </w:tabs>
        <w:rPr>
          <w:color w:val="auto"/>
        </w:rPr>
      </w:pPr>
      <w:bookmarkStart w:id="289" w:name="_Hlk110589282"/>
      <w:r w:rsidRPr="00B92206">
        <w:rPr>
          <w:color w:val="auto"/>
        </w:rPr>
        <w:t>To be provided separately on request.</w:t>
      </w:r>
    </w:p>
    <w:bookmarkEnd w:id="289"/>
    <w:p w14:paraId="51D873BB" w14:textId="77777777" w:rsidR="00FA2DD2" w:rsidRPr="00881606" w:rsidRDefault="00FA2DD2"/>
    <w:p w14:paraId="77DCA9B1" w14:textId="4A8EF826" w:rsidR="00FA2DD2" w:rsidRPr="00BD33E4" w:rsidRDefault="00FA2DD2" w:rsidP="00BD33E4">
      <w:pPr>
        <w:pStyle w:val="OECD-HeadLine1"/>
        <w:rPr>
          <w:bCs/>
          <w:highlight w:val="yellow"/>
        </w:rPr>
      </w:pPr>
      <w:r w:rsidRPr="00881606">
        <w:br w:type="page"/>
      </w:r>
      <w:bookmarkStart w:id="290" w:name="_Toc142480043"/>
      <w:bookmarkStart w:id="291" w:name="_Toc208799234"/>
      <w:bookmarkEnd w:id="5"/>
      <w:bookmarkEnd w:id="6"/>
      <w:bookmarkEnd w:id="7"/>
      <w:r w:rsidR="00BD33E4" w:rsidRPr="00BD33E4">
        <w:lastRenderedPageBreak/>
        <w:t>Appendix 1:</w:t>
      </w:r>
      <w:r w:rsidR="00BD33E4" w:rsidRPr="00BD33E4">
        <w:tab/>
      </w:r>
      <w:r w:rsidR="00BD33E4" w:rsidRPr="00BD33E4">
        <w:rPr>
          <w:bCs/>
        </w:rPr>
        <w:t>List of data submitted in support of the evaluation</w:t>
      </w:r>
      <w:bookmarkEnd w:id="290"/>
    </w:p>
    <w:tbl>
      <w:tblPr>
        <w:tblW w:w="9325" w:type="dxa"/>
        <w:tblInd w:w="1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243"/>
        <w:gridCol w:w="1614"/>
        <w:gridCol w:w="990"/>
        <w:gridCol w:w="2880"/>
        <w:gridCol w:w="1350"/>
        <w:gridCol w:w="1248"/>
      </w:tblGrid>
      <w:tr w:rsidR="00C74BC0" w:rsidRPr="00001F17" w14:paraId="0536D190" w14:textId="77777777" w:rsidTr="0043436A">
        <w:trPr>
          <w:cantSplit/>
          <w:tblHeader/>
        </w:trPr>
        <w:tc>
          <w:tcPr>
            <w:tcW w:w="1243" w:type="dxa"/>
            <w:vAlign w:val="center"/>
          </w:tcPr>
          <w:p w14:paraId="7A98BBFE" w14:textId="407D2AB2" w:rsidR="00C74BC0" w:rsidRPr="00D30BB0" w:rsidRDefault="00C74BC0" w:rsidP="0043436A">
            <w:pPr>
              <w:keepNext/>
              <w:keepLines/>
              <w:spacing w:after="0"/>
              <w:jc w:val="center"/>
              <w:rPr>
                <w:b/>
                <w:sz w:val="18"/>
                <w:szCs w:val="18"/>
              </w:rPr>
            </w:pPr>
            <w:bookmarkStart w:id="292" w:name="_Hlk130456382"/>
            <w:bookmarkStart w:id="293" w:name="_Toc231647949"/>
            <w:bookmarkStart w:id="294" w:name="_Toc240539955"/>
            <w:bookmarkStart w:id="295" w:name="_Toc264534794"/>
            <w:bookmarkEnd w:id="291"/>
            <w:r w:rsidRPr="00D30BB0">
              <w:rPr>
                <w:b/>
                <w:sz w:val="18"/>
                <w:szCs w:val="18"/>
              </w:rPr>
              <w:t>Annex point</w:t>
            </w:r>
          </w:p>
        </w:tc>
        <w:tc>
          <w:tcPr>
            <w:tcW w:w="1614" w:type="dxa"/>
            <w:vAlign w:val="center"/>
          </w:tcPr>
          <w:p w14:paraId="5070F403" w14:textId="77777777" w:rsidR="00C74BC0" w:rsidRPr="00D30BB0" w:rsidRDefault="00C74BC0" w:rsidP="0043436A">
            <w:pPr>
              <w:keepNext/>
              <w:keepLines/>
              <w:spacing w:after="0"/>
              <w:jc w:val="center"/>
              <w:rPr>
                <w:b/>
                <w:sz w:val="18"/>
                <w:szCs w:val="18"/>
              </w:rPr>
            </w:pPr>
            <w:r w:rsidRPr="00D30BB0">
              <w:rPr>
                <w:b/>
                <w:sz w:val="18"/>
                <w:szCs w:val="18"/>
              </w:rPr>
              <w:t>Author</w:t>
            </w:r>
          </w:p>
        </w:tc>
        <w:tc>
          <w:tcPr>
            <w:tcW w:w="990" w:type="dxa"/>
            <w:vAlign w:val="center"/>
          </w:tcPr>
          <w:p w14:paraId="184DF0EE" w14:textId="77777777" w:rsidR="00C74BC0" w:rsidRPr="00D30BB0" w:rsidRDefault="00C74BC0" w:rsidP="0043436A">
            <w:pPr>
              <w:keepNext/>
              <w:keepLines/>
              <w:spacing w:after="0"/>
              <w:jc w:val="center"/>
              <w:rPr>
                <w:b/>
                <w:sz w:val="18"/>
                <w:szCs w:val="18"/>
              </w:rPr>
            </w:pPr>
            <w:r w:rsidRPr="00D30BB0">
              <w:rPr>
                <w:b/>
                <w:sz w:val="18"/>
                <w:szCs w:val="18"/>
              </w:rPr>
              <w:t>Year</w:t>
            </w:r>
          </w:p>
        </w:tc>
        <w:tc>
          <w:tcPr>
            <w:tcW w:w="2880" w:type="dxa"/>
            <w:vAlign w:val="center"/>
          </w:tcPr>
          <w:p w14:paraId="0120AC23" w14:textId="77777777" w:rsidR="00C74BC0" w:rsidRPr="00D30BB0" w:rsidRDefault="00C74BC0" w:rsidP="0043436A">
            <w:pPr>
              <w:keepNext/>
              <w:keepLines/>
              <w:tabs>
                <w:tab w:val="left" w:pos="3060"/>
              </w:tabs>
              <w:spacing w:after="0"/>
              <w:jc w:val="center"/>
              <w:rPr>
                <w:b/>
                <w:sz w:val="18"/>
                <w:szCs w:val="18"/>
              </w:rPr>
            </w:pPr>
            <w:r w:rsidRPr="00D30BB0">
              <w:rPr>
                <w:b/>
                <w:sz w:val="18"/>
                <w:szCs w:val="18"/>
              </w:rPr>
              <w:t>Title</w:t>
            </w:r>
          </w:p>
          <w:p w14:paraId="5D786DBD" w14:textId="77777777" w:rsidR="00C74BC0" w:rsidRPr="00D30BB0" w:rsidRDefault="00C74BC0" w:rsidP="0043436A">
            <w:pPr>
              <w:keepNext/>
              <w:keepLines/>
              <w:tabs>
                <w:tab w:val="left" w:pos="3060"/>
              </w:tabs>
              <w:spacing w:after="0"/>
              <w:jc w:val="center"/>
              <w:rPr>
                <w:b/>
                <w:sz w:val="18"/>
                <w:szCs w:val="18"/>
              </w:rPr>
            </w:pPr>
            <w:r w:rsidRPr="00D30BB0">
              <w:rPr>
                <w:b/>
                <w:sz w:val="18"/>
                <w:szCs w:val="18"/>
              </w:rPr>
              <w:t>Source (where different from company)</w:t>
            </w:r>
          </w:p>
          <w:p w14:paraId="7016E03F" w14:textId="77777777" w:rsidR="00C74BC0" w:rsidRPr="00D30BB0" w:rsidRDefault="00C74BC0" w:rsidP="0043436A">
            <w:pPr>
              <w:keepNext/>
              <w:keepLines/>
              <w:tabs>
                <w:tab w:val="left" w:pos="3060"/>
              </w:tabs>
              <w:spacing w:after="0"/>
              <w:jc w:val="center"/>
              <w:rPr>
                <w:b/>
                <w:sz w:val="18"/>
                <w:szCs w:val="18"/>
              </w:rPr>
            </w:pPr>
            <w:r w:rsidRPr="00D30BB0">
              <w:rPr>
                <w:b/>
                <w:sz w:val="18"/>
                <w:szCs w:val="18"/>
              </w:rPr>
              <w:t>Company, Report No.</w:t>
            </w:r>
          </w:p>
          <w:p w14:paraId="38A5CE78" w14:textId="77777777" w:rsidR="00C74BC0" w:rsidRPr="00D30BB0" w:rsidRDefault="00C74BC0" w:rsidP="0043436A">
            <w:pPr>
              <w:keepNext/>
              <w:keepLines/>
              <w:tabs>
                <w:tab w:val="left" w:pos="3060"/>
              </w:tabs>
              <w:spacing w:after="0"/>
              <w:jc w:val="center"/>
              <w:rPr>
                <w:b/>
                <w:sz w:val="18"/>
                <w:szCs w:val="18"/>
              </w:rPr>
            </w:pPr>
            <w:r w:rsidRPr="00D30BB0">
              <w:rPr>
                <w:b/>
                <w:sz w:val="18"/>
                <w:szCs w:val="18"/>
              </w:rPr>
              <w:t>GLP or GEP status (where relevant)</w:t>
            </w:r>
          </w:p>
          <w:p w14:paraId="4BEE958E" w14:textId="77777777" w:rsidR="00C74BC0" w:rsidRPr="00D30BB0" w:rsidRDefault="00C74BC0" w:rsidP="0043436A">
            <w:pPr>
              <w:keepNext/>
              <w:keepLines/>
              <w:spacing w:after="0"/>
              <w:jc w:val="center"/>
              <w:rPr>
                <w:b/>
                <w:sz w:val="18"/>
                <w:szCs w:val="18"/>
              </w:rPr>
            </w:pPr>
            <w:r w:rsidRPr="00D30BB0">
              <w:rPr>
                <w:b/>
                <w:sz w:val="18"/>
                <w:szCs w:val="18"/>
              </w:rPr>
              <w:t>Published or Unpublished</w:t>
            </w:r>
          </w:p>
        </w:tc>
        <w:tc>
          <w:tcPr>
            <w:tcW w:w="1350" w:type="dxa"/>
            <w:vAlign w:val="center"/>
          </w:tcPr>
          <w:p w14:paraId="1AEC38C3" w14:textId="77777777" w:rsidR="00C74BC0" w:rsidRPr="00D30BB0" w:rsidRDefault="00C74BC0" w:rsidP="0043436A">
            <w:pPr>
              <w:keepNext/>
              <w:keepLines/>
              <w:spacing w:after="0"/>
              <w:jc w:val="center"/>
              <w:rPr>
                <w:b/>
                <w:sz w:val="18"/>
                <w:szCs w:val="18"/>
              </w:rPr>
            </w:pPr>
            <w:r w:rsidRPr="00D30BB0">
              <w:rPr>
                <w:b/>
                <w:sz w:val="18"/>
                <w:szCs w:val="18"/>
              </w:rPr>
              <w:t>Data protection claimed Y/N</w:t>
            </w:r>
          </w:p>
        </w:tc>
        <w:tc>
          <w:tcPr>
            <w:tcW w:w="1248" w:type="dxa"/>
            <w:vAlign w:val="center"/>
          </w:tcPr>
          <w:p w14:paraId="734A51F3" w14:textId="0B19C725" w:rsidR="00C74BC0" w:rsidRPr="00D30BB0" w:rsidRDefault="00C74BC0" w:rsidP="0043436A">
            <w:pPr>
              <w:keepNext/>
              <w:keepLines/>
              <w:spacing w:after="0"/>
              <w:jc w:val="center"/>
              <w:rPr>
                <w:b/>
                <w:bCs/>
                <w:sz w:val="18"/>
                <w:szCs w:val="18"/>
                <w:vertAlign w:val="superscript"/>
              </w:rPr>
            </w:pPr>
            <w:r w:rsidRPr="00D30BB0">
              <w:rPr>
                <w:b/>
                <w:bCs/>
                <w:sz w:val="18"/>
                <w:szCs w:val="18"/>
              </w:rPr>
              <w:t>Owner</w:t>
            </w:r>
          </w:p>
        </w:tc>
      </w:tr>
      <w:tr w:rsidR="00001F17" w:rsidRPr="00001F17" w14:paraId="715F201F" w14:textId="77777777" w:rsidTr="002F13E5">
        <w:trPr>
          <w:cantSplit/>
        </w:trPr>
        <w:tc>
          <w:tcPr>
            <w:tcW w:w="1243" w:type="dxa"/>
          </w:tcPr>
          <w:p w14:paraId="2F6AFAD3" w14:textId="77777777" w:rsidR="00001F17" w:rsidRPr="00D30BB0" w:rsidRDefault="00001F17" w:rsidP="0043436A">
            <w:pPr>
              <w:spacing w:after="0"/>
              <w:rPr>
                <w:sz w:val="18"/>
                <w:szCs w:val="18"/>
              </w:rPr>
            </w:pPr>
            <w:bookmarkStart w:id="296" w:name="_Hlk137733393"/>
            <w:r w:rsidRPr="00D30BB0">
              <w:rPr>
                <w:sz w:val="18"/>
                <w:szCs w:val="18"/>
              </w:rPr>
              <w:t>IIIM 2.1,</w:t>
            </w:r>
          </w:p>
          <w:p w14:paraId="7A987291" w14:textId="362534C3" w:rsidR="00001F17" w:rsidRPr="00D30BB0" w:rsidRDefault="00001F17" w:rsidP="0043436A">
            <w:pPr>
              <w:spacing w:after="0"/>
              <w:rPr>
                <w:sz w:val="18"/>
                <w:szCs w:val="18"/>
              </w:rPr>
            </w:pPr>
            <w:r w:rsidRPr="00D30BB0">
              <w:rPr>
                <w:sz w:val="18"/>
                <w:szCs w:val="18"/>
              </w:rPr>
              <w:t>IIIM 2.2, IIIM 2.5, IIIM 2.7.2, IIIM 2.7.3/01, IIIM 2.7.3/02, IIIM 2.7.4, IIIM 2.7.7</w:t>
            </w:r>
          </w:p>
        </w:tc>
        <w:tc>
          <w:tcPr>
            <w:tcW w:w="1614" w:type="dxa"/>
          </w:tcPr>
          <w:p w14:paraId="457026C0" w14:textId="4C65FAF3" w:rsidR="00001F17" w:rsidRPr="00D30BB0" w:rsidRDefault="00001F17" w:rsidP="0043436A">
            <w:pPr>
              <w:spacing w:after="0"/>
              <w:rPr>
                <w:sz w:val="18"/>
                <w:szCs w:val="18"/>
              </w:rPr>
            </w:pPr>
            <w:r w:rsidRPr="00D30BB0">
              <w:rPr>
                <w:spacing w:val="-2"/>
                <w:sz w:val="18"/>
                <w:szCs w:val="18"/>
                <w:lang w:val="en-US" w:eastAsia="it-IT"/>
              </w:rPr>
              <w:t>Comb, A.L.</w:t>
            </w:r>
          </w:p>
        </w:tc>
        <w:tc>
          <w:tcPr>
            <w:tcW w:w="990" w:type="dxa"/>
          </w:tcPr>
          <w:p w14:paraId="7A8B7A2C" w14:textId="7F591B82" w:rsidR="00001F17" w:rsidRPr="00D30BB0" w:rsidRDefault="00001F17" w:rsidP="0043436A">
            <w:pPr>
              <w:spacing w:after="0"/>
              <w:rPr>
                <w:sz w:val="18"/>
                <w:szCs w:val="18"/>
              </w:rPr>
            </w:pPr>
            <w:r w:rsidRPr="00D30BB0">
              <w:rPr>
                <w:spacing w:val="-2"/>
                <w:sz w:val="18"/>
                <w:szCs w:val="18"/>
                <w:lang w:val="en-US" w:eastAsia="it-IT"/>
              </w:rPr>
              <w:t>2010</w:t>
            </w:r>
          </w:p>
        </w:tc>
        <w:tc>
          <w:tcPr>
            <w:tcW w:w="2880" w:type="dxa"/>
          </w:tcPr>
          <w:p w14:paraId="18814543" w14:textId="77777777" w:rsidR="00001F17" w:rsidRPr="00D30BB0" w:rsidRDefault="00001F17" w:rsidP="0043436A">
            <w:pPr>
              <w:tabs>
                <w:tab w:val="left" w:pos="-23"/>
                <w:tab w:val="center" w:pos="4229"/>
                <w:tab w:val="right" w:pos="8480"/>
              </w:tabs>
              <w:suppressAutoHyphens/>
              <w:spacing w:after="0"/>
              <w:rPr>
                <w:caps/>
                <w:spacing w:val="-2"/>
                <w:sz w:val="18"/>
                <w:szCs w:val="18"/>
                <w:lang w:val="en-US" w:eastAsia="it-IT"/>
              </w:rPr>
            </w:pPr>
            <w:r w:rsidRPr="00D30BB0">
              <w:rPr>
                <w:caps/>
                <w:spacing w:val="-2"/>
                <w:sz w:val="18"/>
                <w:szCs w:val="18"/>
                <w:lang w:val="en-US" w:eastAsia="it-IT"/>
              </w:rPr>
              <w:t xml:space="preserve">ABG-6431 </w:t>
            </w:r>
            <w:r w:rsidRPr="00D30BB0">
              <w:rPr>
                <w:spacing w:val="-2"/>
                <w:sz w:val="18"/>
                <w:szCs w:val="18"/>
                <w:lang w:val="en-US" w:eastAsia="it-IT"/>
              </w:rPr>
              <w:t>Storage Stability</w:t>
            </w:r>
          </w:p>
          <w:p w14:paraId="324AD8B5" w14:textId="77777777" w:rsidR="00001F17" w:rsidRPr="00D30BB0" w:rsidRDefault="00001F17" w:rsidP="0043436A">
            <w:pPr>
              <w:tabs>
                <w:tab w:val="left" w:pos="-23"/>
                <w:tab w:val="center" w:pos="4229"/>
                <w:tab w:val="right" w:pos="8480"/>
              </w:tabs>
              <w:suppressAutoHyphens/>
              <w:spacing w:after="0"/>
              <w:rPr>
                <w:spacing w:val="-2"/>
                <w:sz w:val="18"/>
                <w:szCs w:val="18"/>
                <w:lang w:val="en-US" w:eastAsia="it-IT"/>
              </w:rPr>
            </w:pPr>
            <w:r w:rsidRPr="00D30BB0">
              <w:rPr>
                <w:spacing w:val="-2"/>
                <w:sz w:val="18"/>
                <w:szCs w:val="18"/>
                <w:lang w:val="en-US" w:eastAsia="it-IT"/>
              </w:rPr>
              <w:t>Huntingdon Life Sciences Ltd., UK</w:t>
            </w:r>
          </w:p>
          <w:p w14:paraId="7C686886" w14:textId="74204F4C" w:rsidR="00001F17" w:rsidRPr="00D30BB0" w:rsidRDefault="00001F17" w:rsidP="0043436A">
            <w:pPr>
              <w:tabs>
                <w:tab w:val="left" w:pos="-23"/>
                <w:tab w:val="center" w:pos="4229"/>
                <w:tab w:val="right" w:pos="8480"/>
              </w:tabs>
              <w:suppressAutoHyphens/>
              <w:spacing w:after="0"/>
              <w:rPr>
                <w:spacing w:val="-2"/>
                <w:sz w:val="18"/>
                <w:szCs w:val="18"/>
                <w:lang w:val="en-US" w:eastAsia="it-IT"/>
              </w:rPr>
            </w:pPr>
            <w:r w:rsidRPr="00D30BB0">
              <w:rPr>
                <w:spacing w:val="-2"/>
                <w:sz w:val="18"/>
                <w:szCs w:val="18"/>
                <w:lang w:val="en-US" w:eastAsia="it-IT"/>
              </w:rPr>
              <w:t>Report-</w:t>
            </w:r>
            <w:r w:rsidR="00C97AF8" w:rsidRPr="00D30BB0">
              <w:rPr>
                <w:spacing w:val="-2"/>
                <w:sz w:val="18"/>
                <w:szCs w:val="18"/>
                <w:lang w:val="en-US" w:eastAsia="it-IT"/>
              </w:rPr>
              <w:t>No</w:t>
            </w:r>
            <w:r w:rsidRPr="00D30BB0">
              <w:rPr>
                <w:spacing w:val="-2"/>
                <w:sz w:val="18"/>
                <w:szCs w:val="18"/>
                <w:lang w:val="en-US" w:eastAsia="it-IT"/>
              </w:rPr>
              <w:t>.</w:t>
            </w:r>
            <w:r w:rsidR="00C97AF8" w:rsidRPr="00D30BB0">
              <w:rPr>
                <w:spacing w:val="-2"/>
                <w:sz w:val="18"/>
                <w:szCs w:val="18"/>
                <w:lang w:val="en-US" w:eastAsia="it-IT"/>
              </w:rPr>
              <w:t>:</w:t>
            </w:r>
            <w:r w:rsidRPr="00D30BB0">
              <w:rPr>
                <w:spacing w:val="-2"/>
                <w:sz w:val="18"/>
                <w:szCs w:val="18"/>
                <w:lang w:val="en-US" w:eastAsia="it-IT"/>
              </w:rPr>
              <w:t xml:space="preserve"> </w:t>
            </w:r>
            <w:r w:rsidRPr="00D30BB0">
              <w:rPr>
                <w:rFonts w:eastAsiaTheme="minorHAnsi"/>
                <w:sz w:val="18"/>
                <w:szCs w:val="18"/>
                <w:lang w:val="en-US"/>
              </w:rPr>
              <w:t>ZAB0150</w:t>
            </w:r>
          </w:p>
          <w:p w14:paraId="4C7ED58A" w14:textId="77777777" w:rsidR="00001F17" w:rsidRPr="00D30BB0" w:rsidRDefault="00001F17" w:rsidP="0043436A">
            <w:pPr>
              <w:tabs>
                <w:tab w:val="left" w:pos="-23"/>
                <w:tab w:val="center" w:pos="4229"/>
                <w:tab w:val="right" w:pos="8480"/>
              </w:tabs>
              <w:suppressAutoHyphens/>
              <w:spacing w:after="0"/>
              <w:rPr>
                <w:spacing w:val="-2"/>
                <w:sz w:val="18"/>
                <w:szCs w:val="18"/>
                <w:lang w:val="en-US" w:eastAsia="it-IT"/>
              </w:rPr>
            </w:pPr>
            <w:r w:rsidRPr="00D30BB0">
              <w:rPr>
                <w:spacing w:val="-2"/>
                <w:sz w:val="18"/>
                <w:szCs w:val="18"/>
                <w:lang w:val="en-US" w:eastAsia="it-IT"/>
              </w:rPr>
              <w:t>GLP: Yes</w:t>
            </w:r>
          </w:p>
          <w:p w14:paraId="02CE34AF" w14:textId="080996BB" w:rsidR="00001F17" w:rsidRPr="00D30BB0" w:rsidRDefault="00C97AF8" w:rsidP="0043436A">
            <w:pPr>
              <w:spacing w:after="0"/>
              <w:rPr>
                <w:sz w:val="18"/>
                <w:szCs w:val="18"/>
              </w:rPr>
            </w:pPr>
            <w:r w:rsidRPr="00D30BB0">
              <w:rPr>
                <w:spacing w:val="-2"/>
                <w:sz w:val="18"/>
                <w:szCs w:val="18"/>
                <w:lang w:val="en-US" w:eastAsia="it-IT"/>
              </w:rPr>
              <w:t>Unpublished</w:t>
            </w:r>
          </w:p>
        </w:tc>
        <w:tc>
          <w:tcPr>
            <w:tcW w:w="1350" w:type="dxa"/>
          </w:tcPr>
          <w:p w14:paraId="3BC7C4B0" w14:textId="0E2F2AE8" w:rsidR="00001F17" w:rsidRPr="00D30BB0" w:rsidRDefault="00001F17" w:rsidP="0043436A">
            <w:pPr>
              <w:spacing w:after="0"/>
              <w:rPr>
                <w:sz w:val="18"/>
                <w:szCs w:val="18"/>
              </w:rPr>
            </w:pPr>
            <w:r w:rsidRPr="00D30BB0">
              <w:rPr>
                <w:spacing w:val="-2"/>
                <w:sz w:val="18"/>
                <w:szCs w:val="18"/>
                <w:lang w:val="en-US" w:eastAsia="it-IT"/>
              </w:rPr>
              <w:t>N</w:t>
            </w:r>
          </w:p>
        </w:tc>
        <w:tc>
          <w:tcPr>
            <w:tcW w:w="1248" w:type="dxa"/>
          </w:tcPr>
          <w:p w14:paraId="79D166BB" w14:textId="0795299B" w:rsidR="00001F17" w:rsidRPr="00D30BB0" w:rsidRDefault="00D407D4" w:rsidP="0043436A">
            <w:pPr>
              <w:spacing w:after="0"/>
              <w:rPr>
                <w:sz w:val="18"/>
                <w:szCs w:val="18"/>
              </w:rPr>
            </w:pPr>
            <w:r>
              <w:rPr>
                <w:sz w:val="18"/>
                <w:szCs w:val="18"/>
                <w:lang w:val="en-US"/>
              </w:rPr>
              <w:t>XXXX</w:t>
            </w:r>
          </w:p>
        </w:tc>
      </w:tr>
      <w:tr w:rsidR="00001F17" w:rsidRPr="00001F17" w14:paraId="3BD94BE7" w14:textId="77777777" w:rsidTr="002F13E5">
        <w:trPr>
          <w:cantSplit/>
        </w:trPr>
        <w:tc>
          <w:tcPr>
            <w:tcW w:w="1243" w:type="dxa"/>
          </w:tcPr>
          <w:p w14:paraId="55BF6F3F" w14:textId="77777777" w:rsidR="00001F17" w:rsidRPr="00F45CCB" w:rsidRDefault="00001F17" w:rsidP="0043436A">
            <w:pPr>
              <w:spacing w:after="0"/>
              <w:rPr>
                <w:sz w:val="18"/>
                <w:szCs w:val="18"/>
                <w:lang w:val="pl-PL"/>
              </w:rPr>
            </w:pPr>
            <w:r w:rsidRPr="00F45CCB">
              <w:rPr>
                <w:sz w:val="18"/>
                <w:szCs w:val="18"/>
                <w:lang w:val="pl-PL"/>
              </w:rPr>
              <w:t>IIIM 2.3/01, IIIM 2.3/02, IIIM 2.4/01, IIIM 2.4/02, IIIM 2.6/01,</w:t>
            </w:r>
          </w:p>
          <w:p w14:paraId="69603FC4" w14:textId="2C1BA4C5" w:rsidR="00001F17" w:rsidRPr="00D30BB0" w:rsidRDefault="00001F17" w:rsidP="0043436A">
            <w:pPr>
              <w:spacing w:after="0"/>
              <w:rPr>
                <w:sz w:val="18"/>
                <w:szCs w:val="18"/>
              </w:rPr>
            </w:pPr>
            <w:r w:rsidRPr="00D30BB0">
              <w:rPr>
                <w:sz w:val="18"/>
                <w:szCs w:val="18"/>
              </w:rPr>
              <w:t>IIIM 2.6/02, IIIM 2.6/03</w:t>
            </w:r>
          </w:p>
        </w:tc>
        <w:tc>
          <w:tcPr>
            <w:tcW w:w="1614" w:type="dxa"/>
          </w:tcPr>
          <w:p w14:paraId="2C7B41CF" w14:textId="3B8CEE16" w:rsidR="00001F17" w:rsidRPr="00D30BB0" w:rsidRDefault="00001F17" w:rsidP="0043436A">
            <w:pPr>
              <w:pStyle w:val="NormalDossier"/>
              <w:spacing w:before="0" w:after="0"/>
              <w:rPr>
                <w:sz w:val="18"/>
                <w:szCs w:val="18"/>
              </w:rPr>
            </w:pPr>
            <w:r w:rsidRPr="00D30BB0">
              <w:rPr>
                <w:spacing w:val="-2"/>
                <w:sz w:val="18"/>
                <w:szCs w:val="18"/>
                <w:lang w:val="en-US" w:eastAsia="it-IT"/>
              </w:rPr>
              <w:t>Comb, A.L.</w:t>
            </w:r>
          </w:p>
        </w:tc>
        <w:tc>
          <w:tcPr>
            <w:tcW w:w="990" w:type="dxa"/>
          </w:tcPr>
          <w:p w14:paraId="0F98627E" w14:textId="289697A3" w:rsidR="00001F17" w:rsidRPr="00D30BB0" w:rsidRDefault="00001F17" w:rsidP="0043436A">
            <w:pPr>
              <w:spacing w:after="0"/>
              <w:rPr>
                <w:sz w:val="18"/>
                <w:szCs w:val="18"/>
              </w:rPr>
            </w:pPr>
            <w:r w:rsidRPr="00D30BB0">
              <w:rPr>
                <w:spacing w:val="-2"/>
                <w:sz w:val="18"/>
                <w:szCs w:val="18"/>
                <w:lang w:val="en-US" w:eastAsia="it-IT"/>
              </w:rPr>
              <w:t>2012</w:t>
            </w:r>
          </w:p>
        </w:tc>
        <w:tc>
          <w:tcPr>
            <w:tcW w:w="2880" w:type="dxa"/>
          </w:tcPr>
          <w:p w14:paraId="3444134B" w14:textId="77777777" w:rsidR="00001F17" w:rsidRPr="00D30BB0" w:rsidRDefault="00001F17" w:rsidP="0043436A">
            <w:pPr>
              <w:tabs>
                <w:tab w:val="left" w:pos="-23"/>
                <w:tab w:val="center" w:pos="4229"/>
                <w:tab w:val="right" w:pos="8480"/>
              </w:tabs>
              <w:suppressAutoHyphens/>
              <w:spacing w:after="0"/>
              <w:rPr>
                <w:caps/>
                <w:spacing w:val="-2"/>
                <w:sz w:val="18"/>
                <w:szCs w:val="18"/>
                <w:lang w:val="en-US" w:eastAsia="it-IT"/>
              </w:rPr>
            </w:pPr>
            <w:r w:rsidRPr="00D30BB0">
              <w:rPr>
                <w:caps/>
                <w:spacing w:val="-2"/>
                <w:sz w:val="18"/>
                <w:szCs w:val="18"/>
                <w:lang w:val="en-US" w:eastAsia="it-IT"/>
              </w:rPr>
              <w:t xml:space="preserve">ABG-6431 </w:t>
            </w:r>
            <w:proofErr w:type="spellStart"/>
            <w:r w:rsidRPr="00D30BB0">
              <w:rPr>
                <w:spacing w:val="-2"/>
                <w:sz w:val="18"/>
                <w:szCs w:val="18"/>
                <w:lang w:val="en-US" w:eastAsia="it-IT"/>
              </w:rPr>
              <w:t>Physico</w:t>
            </w:r>
            <w:proofErr w:type="spellEnd"/>
            <w:r w:rsidRPr="00D30BB0">
              <w:rPr>
                <w:spacing w:val="-2"/>
                <w:sz w:val="18"/>
                <w:szCs w:val="18"/>
                <w:lang w:val="en-US" w:eastAsia="it-IT"/>
              </w:rPr>
              <w:t>-Chemical Properties</w:t>
            </w:r>
          </w:p>
          <w:p w14:paraId="32A4FE3C" w14:textId="77777777" w:rsidR="00001F17" w:rsidRPr="00D30BB0" w:rsidRDefault="00001F17" w:rsidP="0043436A">
            <w:pPr>
              <w:tabs>
                <w:tab w:val="left" w:pos="-23"/>
                <w:tab w:val="center" w:pos="4229"/>
                <w:tab w:val="right" w:pos="8480"/>
              </w:tabs>
              <w:suppressAutoHyphens/>
              <w:spacing w:after="0"/>
              <w:rPr>
                <w:spacing w:val="-2"/>
                <w:sz w:val="18"/>
                <w:szCs w:val="18"/>
                <w:lang w:val="en-US" w:eastAsia="it-IT"/>
              </w:rPr>
            </w:pPr>
            <w:r w:rsidRPr="00D30BB0">
              <w:rPr>
                <w:spacing w:val="-2"/>
                <w:sz w:val="18"/>
                <w:szCs w:val="18"/>
                <w:lang w:val="en-US" w:eastAsia="it-IT"/>
              </w:rPr>
              <w:t>Huntingdon Life Sciences Ltd., UK</w:t>
            </w:r>
          </w:p>
          <w:p w14:paraId="7EBA2367" w14:textId="72E8353C" w:rsidR="00001F17" w:rsidRPr="00D30BB0" w:rsidRDefault="00001F17" w:rsidP="0043436A">
            <w:pPr>
              <w:tabs>
                <w:tab w:val="center" w:pos="4229"/>
                <w:tab w:val="right" w:pos="8480"/>
              </w:tabs>
              <w:suppressAutoHyphens/>
              <w:spacing w:after="0"/>
              <w:rPr>
                <w:spacing w:val="-2"/>
                <w:sz w:val="18"/>
                <w:szCs w:val="18"/>
                <w:lang w:val="en-US" w:eastAsia="it-IT"/>
              </w:rPr>
            </w:pPr>
            <w:r w:rsidRPr="00D30BB0">
              <w:rPr>
                <w:spacing w:val="-2"/>
                <w:sz w:val="18"/>
                <w:szCs w:val="18"/>
                <w:lang w:val="en-US" w:eastAsia="it-IT"/>
              </w:rPr>
              <w:t>Report-</w:t>
            </w:r>
            <w:r w:rsidR="00C97AF8" w:rsidRPr="00D30BB0">
              <w:rPr>
                <w:spacing w:val="-2"/>
                <w:sz w:val="18"/>
                <w:szCs w:val="18"/>
                <w:lang w:val="en-US" w:eastAsia="it-IT"/>
              </w:rPr>
              <w:t>No</w:t>
            </w:r>
            <w:r w:rsidRPr="00D30BB0">
              <w:rPr>
                <w:spacing w:val="-2"/>
                <w:sz w:val="18"/>
                <w:szCs w:val="18"/>
                <w:lang w:val="en-US" w:eastAsia="it-IT"/>
              </w:rPr>
              <w:t>.</w:t>
            </w:r>
            <w:r w:rsidR="00C97AF8" w:rsidRPr="00D30BB0">
              <w:rPr>
                <w:spacing w:val="-2"/>
                <w:sz w:val="18"/>
                <w:szCs w:val="18"/>
                <w:lang w:val="en-US" w:eastAsia="it-IT"/>
              </w:rPr>
              <w:t>:</w:t>
            </w:r>
            <w:r w:rsidRPr="00D30BB0">
              <w:rPr>
                <w:spacing w:val="-2"/>
                <w:sz w:val="18"/>
                <w:szCs w:val="18"/>
                <w:lang w:val="en-US" w:eastAsia="it-IT"/>
              </w:rPr>
              <w:t xml:space="preserve"> </w:t>
            </w:r>
            <w:r w:rsidRPr="00D30BB0">
              <w:rPr>
                <w:rFonts w:eastAsiaTheme="minorHAnsi"/>
                <w:sz w:val="18"/>
                <w:szCs w:val="18"/>
                <w:lang w:val="en-US"/>
              </w:rPr>
              <w:t>ZAB0121</w:t>
            </w:r>
          </w:p>
          <w:p w14:paraId="45ED1DEE" w14:textId="77777777" w:rsidR="00001F17" w:rsidRPr="00D30BB0" w:rsidRDefault="00001F17" w:rsidP="0043436A">
            <w:pPr>
              <w:tabs>
                <w:tab w:val="left" w:pos="-23"/>
                <w:tab w:val="center" w:pos="4229"/>
                <w:tab w:val="right" w:pos="8480"/>
              </w:tabs>
              <w:suppressAutoHyphens/>
              <w:spacing w:after="0"/>
              <w:rPr>
                <w:spacing w:val="-2"/>
                <w:sz w:val="18"/>
                <w:szCs w:val="18"/>
                <w:lang w:val="en-US" w:eastAsia="it-IT"/>
              </w:rPr>
            </w:pPr>
            <w:r w:rsidRPr="00D30BB0">
              <w:rPr>
                <w:spacing w:val="-2"/>
                <w:sz w:val="18"/>
                <w:szCs w:val="18"/>
                <w:lang w:val="en-US" w:eastAsia="it-IT"/>
              </w:rPr>
              <w:t>GLP: Yes</w:t>
            </w:r>
          </w:p>
          <w:p w14:paraId="31331A2C" w14:textId="514F2C91" w:rsidR="00001F17" w:rsidRPr="00D30BB0" w:rsidRDefault="00C97AF8" w:rsidP="0043436A">
            <w:pPr>
              <w:spacing w:after="0"/>
              <w:rPr>
                <w:spacing w:val="-2"/>
                <w:sz w:val="18"/>
                <w:szCs w:val="18"/>
                <w:lang w:val="en-US"/>
              </w:rPr>
            </w:pPr>
            <w:r w:rsidRPr="00D30BB0">
              <w:rPr>
                <w:spacing w:val="-2"/>
                <w:sz w:val="18"/>
                <w:szCs w:val="18"/>
                <w:lang w:val="en-US" w:eastAsia="it-IT"/>
              </w:rPr>
              <w:t>Unpublished</w:t>
            </w:r>
          </w:p>
        </w:tc>
        <w:tc>
          <w:tcPr>
            <w:tcW w:w="1350" w:type="dxa"/>
          </w:tcPr>
          <w:p w14:paraId="107FC8DA" w14:textId="46472744" w:rsidR="00001F17" w:rsidRPr="00D30BB0" w:rsidRDefault="00001F17" w:rsidP="0043436A">
            <w:pPr>
              <w:spacing w:after="0"/>
              <w:rPr>
                <w:sz w:val="18"/>
                <w:szCs w:val="18"/>
              </w:rPr>
            </w:pPr>
            <w:r w:rsidRPr="00D30BB0">
              <w:rPr>
                <w:spacing w:val="-2"/>
                <w:sz w:val="18"/>
                <w:szCs w:val="18"/>
                <w:lang w:val="en-US" w:eastAsia="it-IT"/>
              </w:rPr>
              <w:t>N</w:t>
            </w:r>
          </w:p>
        </w:tc>
        <w:tc>
          <w:tcPr>
            <w:tcW w:w="1248" w:type="dxa"/>
          </w:tcPr>
          <w:p w14:paraId="114915E2" w14:textId="26E3DE38" w:rsidR="00001F17" w:rsidRPr="00D30BB0" w:rsidRDefault="00D407D4" w:rsidP="0043436A">
            <w:pPr>
              <w:spacing w:after="0"/>
              <w:rPr>
                <w:sz w:val="18"/>
                <w:szCs w:val="18"/>
              </w:rPr>
            </w:pPr>
            <w:r>
              <w:rPr>
                <w:sz w:val="18"/>
                <w:szCs w:val="18"/>
                <w:lang w:val="en-US"/>
              </w:rPr>
              <w:t>XXXX</w:t>
            </w:r>
          </w:p>
        </w:tc>
      </w:tr>
      <w:bookmarkEnd w:id="292"/>
      <w:bookmarkEnd w:id="296"/>
      <w:tr w:rsidR="00C74BC0" w:rsidRPr="00001F17" w14:paraId="70E8C770" w14:textId="77777777" w:rsidTr="002F13E5">
        <w:trPr>
          <w:cantSplit/>
        </w:trPr>
        <w:tc>
          <w:tcPr>
            <w:tcW w:w="1243" w:type="dxa"/>
          </w:tcPr>
          <w:p w14:paraId="1A41BDBA" w14:textId="77777777" w:rsidR="00C74BC0" w:rsidRPr="00D30BB0" w:rsidRDefault="00C74BC0" w:rsidP="0043436A">
            <w:pPr>
              <w:spacing w:after="0"/>
              <w:rPr>
                <w:sz w:val="18"/>
                <w:szCs w:val="18"/>
              </w:rPr>
            </w:pPr>
            <w:r w:rsidRPr="00D30BB0">
              <w:rPr>
                <w:sz w:val="18"/>
                <w:szCs w:val="18"/>
              </w:rPr>
              <w:t>IIIM 3.2/01</w:t>
            </w:r>
          </w:p>
        </w:tc>
        <w:tc>
          <w:tcPr>
            <w:tcW w:w="1614" w:type="dxa"/>
          </w:tcPr>
          <w:p w14:paraId="2BACBD07" w14:textId="3066591F" w:rsidR="00C74BC0" w:rsidRPr="00D30BB0" w:rsidRDefault="00C74BC0" w:rsidP="0043436A">
            <w:pPr>
              <w:spacing w:after="0"/>
              <w:rPr>
                <w:sz w:val="18"/>
                <w:szCs w:val="18"/>
              </w:rPr>
            </w:pPr>
            <w:r w:rsidRPr="00D30BB0">
              <w:rPr>
                <w:color w:val="222222"/>
                <w:sz w:val="18"/>
                <w:szCs w:val="18"/>
                <w:shd w:val="clear" w:color="auto" w:fill="FFFFFF"/>
              </w:rPr>
              <w:t>Shelton, A.M., Sances, F.V., Hawley, J., Tang, J.D., Boune, M., Jungers, D., Collins, H.L.</w:t>
            </w:r>
            <w:r w:rsidR="0054396E" w:rsidRPr="00D30BB0">
              <w:rPr>
                <w:color w:val="222222"/>
                <w:sz w:val="18"/>
                <w:szCs w:val="18"/>
                <w:shd w:val="clear" w:color="auto" w:fill="FFFFFF"/>
              </w:rPr>
              <w:t>,</w:t>
            </w:r>
            <w:r w:rsidRPr="00D30BB0">
              <w:rPr>
                <w:color w:val="222222"/>
                <w:sz w:val="18"/>
                <w:szCs w:val="18"/>
                <w:shd w:val="clear" w:color="auto" w:fill="FFFFFF"/>
              </w:rPr>
              <w:t xml:space="preserve"> and Farias, J.</w:t>
            </w:r>
          </w:p>
        </w:tc>
        <w:tc>
          <w:tcPr>
            <w:tcW w:w="990" w:type="dxa"/>
          </w:tcPr>
          <w:p w14:paraId="1CDC8040" w14:textId="77777777" w:rsidR="00C74BC0" w:rsidRPr="00D30BB0" w:rsidRDefault="00C74BC0" w:rsidP="0043436A">
            <w:pPr>
              <w:spacing w:after="0"/>
              <w:rPr>
                <w:sz w:val="18"/>
                <w:szCs w:val="18"/>
              </w:rPr>
            </w:pPr>
            <w:r w:rsidRPr="00D30BB0">
              <w:rPr>
                <w:sz w:val="18"/>
                <w:szCs w:val="18"/>
              </w:rPr>
              <w:t>2000</w:t>
            </w:r>
          </w:p>
        </w:tc>
        <w:tc>
          <w:tcPr>
            <w:tcW w:w="2880" w:type="dxa"/>
          </w:tcPr>
          <w:p w14:paraId="5230CE65" w14:textId="77777777" w:rsidR="00C74BC0" w:rsidRPr="00D30BB0" w:rsidRDefault="00C74BC0" w:rsidP="0043436A">
            <w:pPr>
              <w:spacing w:after="0"/>
              <w:rPr>
                <w:sz w:val="18"/>
                <w:szCs w:val="18"/>
              </w:rPr>
            </w:pPr>
            <w:r w:rsidRPr="00D30BB0">
              <w:rPr>
                <w:sz w:val="18"/>
                <w:szCs w:val="18"/>
              </w:rPr>
              <w:t xml:space="preserve">Assessment of Insecticide Resistance After the Outbreak of Diamondback Moth (Lepidoptera: </w:t>
            </w:r>
            <w:proofErr w:type="spellStart"/>
            <w:r w:rsidRPr="00D30BB0">
              <w:rPr>
                <w:sz w:val="18"/>
                <w:szCs w:val="18"/>
              </w:rPr>
              <w:t>Plutellidae</w:t>
            </w:r>
            <w:proofErr w:type="spellEnd"/>
            <w:r w:rsidRPr="00D30BB0">
              <w:rPr>
                <w:sz w:val="18"/>
                <w:szCs w:val="18"/>
              </w:rPr>
              <w:t>) in California in 1997</w:t>
            </w:r>
          </w:p>
          <w:p w14:paraId="356AECE8" w14:textId="4914F08C" w:rsidR="00C74BC0" w:rsidRPr="00D30BB0" w:rsidRDefault="00C74BC0" w:rsidP="0043436A">
            <w:pPr>
              <w:spacing w:after="0"/>
              <w:rPr>
                <w:sz w:val="18"/>
                <w:szCs w:val="18"/>
              </w:rPr>
            </w:pPr>
            <w:r w:rsidRPr="00D30BB0">
              <w:rPr>
                <w:sz w:val="18"/>
                <w:szCs w:val="18"/>
              </w:rPr>
              <w:t>Journal of Economic Entomology Vol. 93, Issue 3, p</w:t>
            </w:r>
            <w:r w:rsidR="008024AC" w:rsidRPr="00D30BB0">
              <w:rPr>
                <w:sz w:val="18"/>
                <w:szCs w:val="18"/>
              </w:rPr>
              <w:t xml:space="preserve">. </w:t>
            </w:r>
            <w:r w:rsidRPr="00D30BB0">
              <w:rPr>
                <w:sz w:val="18"/>
                <w:szCs w:val="18"/>
              </w:rPr>
              <w:t>931 - 936</w:t>
            </w:r>
          </w:p>
          <w:p w14:paraId="620F4F8E" w14:textId="3F820EBE" w:rsidR="00C74BC0" w:rsidRPr="00D30BB0" w:rsidRDefault="00C74BC0" w:rsidP="0043436A">
            <w:pPr>
              <w:spacing w:after="0"/>
              <w:rPr>
                <w:sz w:val="18"/>
                <w:szCs w:val="18"/>
              </w:rPr>
            </w:pPr>
            <w:r w:rsidRPr="00D30BB0">
              <w:rPr>
                <w:sz w:val="18"/>
                <w:szCs w:val="18"/>
              </w:rPr>
              <w:t>GLP: No</w:t>
            </w:r>
          </w:p>
          <w:p w14:paraId="006BDB2C" w14:textId="55C80823" w:rsidR="00C74BC0" w:rsidRPr="00D30BB0" w:rsidRDefault="00C74BC0" w:rsidP="0043436A">
            <w:pPr>
              <w:spacing w:after="0"/>
              <w:rPr>
                <w:sz w:val="18"/>
                <w:szCs w:val="18"/>
              </w:rPr>
            </w:pPr>
            <w:r w:rsidRPr="00D30BB0">
              <w:rPr>
                <w:sz w:val="18"/>
                <w:szCs w:val="18"/>
              </w:rPr>
              <w:t>Published</w:t>
            </w:r>
          </w:p>
        </w:tc>
        <w:tc>
          <w:tcPr>
            <w:tcW w:w="1350" w:type="dxa"/>
          </w:tcPr>
          <w:p w14:paraId="44C3DFA1" w14:textId="77777777" w:rsidR="00C74BC0" w:rsidRPr="00D30BB0" w:rsidRDefault="00C74BC0" w:rsidP="0043436A">
            <w:pPr>
              <w:spacing w:after="0"/>
              <w:rPr>
                <w:sz w:val="18"/>
                <w:szCs w:val="18"/>
              </w:rPr>
            </w:pPr>
            <w:r w:rsidRPr="00D30BB0">
              <w:rPr>
                <w:sz w:val="18"/>
                <w:szCs w:val="18"/>
              </w:rPr>
              <w:t>N</w:t>
            </w:r>
          </w:p>
        </w:tc>
        <w:tc>
          <w:tcPr>
            <w:tcW w:w="1248" w:type="dxa"/>
          </w:tcPr>
          <w:p w14:paraId="2967099E" w14:textId="5B53A945" w:rsidR="00C74BC0" w:rsidRPr="00D30BB0" w:rsidRDefault="1C82FB3A" w:rsidP="0043436A">
            <w:pPr>
              <w:spacing w:after="0"/>
              <w:rPr>
                <w:sz w:val="18"/>
                <w:szCs w:val="18"/>
              </w:rPr>
            </w:pPr>
            <w:r w:rsidRPr="00D30BB0">
              <w:rPr>
                <w:sz w:val="18"/>
                <w:szCs w:val="18"/>
              </w:rPr>
              <w:t>Open literature</w:t>
            </w:r>
          </w:p>
        </w:tc>
      </w:tr>
      <w:tr w:rsidR="00A05459" w:rsidRPr="00001F17" w14:paraId="6918820E" w14:textId="77777777" w:rsidTr="002F13E5">
        <w:trPr>
          <w:cantSplit/>
        </w:trPr>
        <w:tc>
          <w:tcPr>
            <w:tcW w:w="1243" w:type="dxa"/>
          </w:tcPr>
          <w:p w14:paraId="2D381A1C" w14:textId="77777777" w:rsidR="00A05459" w:rsidRPr="00D30BB0" w:rsidRDefault="00A05459" w:rsidP="0043436A">
            <w:pPr>
              <w:spacing w:after="0"/>
              <w:rPr>
                <w:sz w:val="18"/>
                <w:szCs w:val="18"/>
              </w:rPr>
            </w:pPr>
            <w:r w:rsidRPr="00D30BB0">
              <w:rPr>
                <w:sz w:val="18"/>
                <w:szCs w:val="18"/>
              </w:rPr>
              <w:t>IIIM 3.2/02</w:t>
            </w:r>
          </w:p>
        </w:tc>
        <w:tc>
          <w:tcPr>
            <w:tcW w:w="1614" w:type="dxa"/>
          </w:tcPr>
          <w:p w14:paraId="5C4E78EA" w14:textId="64DC9FCF" w:rsidR="00A05459" w:rsidRPr="00D30BB0" w:rsidRDefault="00A05459" w:rsidP="0043436A">
            <w:pPr>
              <w:spacing w:after="0"/>
              <w:rPr>
                <w:sz w:val="18"/>
                <w:szCs w:val="18"/>
              </w:rPr>
            </w:pPr>
            <w:r w:rsidRPr="00D30BB0">
              <w:rPr>
                <w:sz w:val="18"/>
                <w:szCs w:val="18"/>
              </w:rPr>
              <w:t xml:space="preserve">Tabashnik, B.E., Finson, N., </w:t>
            </w:r>
            <w:proofErr w:type="spellStart"/>
            <w:r w:rsidRPr="00D30BB0">
              <w:rPr>
                <w:sz w:val="18"/>
                <w:szCs w:val="18"/>
              </w:rPr>
              <w:t>Groeters</w:t>
            </w:r>
            <w:proofErr w:type="spellEnd"/>
            <w:r w:rsidRPr="00D30BB0">
              <w:rPr>
                <w:sz w:val="18"/>
                <w:szCs w:val="18"/>
              </w:rPr>
              <w:t xml:space="preserve">, F.R., Moar, W.J., Johnson, M.W., Luo, K., and </w:t>
            </w:r>
            <w:proofErr w:type="spellStart"/>
            <w:r w:rsidRPr="00D30BB0">
              <w:rPr>
                <w:sz w:val="18"/>
                <w:szCs w:val="18"/>
              </w:rPr>
              <w:t>Adang</w:t>
            </w:r>
            <w:proofErr w:type="spellEnd"/>
            <w:r w:rsidRPr="00D30BB0">
              <w:rPr>
                <w:sz w:val="18"/>
                <w:szCs w:val="18"/>
              </w:rPr>
              <w:t xml:space="preserve"> M.J.</w:t>
            </w:r>
          </w:p>
        </w:tc>
        <w:tc>
          <w:tcPr>
            <w:tcW w:w="990" w:type="dxa"/>
          </w:tcPr>
          <w:p w14:paraId="4981938E" w14:textId="33B3A8C7" w:rsidR="00A05459" w:rsidRPr="00D30BB0" w:rsidRDefault="00A05459" w:rsidP="0043436A">
            <w:pPr>
              <w:spacing w:after="0"/>
              <w:rPr>
                <w:sz w:val="18"/>
                <w:szCs w:val="18"/>
              </w:rPr>
            </w:pPr>
            <w:r w:rsidRPr="00D30BB0">
              <w:rPr>
                <w:sz w:val="18"/>
                <w:szCs w:val="18"/>
              </w:rPr>
              <w:t>1994</w:t>
            </w:r>
          </w:p>
        </w:tc>
        <w:tc>
          <w:tcPr>
            <w:tcW w:w="2880" w:type="dxa"/>
          </w:tcPr>
          <w:p w14:paraId="5E37BBCE" w14:textId="77777777" w:rsidR="00A05459" w:rsidRPr="00D30BB0" w:rsidRDefault="00A05459" w:rsidP="0043436A">
            <w:pPr>
              <w:spacing w:after="0"/>
              <w:rPr>
                <w:sz w:val="18"/>
                <w:szCs w:val="18"/>
              </w:rPr>
            </w:pPr>
            <w:r w:rsidRPr="00D30BB0">
              <w:rPr>
                <w:sz w:val="18"/>
                <w:szCs w:val="18"/>
              </w:rPr>
              <w:t xml:space="preserve">Reversal of resistance to </w:t>
            </w:r>
            <w:r w:rsidRPr="00D30BB0">
              <w:rPr>
                <w:i/>
                <w:iCs/>
                <w:sz w:val="18"/>
                <w:szCs w:val="18"/>
              </w:rPr>
              <w:t>Bacillus thuringiensis</w:t>
            </w:r>
            <w:r w:rsidRPr="00D30BB0">
              <w:rPr>
                <w:sz w:val="18"/>
                <w:szCs w:val="18"/>
              </w:rPr>
              <w:t xml:space="preserve"> in </w:t>
            </w:r>
            <w:proofErr w:type="spellStart"/>
            <w:r w:rsidRPr="00D30BB0">
              <w:rPr>
                <w:sz w:val="18"/>
                <w:szCs w:val="18"/>
              </w:rPr>
              <w:t>Plutella</w:t>
            </w:r>
            <w:proofErr w:type="spellEnd"/>
            <w:r w:rsidRPr="00D30BB0">
              <w:rPr>
                <w:sz w:val="18"/>
                <w:szCs w:val="18"/>
              </w:rPr>
              <w:t xml:space="preserve"> </w:t>
            </w:r>
            <w:proofErr w:type="spellStart"/>
            <w:r w:rsidRPr="00D30BB0">
              <w:rPr>
                <w:sz w:val="18"/>
                <w:szCs w:val="18"/>
              </w:rPr>
              <w:t>xylotella</w:t>
            </w:r>
            <w:proofErr w:type="spellEnd"/>
            <w:r w:rsidRPr="00D30BB0">
              <w:rPr>
                <w:sz w:val="18"/>
                <w:szCs w:val="18"/>
              </w:rPr>
              <w:t xml:space="preserve">. </w:t>
            </w:r>
          </w:p>
          <w:p w14:paraId="1B2CA847" w14:textId="02B199AC" w:rsidR="00A05459" w:rsidRPr="00D30BB0" w:rsidRDefault="00A05459" w:rsidP="0043436A">
            <w:pPr>
              <w:spacing w:after="0"/>
              <w:rPr>
                <w:sz w:val="18"/>
                <w:szCs w:val="18"/>
              </w:rPr>
            </w:pPr>
            <w:r w:rsidRPr="00D30BB0">
              <w:rPr>
                <w:sz w:val="18"/>
                <w:szCs w:val="18"/>
              </w:rPr>
              <w:t>Proc. Natl. Acad. Sci. USA. Vol. 91, Issue 10, p. 4120 - 4124</w:t>
            </w:r>
          </w:p>
          <w:p w14:paraId="1B40687D" w14:textId="568D744B" w:rsidR="00A05459" w:rsidRPr="00D30BB0" w:rsidRDefault="00A05459" w:rsidP="0043436A">
            <w:pPr>
              <w:spacing w:after="0"/>
              <w:rPr>
                <w:sz w:val="18"/>
                <w:szCs w:val="18"/>
              </w:rPr>
            </w:pPr>
            <w:r w:rsidRPr="00D30BB0">
              <w:rPr>
                <w:sz w:val="18"/>
                <w:szCs w:val="18"/>
              </w:rPr>
              <w:t>GLP: No</w:t>
            </w:r>
          </w:p>
          <w:p w14:paraId="24710C25" w14:textId="10F53BD6" w:rsidR="00A05459" w:rsidRPr="00D30BB0" w:rsidRDefault="00A05459" w:rsidP="0043436A">
            <w:pPr>
              <w:spacing w:after="0"/>
              <w:rPr>
                <w:sz w:val="18"/>
                <w:szCs w:val="18"/>
              </w:rPr>
            </w:pPr>
            <w:r w:rsidRPr="00D30BB0">
              <w:rPr>
                <w:sz w:val="18"/>
                <w:szCs w:val="18"/>
              </w:rPr>
              <w:t>Published</w:t>
            </w:r>
          </w:p>
        </w:tc>
        <w:tc>
          <w:tcPr>
            <w:tcW w:w="1350" w:type="dxa"/>
          </w:tcPr>
          <w:p w14:paraId="1FEBBC0A" w14:textId="006688E4" w:rsidR="00A05459" w:rsidRPr="00D30BB0" w:rsidRDefault="00A05459" w:rsidP="0043436A">
            <w:pPr>
              <w:spacing w:after="0"/>
              <w:rPr>
                <w:sz w:val="18"/>
                <w:szCs w:val="18"/>
              </w:rPr>
            </w:pPr>
            <w:r w:rsidRPr="00D30BB0">
              <w:rPr>
                <w:sz w:val="18"/>
                <w:szCs w:val="18"/>
              </w:rPr>
              <w:t>N</w:t>
            </w:r>
          </w:p>
        </w:tc>
        <w:tc>
          <w:tcPr>
            <w:tcW w:w="1248" w:type="dxa"/>
          </w:tcPr>
          <w:p w14:paraId="319981E2" w14:textId="6CF2F960" w:rsidR="00A05459" w:rsidRPr="00D30BB0" w:rsidRDefault="00A05459" w:rsidP="0043436A">
            <w:pPr>
              <w:spacing w:after="0"/>
              <w:rPr>
                <w:sz w:val="18"/>
                <w:szCs w:val="18"/>
              </w:rPr>
            </w:pPr>
            <w:r w:rsidRPr="00D30BB0">
              <w:rPr>
                <w:sz w:val="18"/>
                <w:szCs w:val="18"/>
              </w:rPr>
              <w:t>Open literature</w:t>
            </w:r>
          </w:p>
        </w:tc>
      </w:tr>
      <w:tr w:rsidR="00A05459" w:rsidRPr="00001F17" w14:paraId="3E560B6E" w14:textId="77777777" w:rsidTr="002F13E5">
        <w:trPr>
          <w:cantSplit/>
        </w:trPr>
        <w:tc>
          <w:tcPr>
            <w:tcW w:w="1243" w:type="dxa"/>
          </w:tcPr>
          <w:p w14:paraId="6C4253CF" w14:textId="77777777" w:rsidR="00A05459" w:rsidRPr="00D30BB0" w:rsidRDefault="00A05459" w:rsidP="0043436A">
            <w:pPr>
              <w:spacing w:after="0"/>
              <w:rPr>
                <w:sz w:val="18"/>
                <w:szCs w:val="18"/>
              </w:rPr>
            </w:pPr>
            <w:r w:rsidRPr="00D30BB0">
              <w:rPr>
                <w:sz w:val="18"/>
                <w:szCs w:val="18"/>
              </w:rPr>
              <w:t>IIIM 3.2/03</w:t>
            </w:r>
          </w:p>
        </w:tc>
        <w:tc>
          <w:tcPr>
            <w:tcW w:w="1614" w:type="dxa"/>
          </w:tcPr>
          <w:p w14:paraId="47962EA6" w14:textId="35D125B9" w:rsidR="00A05459" w:rsidRPr="00D30BB0" w:rsidRDefault="00A05459" w:rsidP="0043436A">
            <w:pPr>
              <w:spacing w:after="0"/>
              <w:rPr>
                <w:sz w:val="18"/>
                <w:szCs w:val="18"/>
              </w:rPr>
            </w:pPr>
            <w:r w:rsidRPr="00D30BB0">
              <w:rPr>
                <w:sz w:val="18"/>
                <w:szCs w:val="18"/>
              </w:rPr>
              <w:t xml:space="preserve">Huang H., Buschman, L.L., Higgins, R.A., and Mc </w:t>
            </w:r>
            <w:proofErr w:type="spellStart"/>
            <w:r w:rsidRPr="00D30BB0">
              <w:rPr>
                <w:sz w:val="18"/>
                <w:szCs w:val="18"/>
              </w:rPr>
              <w:t>Gaughey</w:t>
            </w:r>
            <w:proofErr w:type="spellEnd"/>
            <w:r w:rsidRPr="00D30BB0">
              <w:rPr>
                <w:sz w:val="18"/>
                <w:szCs w:val="18"/>
              </w:rPr>
              <w:t xml:space="preserve"> W.H. </w:t>
            </w:r>
          </w:p>
        </w:tc>
        <w:tc>
          <w:tcPr>
            <w:tcW w:w="990" w:type="dxa"/>
          </w:tcPr>
          <w:p w14:paraId="67887948" w14:textId="433EF0DE" w:rsidR="00A05459" w:rsidRPr="00D30BB0" w:rsidRDefault="00A05459" w:rsidP="0043436A">
            <w:pPr>
              <w:spacing w:after="0"/>
              <w:rPr>
                <w:sz w:val="18"/>
                <w:szCs w:val="18"/>
              </w:rPr>
            </w:pPr>
            <w:r w:rsidRPr="00D30BB0">
              <w:rPr>
                <w:sz w:val="18"/>
                <w:szCs w:val="18"/>
              </w:rPr>
              <w:t>1999</w:t>
            </w:r>
          </w:p>
        </w:tc>
        <w:tc>
          <w:tcPr>
            <w:tcW w:w="2880" w:type="dxa"/>
          </w:tcPr>
          <w:p w14:paraId="270E81A9" w14:textId="77777777" w:rsidR="00A05459" w:rsidRPr="00D30BB0" w:rsidRDefault="00A05459" w:rsidP="0043436A">
            <w:pPr>
              <w:spacing w:after="0"/>
              <w:rPr>
                <w:sz w:val="18"/>
                <w:szCs w:val="18"/>
              </w:rPr>
            </w:pPr>
            <w:r w:rsidRPr="00D30BB0">
              <w:rPr>
                <w:sz w:val="18"/>
                <w:szCs w:val="18"/>
              </w:rPr>
              <w:t>Inheritance of Resistance to </w:t>
            </w:r>
            <w:r w:rsidRPr="00D30BB0">
              <w:rPr>
                <w:i/>
                <w:iCs/>
                <w:sz w:val="18"/>
                <w:szCs w:val="18"/>
              </w:rPr>
              <w:t>Bacillus thuringiensis</w:t>
            </w:r>
            <w:r w:rsidRPr="00D30BB0">
              <w:rPr>
                <w:sz w:val="18"/>
                <w:szCs w:val="18"/>
              </w:rPr>
              <w:t> Toxin (</w:t>
            </w:r>
            <w:proofErr w:type="spellStart"/>
            <w:r w:rsidRPr="00D30BB0">
              <w:rPr>
                <w:sz w:val="18"/>
                <w:szCs w:val="18"/>
              </w:rPr>
              <w:t>Dipel</w:t>
            </w:r>
            <w:proofErr w:type="spellEnd"/>
            <w:r w:rsidRPr="00D30BB0">
              <w:rPr>
                <w:sz w:val="18"/>
                <w:szCs w:val="18"/>
              </w:rPr>
              <w:t xml:space="preserve"> ES) in the European Corn Borer</w:t>
            </w:r>
          </w:p>
          <w:p w14:paraId="729102D0" w14:textId="77777777" w:rsidR="00A05459" w:rsidRPr="00D30BB0" w:rsidRDefault="00A05459" w:rsidP="0043436A">
            <w:pPr>
              <w:spacing w:after="0"/>
              <w:rPr>
                <w:sz w:val="18"/>
                <w:szCs w:val="18"/>
              </w:rPr>
            </w:pPr>
            <w:r w:rsidRPr="00D30BB0">
              <w:rPr>
                <w:sz w:val="18"/>
                <w:szCs w:val="18"/>
              </w:rPr>
              <w:t>Science Vol. 284, Issue 5416, p. 965-967</w:t>
            </w:r>
          </w:p>
          <w:p w14:paraId="4025DE46" w14:textId="77777777" w:rsidR="00A05459" w:rsidRPr="00D30BB0" w:rsidRDefault="00A05459" w:rsidP="0043436A">
            <w:pPr>
              <w:spacing w:after="0"/>
              <w:rPr>
                <w:sz w:val="18"/>
                <w:szCs w:val="18"/>
              </w:rPr>
            </w:pPr>
            <w:r w:rsidRPr="00D30BB0">
              <w:rPr>
                <w:sz w:val="18"/>
                <w:szCs w:val="18"/>
              </w:rPr>
              <w:t>GLP: No</w:t>
            </w:r>
          </w:p>
          <w:p w14:paraId="43A042CB" w14:textId="07CCEEE3" w:rsidR="00A05459" w:rsidRPr="00D30BB0" w:rsidRDefault="00A05459" w:rsidP="0043436A">
            <w:pPr>
              <w:spacing w:after="0"/>
              <w:rPr>
                <w:sz w:val="18"/>
                <w:szCs w:val="18"/>
              </w:rPr>
            </w:pPr>
            <w:r w:rsidRPr="00D30BB0">
              <w:rPr>
                <w:sz w:val="18"/>
                <w:szCs w:val="18"/>
              </w:rPr>
              <w:t>Published</w:t>
            </w:r>
          </w:p>
        </w:tc>
        <w:tc>
          <w:tcPr>
            <w:tcW w:w="1350" w:type="dxa"/>
          </w:tcPr>
          <w:p w14:paraId="762F3FBB" w14:textId="676EEE0A" w:rsidR="00A05459" w:rsidRPr="00D30BB0" w:rsidRDefault="00A05459" w:rsidP="0043436A">
            <w:pPr>
              <w:spacing w:after="0"/>
              <w:rPr>
                <w:sz w:val="18"/>
                <w:szCs w:val="18"/>
              </w:rPr>
            </w:pPr>
            <w:r w:rsidRPr="00D30BB0">
              <w:rPr>
                <w:sz w:val="18"/>
                <w:szCs w:val="18"/>
              </w:rPr>
              <w:t>N</w:t>
            </w:r>
          </w:p>
        </w:tc>
        <w:tc>
          <w:tcPr>
            <w:tcW w:w="1248" w:type="dxa"/>
          </w:tcPr>
          <w:p w14:paraId="0DACEEE9" w14:textId="4314502F" w:rsidR="00A05459" w:rsidRPr="00D30BB0" w:rsidRDefault="00A05459" w:rsidP="0043436A">
            <w:pPr>
              <w:spacing w:after="0"/>
              <w:rPr>
                <w:sz w:val="18"/>
                <w:szCs w:val="18"/>
              </w:rPr>
            </w:pPr>
            <w:r w:rsidRPr="00D30BB0">
              <w:rPr>
                <w:sz w:val="18"/>
                <w:szCs w:val="18"/>
              </w:rPr>
              <w:t>Open literature</w:t>
            </w:r>
          </w:p>
        </w:tc>
      </w:tr>
      <w:tr w:rsidR="00A05459" w:rsidRPr="00001F17" w14:paraId="7B2EA3FC" w14:textId="77777777" w:rsidTr="002F13E5">
        <w:trPr>
          <w:cantSplit/>
        </w:trPr>
        <w:tc>
          <w:tcPr>
            <w:tcW w:w="1243" w:type="dxa"/>
          </w:tcPr>
          <w:p w14:paraId="060149F0" w14:textId="77777777" w:rsidR="00A05459" w:rsidRPr="00D30BB0" w:rsidRDefault="00A05459" w:rsidP="0043436A">
            <w:pPr>
              <w:spacing w:after="0"/>
              <w:rPr>
                <w:sz w:val="18"/>
                <w:szCs w:val="18"/>
              </w:rPr>
            </w:pPr>
            <w:r w:rsidRPr="00D30BB0">
              <w:rPr>
                <w:sz w:val="18"/>
                <w:szCs w:val="18"/>
              </w:rPr>
              <w:t>IIIM 3.2/04</w:t>
            </w:r>
          </w:p>
        </w:tc>
        <w:tc>
          <w:tcPr>
            <w:tcW w:w="1614" w:type="dxa"/>
          </w:tcPr>
          <w:p w14:paraId="7A7E40E5" w14:textId="3DE8B654" w:rsidR="00A05459" w:rsidRPr="00D30BB0" w:rsidRDefault="00A05459" w:rsidP="0043436A">
            <w:pPr>
              <w:spacing w:after="0"/>
              <w:rPr>
                <w:sz w:val="18"/>
                <w:szCs w:val="18"/>
              </w:rPr>
            </w:pPr>
            <w:r w:rsidRPr="00D30BB0">
              <w:rPr>
                <w:sz w:val="18"/>
                <w:szCs w:val="18"/>
              </w:rPr>
              <w:t xml:space="preserve">Gould, F., Anderson, A., Jones, A., </w:t>
            </w:r>
            <w:proofErr w:type="spellStart"/>
            <w:r w:rsidRPr="00D30BB0">
              <w:rPr>
                <w:sz w:val="18"/>
                <w:szCs w:val="18"/>
              </w:rPr>
              <w:t>Sumerford</w:t>
            </w:r>
            <w:proofErr w:type="spellEnd"/>
            <w:r w:rsidRPr="00D30BB0">
              <w:rPr>
                <w:sz w:val="18"/>
                <w:szCs w:val="18"/>
              </w:rPr>
              <w:t>, J.D., Heckel, D.G., Lopez, J., Micinski,. S., Leonard, R., and Laster, M.</w:t>
            </w:r>
          </w:p>
        </w:tc>
        <w:tc>
          <w:tcPr>
            <w:tcW w:w="990" w:type="dxa"/>
          </w:tcPr>
          <w:p w14:paraId="588C80AF" w14:textId="6DFBCB81" w:rsidR="00A05459" w:rsidRPr="00D30BB0" w:rsidRDefault="00A05459" w:rsidP="0043436A">
            <w:pPr>
              <w:spacing w:after="0"/>
              <w:rPr>
                <w:sz w:val="18"/>
                <w:szCs w:val="18"/>
              </w:rPr>
            </w:pPr>
            <w:r w:rsidRPr="00D30BB0">
              <w:rPr>
                <w:sz w:val="18"/>
                <w:szCs w:val="18"/>
              </w:rPr>
              <w:t>1997</w:t>
            </w:r>
          </w:p>
        </w:tc>
        <w:tc>
          <w:tcPr>
            <w:tcW w:w="2880" w:type="dxa"/>
          </w:tcPr>
          <w:p w14:paraId="74E13A3C" w14:textId="77777777" w:rsidR="00A05459" w:rsidRPr="00D30BB0" w:rsidRDefault="00A05459" w:rsidP="0043436A">
            <w:pPr>
              <w:spacing w:after="0"/>
              <w:rPr>
                <w:i/>
                <w:iCs/>
                <w:sz w:val="18"/>
                <w:szCs w:val="18"/>
              </w:rPr>
            </w:pPr>
            <w:r w:rsidRPr="00D30BB0">
              <w:rPr>
                <w:sz w:val="18"/>
                <w:szCs w:val="18"/>
              </w:rPr>
              <w:t xml:space="preserve">Initial frequency of alleles for resistance to </w:t>
            </w:r>
            <w:r w:rsidRPr="00D30BB0">
              <w:rPr>
                <w:i/>
                <w:iCs/>
                <w:sz w:val="18"/>
                <w:szCs w:val="18"/>
              </w:rPr>
              <w:t>Bacillus thuringiensis</w:t>
            </w:r>
            <w:r w:rsidRPr="00D30BB0">
              <w:rPr>
                <w:sz w:val="18"/>
                <w:szCs w:val="18"/>
              </w:rPr>
              <w:t xml:space="preserve"> toxins in field populations of </w:t>
            </w:r>
            <w:r w:rsidRPr="00D30BB0">
              <w:rPr>
                <w:i/>
                <w:iCs/>
                <w:sz w:val="18"/>
                <w:szCs w:val="18"/>
              </w:rPr>
              <w:t>Heliothis virescens</w:t>
            </w:r>
          </w:p>
          <w:p w14:paraId="7F83F7B8" w14:textId="23F6CEEE" w:rsidR="00A05459" w:rsidRPr="00D30BB0" w:rsidRDefault="00A05459" w:rsidP="0043436A">
            <w:pPr>
              <w:spacing w:after="0"/>
              <w:rPr>
                <w:sz w:val="18"/>
                <w:szCs w:val="18"/>
              </w:rPr>
            </w:pPr>
            <w:r w:rsidRPr="00D30BB0">
              <w:rPr>
                <w:sz w:val="18"/>
                <w:szCs w:val="18"/>
              </w:rPr>
              <w:t>Proc. Natl. Acad. Sci. USA. Vol. 94, Issue 8, p 3519-3523</w:t>
            </w:r>
          </w:p>
          <w:p w14:paraId="04C34BA7" w14:textId="4A4FBF71" w:rsidR="00A05459" w:rsidRPr="00D30BB0" w:rsidRDefault="00A05459" w:rsidP="0043436A">
            <w:pPr>
              <w:spacing w:after="0"/>
              <w:rPr>
                <w:sz w:val="18"/>
                <w:szCs w:val="18"/>
              </w:rPr>
            </w:pPr>
            <w:r w:rsidRPr="00D30BB0">
              <w:rPr>
                <w:sz w:val="18"/>
                <w:szCs w:val="18"/>
              </w:rPr>
              <w:t>GLP: No</w:t>
            </w:r>
          </w:p>
          <w:p w14:paraId="0A9B09DF" w14:textId="5339F83E" w:rsidR="00A05459" w:rsidRPr="00D30BB0" w:rsidRDefault="00A05459" w:rsidP="0043436A">
            <w:pPr>
              <w:spacing w:after="0"/>
              <w:rPr>
                <w:sz w:val="18"/>
                <w:szCs w:val="18"/>
              </w:rPr>
            </w:pPr>
            <w:r w:rsidRPr="00D30BB0">
              <w:rPr>
                <w:sz w:val="18"/>
                <w:szCs w:val="18"/>
              </w:rPr>
              <w:t>Published</w:t>
            </w:r>
          </w:p>
        </w:tc>
        <w:tc>
          <w:tcPr>
            <w:tcW w:w="1350" w:type="dxa"/>
          </w:tcPr>
          <w:p w14:paraId="78D6735E" w14:textId="6B97853C" w:rsidR="00A05459" w:rsidRPr="00D30BB0" w:rsidRDefault="00A05459" w:rsidP="0043436A">
            <w:pPr>
              <w:spacing w:after="0"/>
              <w:rPr>
                <w:sz w:val="18"/>
                <w:szCs w:val="18"/>
              </w:rPr>
            </w:pPr>
            <w:r w:rsidRPr="00D30BB0">
              <w:rPr>
                <w:sz w:val="18"/>
                <w:szCs w:val="18"/>
              </w:rPr>
              <w:t>N</w:t>
            </w:r>
          </w:p>
        </w:tc>
        <w:tc>
          <w:tcPr>
            <w:tcW w:w="1248" w:type="dxa"/>
          </w:tcPr>
          <w:p w14:paraId="5614E8AA" w14:textId="457F606C" w:rsidR="00A05459" w:rsidRPr="00D30BB0" w:rsidRDefault="00A05459" w:rsidP="0043436A">
            <w:pPr>
              <w:spacing w:after="0"/>
              <w:rPr>
                <w:sz w:val="18"/>
                <w:szCs w:val="18"/>
              </w:rPr>
            </w:pPr>
            <w:r w:rsidRPr="00D30BB0">
              <w:rPr>
                <w:sz w:val="18"/>
                <w:szCs w:val="18"/>
              </w:rPr>
              <w:t>Open literature</w:t>
            </w:r>
          </w:p>
        </w:tc>
      </w:tr>
      <w:tr w:rsidR="00A05459" w:rsidRPr="00001F17" w14:paraId="3CC86427" w14:textId="77777777" w:rsidTr="002F13E5">
        <w:trPr>
          <w:cantSplit/>
        </w:trPr>
        <w:tc>
          <w:tcPr>
            <w:tcW w:w="1243" w:type="dxa"/>
          </w:tcPr>
          <w:p w14:paraId="4755FFC5" w14:textId="77777777" w:rsidR="00A05459" w:rsidRPr="00D30BB0" w:rsidRDefault="00A05459" w:rsidP="0043436A">
            <w:pPr>
              <w:spacing w:after="0"/>
              <w:rPr>
                <w:sz w:val="18"/>
                <w:szCs w:val="18"/>
              </w:rPr>
            </w:pPr>
            <w:r w:rsidRPr="00D30BB0">
              <w:rPr>
                <w:sz w:val="18"/>
                <w:szCs w:val="18"/>
              </w:rPr>
              <w:t>IIIM 3.2/05</w:t>
            </w:r>
          </w:p>
        </w:tc>
        <w:tc>
          <w:tcPr>
            <w:tcW w:w="1614" w:type="dxa"/>
          </w:tcPr>
          <w:p w14:paraId="494200E8" w14:textId="7FBD2518" w:rsidR="00A05459" w:rsidRPr="00D30BB0" w:rsidRDefault="00A05459" w:rsidP="0043436A">
            <w:pPr>
              <w:spacing w:after="0"/>
              <w:rPr>
                <w:sz w:val="18"/>
                <w:szCs w:val="18"/>
              </w:rPr>
            </w:pPr>
            <w:r w:rsidRPr="00D30BB0">
              <w:rPr>
                <w:sz w:val="18"/>
                <w:szCs w:val="18"/>
              </w:rPr>
              <w:t xml:space="preserve">Liu, Y., B., Tabashnik, B.E., Dennehy, T.J., Patin, A.L., and Bartlett A.C. </w:t>
            </w:r>
          </w:p>
        </w:tc>
        <w:tc>
          <w:tcPr>
            <w:tcW w:w="990" w:type="dxa"/>
          </w:tcPr>
          <w:p w14:paraId="0429A40B" w14:textId="7341018B" w:rsidR="00A05459" w:rsidRPr="00D30BB0" w:rsidRDefault="00A05459" w:rsidP="0043436A">
            <w:pPr>
              <w:spacing w:after="0"/>
              <w:rPr>
                <w:sz w:val="18"/>
                <w:szCs w:val="18"/>
              </w:rPr>
            </w:pPr>
            <w:r w:rsidRPr="00D30BB0">
              <w:rPr>
                <w:sz w:val="18"/>
                <w:szCs w:val="18"/>
              </w:rPr>
              <w:t>1999</w:t>
            </w:r>
          </w:p>
        </w:tc>
        <w:tc>
          <w:tcPr>
            <w:tcW w:w="2880" w:type="dxa"/>
          </w:tcPr>
          <w:p w14:paraId="3429AEF3" w14:textId="77777777" w:rsidR="00A05459" w:rsidRPr="00D30BB0" w:rsidRDefault="00A05459" w:rsidP="0043436A">
            <w:pPr>
              <w:spacing w:after="0"/>
              <w:rPr>
                <w:sz w:val="18"/>
                <w:szCs w:val="18"/>
              </w:rPr>
            </w:pPr>
            <w:r w:rsidRPr="00D30BB0">
              <w:rPr>
                <w:sz w:val="18"/>
                <w:szCs w:val="18"/>
              </w:rPr>
              <w:t xml:space="preserve">Development time and resistance to </w:t>
            </w:r>
            <w:proofErr w:type="spellStart"/>
            <w:r w:rsidRPr="00D30BB0">
              <w:rPr>
                <w:i/>
                <w:iCs/>
                <w:sz w:val="18"/>
                <w:szCs w:val="18"/>
              </w:rPr>
              <w:t>Bt</w:t>
            </w:r>
            <w:proofErr w:type="spellEnd"/>
            <w:r w:rsidRPr="00D30BB0">
              <w:rPr>
                <w:sz w:val="18"/>
                <w:szCs w:val="18"/>
              </w:rPr>
              <w:t xml:space="preserve"> crops</w:t>
            </w:r>
          </w:p>
          <w:p w14:paraId="3E2967C2" w14:textId="77777777" w:rsidR="00A05459" w:rsidRPr="00D30BB0" w:rsidRDefault="00A05459" w:rsidP="0043436A">
            <w:pPr>
              <w:spacing w:after="0"/>
              <w:rPr>
                <w:sz w:val="18"/>
                <w:szCs w:val="18"/>
              </w:rPr>
            </w:pPr>
            <w:r w:rsidRPr="00D30BB0">
              <w:rPr>
                <w:bCs/>
                <w:sz w:val="18"/>
                <w:szCs w:val="18"/>
              </w:rPr>
              <w:t>Nature, August 1999, Vol. 400, Issue 6744, p. 519</w:t>
            </w:r>
          </w:p>
          <w:p w14:paraId="557E6241" w14:textId="77777777" w:rsidR="00A05459" w:rsidRPr="00D30BB0" w:rsidRDefault="00A05459" w:rsidP="0043436A">
            <w:pPr>
              <w:spacing w:after="0"/>
              <w:rPr>
                <w:sz w:val="18"/>
                <w:szCs w:val="18"/>
              </w:rPr>
            </w:pPr>
            <w:r w:rsidRPr="00D30BB0">
              <w:rPr>
                <w:sz w:val="18"/>
                <w:szCs w:val="18"/>
              </w:rPr>
              <w:t>GLP: No</w:t>
            </w:r>
          </w:p>
          <w:p w14:paraId="0BEF553C" w14:textId="6C8C3D37" w:rsidR="00A05459" w:rsidRPr="00D30BB0" w:rsidRDefault="00A05459" w:rsidP="0043436A">
            <w:pPr>
              <w:spacing w:after="0"/>
              <w:rPr>
                <w:sz w:val="18"/>
                <w:szCs w:val="18"/>
              </w:rPr>
            </w:pPr>
            <w:r w:rsidRPr="00D30BB0">
              <w:rPr>
                <w:sz w:val="18"/>
                <w:szCs w:val="18"/>
              </w:rPr>
              <w:t>Published</w:t>
            </w:r>
          </w:p>
        </w:tc>
        <w:tc>
          <w:tcPr>
            <w:tcW w:w="1350" w:type="dxa"/>
          </w:tcPr>
          <w:p w14:paraId="77A5A12E" w14:textId="5B24F5DC" w:rsidR="00A05459" w:rsidRPr="00D30BB0" w:rsidRDefault="00A05459" w:rsidP="0043436A">
            <w:pPr>
              <w:spacing w:after="0"/>
              <w:rPr>
                <w:sz w:val="18"/>
                <w:szCs w:val="18"/>
              </w:rPr>
            </w:pPr>
            <w:r w:rsidRPr="00D30BB0">
              <w:rPr>
                <w:sz w:val="18"/>
                <w:szCs w:val="18"/>
              </w:rPr>
              <w:t>N</w:t>
            </w:r>
          </w:p>
        </w:tc>
        <w:tc>
          <w:tcPr>
            <w:tcW w:w="1248" w:type="dxa"/>
          </w:tcPr>
          <w:p w14:paraId="28255F5E" w14:textId="6E18D939" w:rsidR="00A05459" w:rsidRPr="00D30BB0" w:rsidRDefault="00A05459" w:rsidP="0043436A">
            <w:pPr>
              <w:spacing w:after="0"/>
              <w:rPr>
                <w:sz w:val="18"/>
                <w:szCs w:val="18"/>
              </w:rPr>
            </w:pPr>
            <w:r w:rsidRPr="00D30BB0">
              <w:rPr>
                <w:sz w:val="18"/>
                <w:szCs w:val="18"/>
              </w:rPr>
              <w:t>Open literature</w:t>
            </w:r>
          </w:p>
        </w:tc>
      </w:tr>
      <w:tr w:rsidR="00A05459" w:rsidRPr="00001F17" w14:paraId="25A63178" w14:textId="77777777" w:rsidTr="002F13E5">
        <w:trPr>
          <w:cantSplit/>
        </w:trPr>
        <w:tc>
          <w:tcPr>
            <w:tcW w:w="1243" w:type="dxa"/>
          </w:tcPr>
          <w:p w14:paraId="6EB6FF30" w14:textId="77777777" w:rsidR="00A05459" w:rsidRPr="00D30BB0" w:rsidRDefault="00A05459" w:rsidP="0043436A">
            <w:pPr>
              <w:spacing w:after="0"/>
              <w:rPr>
                <w:sz w:val="18"/>
                <w:szCs w:val="18"/>
              </w:rPr>
            </w:pPr>
            <w:r w:rsidRPr="00D30BB0">
              <w:rPr>
                <w:sz w:val="18"/>
                <w:szCs w:val="18"/>
              </w:rPr>
              <w:lastRenderedPageBreak/>
              <w:t>IIIM 3.2/06</w:t>
            </w:r>
          </w:p>
        </w:tc>
        <w:tc>
          <w:tcPr>
            <w:tcW w:w="1614" w:type="dxa"/>
          </w:tcPr>
          <w:p w14:paraId="7D68B82A" w14:textId="5150CC31" w:rsidR="00A05459" w:rsidRPr="00D30BB0" w:rsidRDefault="00A05459" w:rsidP="0043436A">
            <w:pPr>
              <w:spacing w:after="0"/>
              <w:rPr>
                <w:sz w:val="18"/>
                <w:szCs w:val="18"/>
              </w:rPr>
            </w:pPr>
            <w:r w:rsidRPr="00D30BB0">
              <w:rPr>
                <w:sz w:val="18"/>
                <w:szCs w:val="18"/>
              </w:rPr>
              <w:t xml:space="preserve">Wirth, M.C., Georghiou, G.P., and Frederici, B.A. </w:t>
            </w:r>
          </w:p>
        </w:tc>
        <w:tc>
          <w:tcPr>
            <w:tcW w:w="990" w:type="dxa"/>
          </w:tcPr>
          <w:p w14:paraId="356E1A78" w14:textId="25516CCB" w:rsidR="00A05459" w:rsidRPr="00D30BB0" w:rsidRDefault="00A05459" w:rsidP="0043436A">
            <w:pPr>
              <w:spacing w:after="0"/>
              <w:rPr>
                <w:sz w:val="18"/>
                <w:szCs w:val="18"/>
              </w:rPr>
            </w:pPr>
            <w:r w:rsidRPr="00D30BB0">
              <w:rPr>
                <w:sz w:val="18"/>
                <w:szCs w:val="18"/>
              </w:rPr>
              <w:t>1997</w:t>
            </w:r>
          </w:p>
        </w:tc>
        <w:tc>
          <w:tcPr>
            <w:tcW w:w="2880" w:type="dxa"/>
          </w:tcPr>
          <w:p w14:paraId="60CF2B2D" w14:textId="77777777" w:rsidR="00A05459" w:rsidRPr="00D30BB0" w:rsidRDefault="00A05459" w:rsidP="0043436A">
            <w:pPr>
              <w:spacing w:after="0"/>
              <w:rPr>
                <w:i/>
                <w:iCs/>
                <w:sz w:val="18"/>
                <w:szCs w:val="18"/>
              </w:rPr>
            </w:pPr>
            <w:proofErr w:type="spellStart"/>
            <w:r w:rsidRPr="00D30BB0">
              <w:rPr>
                <w:sz w:val="18"/>
                <w:szCs w:val="18"/>
              </w:rPr>
              <w:t>CytA</w:t>
            </w:r>
            <w:proofErr w:type="spellEnd"/>
            <w:r w:rsidRPr="00D30BB0">
              <w:rPr>
                <w:sz w:val="18"/>
                <w:szCs w:val="18"/>
              </w:rPr>
              <w:t xml:space="preserve"> enables </w:t>
            </w:r>
            <w:proofErr w:type="spellStart"/>
            <w:r w:rsidRPr="00D30BB0">
              <w:rPr>
                <w:sz w:val="18"/>
                <w:szCs w:val="18"/>
              </w:rPr>
              <w:t>CryIV</w:t>
            </w:r>
            <w:proofErr w:type="spellEnd"/>
            <w:r w:rsidRPr="00D30BB0">
              <w:rPr>
                <w:sz w:val="18"/>
                <w:szCs w:val="18"/>
              </w:rPr>
              <w:t xml:space="preserve"> endotoxins of </w:t>
            </w:r>
            <w:r w:rsidRPr="00D30BB0">
              <w:rPr>
                <w:i/>
                <w:iCs/>
                <w:sz w:val="18"/>
                <w:szCs w:val="18"/>
              </w:rPr>
              <w:t>Bacillus thuringiensis</w:t>
            </w:r>
            <w:r w:rsidRPr="00D30BB0">
              <w:rPr>
                <w:sz w:val="18"/>
                <w:szCs w:val="18"/>
              </w:rPr>
              <w:t xml:space="preserve"> to overcome high levels of </w:t>
            </w:r>
            <w:proofErr w:type="spellStart"/>
            <w:r w:rsidRPr="00D30BB0">
              <w:rPr>
                <w:sz w:val="18"/>
                <w:szCs w:val="18"/>
              </w:rPr>
              <w:t>CryIV</w:t>
            </w:r>
            <w:proofErr w:type="spellEnd"/>
            <w:r w:rsidRPr="00D30BB0">
              <w:rPr>
                <w:sz w:val="18"/>
                <w:szCs w:val="18"/>
              </w:rPr>
              <w:t xml:space="preserve"> resistance in the mosquito, </w:t>
            </w:r>
            <w:r w:rsidRPr="00D30BB0">
              <w:rPr>
                <w:i/>
                <w:iCs/>
                <w:sz w:val="18"/>
                <w:szCs w:val="18"/>
              </w:rPr>
              <w:t>Culex </w:t>
            </w:r>
            <w:proofErr w:type="spellStart"/>
            <w:r w:rsidRPr="00D30BB0">
              <w:rPr>
                <w:i/>
                <w:iCs/>
                <w:sz w:val="18"/>
                <w:szCs w:val="18"/>
              </w:rPr>
              <w:t>quinquefasciatus</w:t>
            </w:r>
            <w:proofErr w:type="spellEnd"/>
          </w:p>
          <w:p w14:paraId="06B84068" w14:textId="77777777" w:rsidR="00A05459" w:rsidRPr="00D30BB0" w:rsidRDefault="00A05459" w:rsidP="0043436A">
            <w:pPr>
              <w:spacing w:after="0"/>
              <w:rPr>
                <w:sz w:val="18"/>
                <w:szCs w:val="18"/>
              </w:rPr>
            </w:pPr>
            <w:r w:rsidRPr="00D30BB0">
              <w:rPr>
                <w:bCs/>
                <w:sz w:val="18"/>
                <w:szCs w:val="18"/>
              </w:rPr>
              <w:t>Proceedings of the National Academy of Sciences (PNAS), September 1997, Vol. 94, Issue 20, p. 10536-10540</w:t>
            </w:r>
          </w:p>
          <w:p w14:paraId="658B8E33" w14:textId="2F3AD0A3" w:rsidR="00A05459" w:rsidRPr="00D30BB0" w:rsidRDefault="00A05459" w:rsidP="0043436A">
            <w:pPr>
              <w:spacing w:after="0"/>
              <w:rPr>
                <w:sz w:val="18"/>
                <w:szCs w:val="18"/>
              </w:rPr>
            </w:pPr>
            <w:r w:rsidRPr="00D30BB0">
              <w:rPr>
                <w:sz w:val="18"/>
                <w:szCs w:val="18"/>
              </w:rPr>
              <w:t>GLP: No</w:t>
            </w:r>
          </w:p>
          <w:p w14:paraId="312B17F5" w14:textId="35DB321D" w:rsidR="00A05459" w:rsidRPr="00D30BB0" w:rsidRDefault="00A05459" w:rsidP="0043436A">
            <w:pPr>
              <w:spacing w:after="0"/>
              <w:rPr>
                <w:sz w:val="18"/>
                <w:szCs w:val="18"/>
              </w:rPr>
            </w:pPr>
            <w:r w:rsidRPr="00D30BB0">
              <w:rPr>
                <w:sz w:val="18"/>
                <w:szCs w:val="18"/>
              </w:rPr>
              <w:t>Published</w:t>
            </w:r>
          </w:p>
        </w:tc>
        <w:tc>
          <w:tcPr>
            <w:tcW w:w="1350" w:type="dxa"/>
          </w:tcPr>
          <w:p w14:paraId="5D42EBD7" w14:textId="68352745" w:rsidR="00A05459" w:rsidRPr="00D30BB0" w:rsidRDefault="00A05459" w:rsidP="0043436A">
            <w:pPr>
              <w:spacing w:after="0"/>
              <w:rPr>
                <w:sz w:val="18"/>
                <w:szCs w:val="18"/>
              </w:rPr>
            </w:pPr>
            <w:r w:rsidRPr="00D30BB0">
              <w:rPr>
                <w:sz w:val="18"/>
                <w:szCs w:val="18"/>
              </w:rPr>
              <w:t>N</w:t>
            </w:r>
          </w:p>
        </w:tc>
        <w:tc>
          <w:tcPr>
            <w:tcW w:w="1248" w:type="dxa"/>
          </w:tcPr>
          <w:p w14:paraId="6B5E8F23" w14:textId="0F8FBEEF" w:rsidR="00A05459" w:rsidRPr="00D30BB0" w:rsidRDefault="00A05459" w:rsidP="0043436A">
            <w:pPr>
              <w:spacing w:after="0"/>
              <w:rPr>
                <w:sz w:val="18"/>
                <w:szCs w:val="18"/>
              </w:rPr>
            </w:pPr>
            <w:r w:rsidRPr="00D30BB0">
              <w:rPr>
                <w:sz w:val="18"/>
                <w:szCs w:val="18"/>
              </w:rPr>
              <w:t>Open literature</w:t>
            </w:r>
          </w:p>
        </w:tc>
      </w:tr>
      <w:tr w:rsidR="002B5A97" w:rsidRPr="00001F17" w14:paraId="67727B5D" w14:textId="77777777" w:rsidTr="002F13E5">
        <w:trPr>
          <w:cantSplit/>
        </w:trPr>
        <w:tc>
          <w:tcPr>
            <w:tcW w:w="1243" w:type="dxa"/>
          </w:tcPr>
          <w:p w14:paraId="73C496E4" w14:textId="77777777" w:rsidR="002B5A97" w:rsidRPr="00D30BB0" w:rsidRDefault="002B5A97" w:rsidP="0043436A">
            <w:pPr>
              <w:spacing w:after="0"/>
              <w:rPr>
                <w:sz w:val="18"/>
                <w:szCs w:val="18"/>
              </w:rPr>
            </w:pPr>
            <w:r w:rsidRPr="00D30BB0">
              <w:rPr>
                <w:sz w:val="18"/>
                <w:szCs w:val="18"/>
              </w:rPr>
              <w:t>IIIM 3.2/07</w:t>
            </w:r>
          </w:p>
        </w:tc>
        <w:tc>
          <w:tcPr>
            <w:tcW w:w="1614" w:type="dxa"/>
          </w:tcPr>
          <w:p w14:paraId="57DDA1E9" w14:textId="442E91A0" w:rsidR="002B5A97" w:rsidRPr="00D30BB0" w:rsidRDefault="002B5A97" w:rsidP="0043436A">
            <w:pPr>
              <w:spacing w:after="0"/>
              <w:rPr>
                <w:sz w:val="18"/>
                <w:szCs w:val="18"/>
              </w:rPr>
            </w:pPr>
            <w:r w:rsidRPr="00D30BB0">
              <w:rPr>
                <w:sz w:val="18"/>
                <w:szCs w:val="18"/>
              </w:rPr>
              <w:t>McGaughey, W.H. and Beeman, R.W.</w:t>
            </w:r>
          </w:p>
        </w:tc>
        <w:tc>
          <w:tcPr>
            <w:tcW w:w="990" w:type="dxa"/>
          </w:tcPr>
          <w:p w14:paraId="6C9955DD" w14:textId="08FCC456" w:rsidR="002B5A97" w:rsidRPr="00D30BB0" w:rsidRDefault="002B5A97" w:rsidP="0043436A">
            <w:pPr>
              <w:spacing w:after="0"/>
              <w:rPr>
                <w:sz w:val="18"/>
                <w:szCs w:val="18"/>
              </w:rPr>
            </w:pPr>
            <w:r w:rsidRPr="00D30BB0">
              <w:rPr>
                <w:sz w:val="18"/>
                <w:szCs w:val="18"/>
              </w:rPr>
              <w:t>1988</w:t>
            </w:r>
          </w:p>
        </w:tc>
        <w:tc>
          <w:tcPr>
            <w:tcW w:w="2880" w:type="dxa"/>
          </w:tcPr>
          <w:p w14:paraId="25C81331" w14:textId="77777777" w:rsidR="002B5A97" w:rsidRPr="00D30BB0" w:rsidRDefault="002B5A97" w:rsidP="0043436A">
            <w:pPr>
              <w:spacing w:after="0"/>
              <w:rPr>
                <w:sz w:val="18"/>
                <w:szCs w:val="18"/>
              </w:rPr>
            </w:pPr>
            <w:r w:rsidRPr="00D30BB0">
              <w:rPr>
                <w:sz w:val="18"/>
                <w:szCs w:val="18"/>
              </w:rPr>
              <w:t xml:space="preserve">Resistance to </w:t>
            </w:r>
            <w:r w:rsidRPr="00D30BB0">
              <w:rPr>
                <w:i/>
                <w:iCs/>
                <w:sz w:val="18"/>
                <w:szCs w:val="18"/>
              </w:rPr>
              <w:t>Bacillus thuringiensis</w:t>
            </w:r>
            <w:r w:rsidRPr="00D30BB0">
              <w:rPr>
                <w:sz w:val="18"/>
                <w:szCs w:val="18"/>
              </w:rPr>
              <w:t xml:space="preserve"> in Colonies of </w:t>
            </w:r>
            <w:proofErr w:type="spellStart"/>
            <w:r w:rsidRPr="00D30BB0">
              <w:rPr>
                <w:sz w:val="18"/>
                <w:szCs w:val="18"/>
              </w:rPr>
              <w:t>Indianmeal</w:t>
            </w:r>
            <w:proofErr w:type="spellEnd"/>
            <w:r w:rsidRPr="00D30BB0">
              <w:rPr>
                <w:sz w:val="18"/>
                <w:szCs w:val="18"/>
              </w:rPr>
              <w:t xml:space="preserve"> Moth and Almond Moth (Lepidoptera: </w:t>
            </w:r>
            <w:proofErr w:type="spellStart"/>
            <w:r w:rsidRPr="00D30BB0">
              <w:rPr>
                <w:sz w:val="18"/>
                <w:szCs w:val="18"/>
              </w:rPr>
              <w:t>Pyralidae</w:t>
            </w:r>
            <w:proofErr w:type="spellEnd"/>
            <w:r w:rsidRPr="00D30BB0">
              <w:rPr>
                <w:sz w:val="18"/>
                <w:szCs w:val="18"/>
              </w:rPr>
              <w:t>)</w:t>
            </w:r>
          </w:p>
          <w:p w14:paraId="07950610" w14:textId="77777777" w:rsidR="002B5A97" w:rsidRPr="00D30BB0" w:rsidRDefault="002B5A97" w:rsidP="0043436A">
            <w:pPr>
              <w:spacing w:after="0"/>
              <w:rPr>
                <w:bCs/>
                <w:sz w:val="18"/>
                <w:szCs w:val="18"/>
              </w:rPr>
            </w:pPr>
            <w:r w:rsidRPr="00D30BB0">
              <w:rPr>
                <w:bCs/>
                <w:sz w:val="18"/>
                <w:szCs w:val="18"/>
              </w:rPr>
              <w:t>Journal of Economic Entomology, February 1988, p 28-33, Vol. 81, Issue 1, p. 28-33</w:t>
            </w:r>
          </w:p>
          <w:p w14:paraId="7B163D52" w14:textId="77777777" w:rsidR="002B5A97" w:rsidRPr="00D30BB0" w:rsidRDefault="002B5A97" w:rsidP="0043436A">
            <w:pPr>
              <w:spacing w:after="0"/>
              <w:rPr>
                <w:bCs/>
                <w:sz w:val="18"/>
                <w:szCs w:val="18"/>
              </w:rPr>
            </w:pPr>
            <w:r w:rsidRPr="00D30BB0">
              <w:rPr>
                <w:bCs/>
                <w:sz w:val="18"/>
                <w:szCs w:val="18"/>
              </w:rPr>
              <w:t>GLP: No</w:t>
            </w:r>
          </w:p>
          <w:p w14:paraId="67BD5114" w14:textId="1F3B64C2" w:rsidR="002B5A97" w:rsidRPr="00D30BB0" w:rsidRDefault="002B5A97" w:rsidP="0043436A">
            <w:pPr>
              <w:spacing w:after="0"/>
              <w:rPr>
                <w:sz w:val="18"/>
                <w:szCs w:val="18"/>
              </w:rPr>
            </w:pPr>
            <w:r w:rsidRPr="00D30BB0">
              <w:rPr>
                <w:sz w:val="18"/>
                <w:szCs w:val="18"/>
              </w:rPr>
              <w:t>Published</w:t>
            </w:r>
          </w:p>
        </w:tc>
        <w:tc>
          <w:tcPr>
            <w:tcW w:w="1350" w:type="dxa"/>
          </w:tcPr>
          <w:p w14:paraId="64DC5BD5" w14:textId="28A9A4F3" w:rsidR="002B5A97" w:rsidRPr="00D30BB0" w:rsidRDefault="002B5A97" w:rsidP="0043436A">
            <w:pPr>
              <w:spacing w:after="0"/>
              <w:rPr>
                <w:sz w:val="18"/>
                <w:szCs w:val="18"/>
              </w:rPr>
            </w:pPr>
            <w:r w:rsidRPr="00D30BB0">
              <w:rPr>
                <w:sz w:val="18"/>
                <w:szCs w:val="18"/>
              </w:rPr>
              <w:t>N</w:t>
            </w:r>
          </w:p>
        </w:tc>
        <w:tc>
          <w:tcPr>
            <w:tcW w:w="1248" w:type="dxa"/>
          </w:tcPr>
          <w:p w14:paraId="74BBE5F9" w14:textId="51CDDA28" w:rsidR="002B5A97" w:rsidRPr="00D30BB0" w:rsidRDefault="002B5A97" w:rsidP="0043436A">
            <w:pPr>
              <w:spacing w:after="0"/>
              <w:rPr>
                <w:sz w:val="18"/>
                <w:szCs w:val="18"/>
              </w:rPr>
            </w:pPr>
            <w:r w:rsidRPr="00D30BB0">
              <w:rPr>
                <w:sz w:val="18"/>
                <w:szCs w:val="18"/>
              </w:rPr>
              <w:t>Open literature</w:t>
            </w:r>
          </w:p>
        </w:tc>
      </w:tr>
      <w:tr w:rsidR="002B5A97" w:rsidRPr="00001F17" w14:paraId="51837F3F" w14:textId="77777777" w:rsidTr="002F13E5">
        <w:trPr>
          <w:cantSplit/>
        </w:trPr>
        <w:tc>
          <w:tcPr>
            <w:tcW w:w="1243" w:type="dxa"/>
          </w:tcPr>
          <w:p w14:paraId="2DF38D02" w14:textId="77777777" w:rsidR="002B5A97" w:rsidRPr="00D30BB0" w:rsidRDefault="002B5A97" w:rsidP="0043436A">
            <w:pPr>
              <w:spacing w:after="0"/>
              <w:rPr>
                <w:sz w:val="18"/>
                <w:szCs w:val="18"/>
              </w:rPr>
            </w:pPr>
            <w:r w:rsidRPr="00D30BB0">
              <w:rPr>
                <w:sz w:val="18"/>
                <w:szCs w:val="18"/>
              </w:rPr>
              <w:t>IIIM 3.2/08</w:t>
            </w:r>
          </w:p>
        </w:tc>
        <w:tc>
          <w:tcPr>
            <w:tcW w:w="1614" w:type="dxa"/>
          </w:tcPr>
          <w:p w14:paraId="7375409E" w14:textId="1B05489D" w:rsidR="002B5A97" w:rsidRPr="00D30BB0" w:rsidRDefault="002B5A97" w:rsidP="0043436A">
            <w:pPr>
              <w:spacing w:after="0"/>
              <w:rPr>
                <w:sz w:val="18"/>
                <w:szCs w:val="18"/>
              </w:rPr>
            </w:pPr>
            <w:r w:rsidRPr="00D30BB0">
              <w:rPr>
                <w:sz w:val="18"/>
                <w:szCs w:val="18"/>
              </w:rPr>
              <w:t>Federici, B.A. and Bauer, L.S.</w:t>
            </w:r>
          </w:p>
        </w:tc>
        <w:tc>
          <w:tcPr>
            <w:tcW w:w="990" w:type="dxa"/>
          </w:tcPr>
          <w:p w14:paraId="743CE4C2" w14:textId="2DDF8581" w:rsidR="002B5A97" w:rsidRPr="00D30BB0" w:rsidRDefault="002B5A97" w:rsidP="0043436A">
            <w:pPr>
              <w:spacing w:after="0"/>
              <w:rPr>
                <w:sz w:val="18"/>
                <w:szCs w:val="18"/>
              </w:rPr>
            </w:pPr>
            <w:r w:rsidRPr="00D30BB0">
              <w:rPr>
                <w:sz w:val="18"/>
                <w:szCs w:val="18"/>
              </w:rPr>
              <w:t>1998</w:t>
            </w:r>
          </w:p>
        </w:tc>
        <w:tc>
          <w:tcPr>
            <w:tcW w:w="2880" w:type="dxa"/>
          </w:tcPr>
          <w:p w14:paraId="7EBC4C52" w14:textId="77777777" w:rsidR="002B5A97" w:rsidRPr="00D30BB0" w:rsidRDefault="002B5A97" w:rsidP="0043436A">
            <w:pPr>
              <w:spacing w:after="0"/>
              <w:rPr>
                <w:sz w:val="18"/>
                <w:szCs w:val="18"/>
              </w:rPr>
            </w:pPr>
            <w:r w:rsidRPr="00D30BB0">
              <w:rPr>
                <w:sz w:val="18"/>
                <w:szCs w:val="18"/>
              </w:rPr>
              <w:t xml:space="preserve">Cyt1Aa Protein of </w:t>
            </w:r>
            <w:r w:rsidRPr="00D30BB0">
              <w:rPr>
                <w:i/>
                <w:iCs/>
                <w:sz w:val="18"/>
                <w:szCs w:val="18"/>
              </w:rPr>
              <w:t>Bacillus thuringiensis</w:t>
            </w:r>
            <w:r w:rsidRPr="00D30BB0">
              <w:rPr>
                <w:sz w:val="18"/>
                <w:szCs w:val="18"/>
              </w:rPr>
              <w:t xml:space="preserve"> Is Toxic to the Cottonwood Leaf Beetle, </w:t>
            </w:r>
            <w:proofErr w:type="spellStart"/>
            <w:r w:rsidRPr="00D30BB0">
              <w:rPr>
                <w:i/>
                <w:iCs/>
                <w:sz w:val="18"/>
                <w:szCs w:val="18"/>
              </w:rPr>
              <w:t>Chrysomela</w:t>
            </w:r>
            <w:proofErr w:type="spellEnd"/>
            <w:r w:rsidRPr="00D30BB0">
              <w:rPr>
                <w:i/>
                <w:iCs/>
                <w:sz w:val="18"/>
                <w:szCs w:val="18"/>
              </w:rPr>
              <w:t xml:space="preserve"> scripta</w:t>
            </w:r>
            <w:r w:rsidRPr="00D30BB0">
              <w:rPr>
                <w:sz w:val="18"/>
                <w:szCs w:val="18"/>
              </w:rPr>
              <w:t>, and Suppresses High Levels of Resistance to Cry3Aa</w:t>
            </w:r>
          </w:p>
          <w:p w14:paraId="18C8EACA" w14:textId="77777777" w:rsidR="002B5A97" w:rsidRPr="00D30BB0" w:rsidRDefault="002B5A97" w:rsidP="0043436A">
            <w:pPr>
              <w:spacing w:after="0"/>
              <w:rPr>
                <w:bCs/>
                <w:sz w:val="18"/>
                <w:szCs w:val="18"/>
              </w:rPr>
            </w:pPr>
            <w:r w:rsidRPr="00D30BB0">
              <w:rPr>
                <w:bCs/>
                <w:sz w:val="18"/>
                <w:szCs w:val="18"/>
              </w:rPr>
              <w:t>Applied and Environmental Microbiology, November 1998, Vol. 64, Issue 11, p. 4368-4371</w:t>
            </w:r>
          </w:p>
          <w:p w14:paraId="6EE40ABE" w14:textId="77777777" w:rsidR="002B5A97" w:rsidRPr="00D30BB0" w:rsidRDefault="002B5A97" w:rsidP="0043436A">
            <w:pPr>
              <w:spacing w:after="0"/>
              <w:rPr>
                <w:bCs/>
                <w:sz w:val="18"/>
                <w:szCs w:val="18"/>
              </w:rPr>
            </w:pPr>
            <w:r w:rsidRPr="00D30BB0">
              <w:rPr>
                <w:bCs/>
                <w:sz w:val="18"/>
                <w:szCs w:val="18"/>
              </w:rPr>
              <w:t>GLP: No</w:t>
            </w:r>
          </w:p>
          <w:p w14:paraId="5D5AB3FA" w14:textId="3D7D002D" w:rsidR="002B5A97" w:rsidRPr="00D30BB0" w:rsidRDefault="002B5A97" w:rsidP="0043436A">
            <w:pPr>
              <w:spacing w:after="0"/>
              <w:rPr>
                <w:sz w:val="18"/>
                <w:szCs w:val="18"/>
              </w:rPr>
            </w:pPr>
            <w:r w:rsidRPr="00D30BB0">
              <w:rPr>
                <w:sz w:val="18"/>
                <w:szCs w:val="18"/>
              </w:rPr>
              <w:t>Published</w:t>
            </w:r>
          </w:p>
        </w:tc>
        <w:tc>
          <w:tcPr>
            <w:tcW w:w="1350" w:type="dxa"/>
          </w:tcPr>
          <w:p w14:paraId="7BB7552F" w14:textId="6B292C9F" w:rsidR="002B5A97" w:rsidRPr="00D30BB0" w:rsidRDefault="002B5A97" w:rsidP="0043436A">
            <w:pPr>
              <w:spacing w:after="0"/>
              <w:rPr>
                <w:sz w:val="18"/>
                <w:szCs w:val="18"/>
              </w:rPr>
            </w:pPr>
            <w:r w:rsidRPr="00D30BB0">
              <w:rPr>
                <w:sz w:val="18"/>
                <w:szCs w:val="18"/>
              </w:rPr>
              <w:t>N</w:t>
            </w:r>
          </w:p>
        </w:tc>
        <w:tc>
          <w:tcPr>
            <w:tcW w:w="1248" w:type="dxa"/>
          </w:tcPr>
          <w:p w14:paraId="434BE456" w14:textId="4B7A8B10" w:rsidR="002B5A97" w:rsidRPr="00D30BB0" w:rsidRDefault="002B5A97" w:rsidP="0043436A">
            <w:pPr>
              <w:spacing w:after="0"/>
              <w:rPr>
                <w:sz w:val="18"/>
                <w:szCs w:val="18"/>
              </w:rPr>
            </w:pPr>
            <w:r w:rsidRPr="00D30BB0">
              <w:rPr>
                <w:sz w:val="18"/>
                <w:szCs w:val="18"/>
              </w:rPr>
              <w:t>Open literature</w:t>
            </w:r>
          </w:p>
        </w:tc>
      </w:tr>
      <w:tr w:rsidR="002B5A97" w:rsidRPr="00001F17" w14:paraId="640BFBFC" w14:textId="77777777" w:rsidTr="002F13E5">
        <w:trPr>
          <w:cantSplit/>
        </w:trPr>
        <w:tc>
          <w:tcPr>
            <w:tcW w:w="1243" w:type="dxa"/>
          </w:tcPr>
          <w:p w14:paraId="3CB58315" w14:textId="77777777" w:rsidR="002B5A97" w:rsidRPr="00D30BB0" w:rsidRDefault="002B5A97" w:rsidP="0043436A">
            <w:pPr>
              <w:spacing w:after="0"/>
              <w:rPr>
                <w:sz w:val="18"/>
                <w:szCs w:val="18"/>
              </w:rPr>
            </w:pPr>
            <w:r w:rsidRPr="00D30BB0">
              <w:rPr>
                <w:sz w:val="18"/>
                <w:szCs w:val="18"/>
              </w:rPr>
              <w:t>IIIM 3.2/09</w:t>
            </w:r>
          </w:p>
        </w:tc>
        <w:tc>
          <w:tcPr>
            <w:tcW w:w="1614" w:type="dxa"/>
          </w:tcPr>
          <w:p w14:paraId="1A728563" w14:textId="25B46943" w:rsidR="002B5A97" w:rsidRPr="00D30BB0" w:rsidRDefault="002B5A97" w:rsidP="0043436A">
            <w:pPr>
              <w:spacing w:after="0"/>
              <w:rPr>
                <w:sz w:val="18"/>
                <w:szCs w:val="18"/>
              </w:rPr>
            </w:pPr>
            <w:r w:rsidRPr="00D30BB0">
              <w:rPr>
                <w:sz w:val="18"/>
                <w:szCs w:val="18"/>
              </w:rPr>
              <w:t xml:space="preserve">Moar, W.J., </w:t>
            </w:r>
            <w:proofErr w:type="spellStart"/>
            <w:r w:rsidRPr="00D30BB0">
              <w:rPr>
                <w:sz w:val="18"/>
                <w:szCs w:val="18"/>
              </w:rPr>
              <w:t>Pustztai</w:t>
            </w:r>
            <w:proofErr w:type="spellEnd"/>
            <w:r w:rsidRPr="00D30BB0">
              <w:rPr>
                <w:sz w:val="18"/>
                <w:szCs w:val="18"/>
              </w:rPr>
              <w:t xml:space="preserve">-Carey, M., Van Faassen, H., Bosch, D., Frutos, R., Rang, C., Luo, K., and </w:t>
            </w:r>
            <w:proofErr w:type="spellStart"/>
            <w:r w:rsidRPr="00D30BB0">
              <w:rPr>
                <w:sz w:val="18"/>
                <w:szCs w:val="18"/>
              </w:rPr>
              <w:t>Adang</w:t>
            </w:r>
            <w:proofErr w:type="spellEnd"/>
            <w:r w:rsidRPr="00D30BB0">
              <w:rPr>
                <w:sz w:val="18"/>
                <w:szCs w:val="18"/>
              </w:rPr>
              <w:t xml:space="preserve">, M.J. </w:t>
            </w:r>
          </w:p>
        </w:tc>
        <w:tc>
          <w:tcPr>
            <w:tcW w:w="990" w:type="dxa"/>
          </w:tcPr>
          <w:p w14:paraId="3673E8C1" w14:textId="78687DE9" w:rsidR="002B5A97" w:rsidRPr="00D30BB0" w:rsidRDefault="002B5A97" w:rsidP="0043436A">
            <w:pPr>
              <w:spacing w:after="0"/>
              <w:rPr>
                <w:sz w:val="18"/>
                <w:szCs w:val="18"/>
              </w:rPr>
            </w:pPr>
            <w:r w:rsidRPr="00D30BB0">
              <w:rPr>
                <w:sz w:val="18"/>
                <w:szCs w:val="18"/>
              </w:rPr>
              <w:t>1995</w:t>
            </w:r>
          </w:p>
        </w:tc>
        <w:tc>
          <w:tcPr>
            <w:tcW w:w="2880" w:type="dxa"/>
          </w:tcPr>
          <w:p w14:paraId="07BEB383" w14:textId="77777777" w:rsidR="002B5A97" w:rsidRPr="00D30BB0" w:rsidRDefault="002B5A97" w:rsidP="0043436A">
            <w:pPr>
              <w:spacing w:after="0"/>
              <w:rPr>
                <w:sz w:val="18"/>
                <w:szCs w:val="18"/>
              </w:rPr>
            </w:pPr>
            <w:r w:rsidRPr="00D30BB0">
              <w:rPr>
                <w:sz w:val="18"/>
                <w:szCs w:val="18"/>
              </w:rPr>
              <w:t xml:space="preserve">Development of </w:t>
            </w:r>
            <w:r w:rsidRPr="00D30BB0">
              <w:rPr>
                <w:i/>
                <w:iCs/>
                <w:sz w:val="18"/>
                <w:szCs w:val="18"/>
              </w:rPr>
              <w:t>Bacillus thuringiensis</w:t>
            </w:r>
            <w:r w:rsidRPr="00D30BB0">
              <w:rPr>
                <w:sz w:val="18"/>
                <w:szCs w:val="18"/>
              </w:rPr>
              <w:t xml:space="preserve"> </w:t>
            </w:r>
            <w:proofErr w:type="spellStart"/>
            <w:r w:rsidRPr="00D30BB0">
              <w:rPr>
                <w:sz w:val="18"/>
                <w:szCs w:val="18"/>
              </w:rPr>
              <w:t>CryIC</w:t>
            </w:r>
            <w:proofErr w:type="spellEnd"/>
            <w:r w:rsidRPr="00D30BB0">
              <w:rPr>
                <w:sz w:val="18"/>
                <w:szCs w:val="18"/>
              </w:rPr>
              <w:t xml:space="preserve"> Resistance by Spodoptera </w:t>
            </w:r>
            <w:proofErr w:type="spellStart"/>
            <w:r w:rsidRPr="00D30BB0">
              <w:rPr>
                <w:sz w:val="18"/>
                <w:szCs w:val="18"/>
              </w:rPr>
              <w:t>exigua</w:t>
            </w:r>
            <w:proofErr w:type="spellEnd"/>
            <w:r w:rsidRPr="00D30BB0">
              <w:rPr>
                <w:sz w:val="18"/>
                <w:szCs w:val="18"/>
              </w:rPr>
              <w:t xml:space="preserve"> (Hübner) (Lepidoptera: </w:t>
            </w:r>
            <w:proofErr w:type="spellStart"/>
            <w:r w:rsidRPr="00D30BB0">
              <w:rPr>
                <w:sz w:val="18"/>
                <w:szCs w:val="18"/>
              </w:rPr>
              <w:t>Noctuidae</w:t>
            </w:r>
            <w:proofErr w:type="spellEnd"/>
            <w:r w:rsidRPr="00D30BB0">
              <w:rPr>
                <w:sz w:val="18"/>
                <w:szCs w:val="18"/>
              </w:rPr>
              <w:t>)</w:t>
            </w:r>
          </w:p>
          <w:p w14:paraId="39F96F79" w14:textId="77777777" w:rsidR="002B5A97" w:rsidRPr="00D30BB0" w:rsidRDefault="002B5A97" w:rsidP="0043436A">
            <w:pPr>
              <w:spacing w:after="0"/>
              <w:rPr>
                <w:bCs/>
                <w:sz w:val="18"/>
                <w:szCs w:val="18"/>
              </w:rPr>
            </w:pPr>
            <w:r w:rsidRPr="00D30BB0">
              <w:rPr>
                <w:bCs/>
                <w:sz w:val="18"/>
                <w:szCs w:val="18"/>
              </w:rPr>
              <w:t>Applied and Environmental Microbiology, June 1995, p 2086-2092, Vol. 61, Issue 6, p. 2086-2092</w:t>
            </w:r>
          </w:p>
          <w:p w14:paraId="3136485A" w14:textId="77777777" w:rsidR="002B5A97" w:rsidRPr="00D30BB0" w:rsidRDefault="002B5A97" w:rsidP="0043436A">
            <w:pPr>
              <w:spacing w:after="0"/>
              <w:rPr>
                <w:bCs/>
                <w:sz w:val="18"/>
                <w:szCs w:val="18"/>
              </w:rPr>
            </w:pPr>
            <w:r w:rsidRPr="00D30BB0">
              <w:rPr>
                <w:bCs/>
                <w:sz w:val="18"/>
                <w:szCs w:val="18"/>
              </w:rPr>
              <w:t>GLP: No</w:t>
            </w:r>
          </w:p>
          <w:p w14:paraId="426DCB6E" w14:textId="0A8284E8" w:rsidR="002B5A97" w:rsidRPr="00D30BB0" w:rsidRDefault="002B5A97" w:rsidP="0043436A">
            <w:pPr>
              <w:spacing w:after="0"/>
              <w:rPr>
                <w:sz w:val="18"/>
                <w:szCs w:val="18"/>
              </w:rPr>
            </w:pPr>
            <w:r w:rsidRPr="00D30BB0">
              <w:rPr>
                <w:sz w:val="18"/>
                <w:szCs w:val="18"/>
              </w:rPr>
              <w:t>Published</w:t>
            </w:r>
          </w:p>
        </w:tc>
        <w:tc>
          <w:tcPr>
            <w:tcW w:w="1350" w:type="dxa"/>
          </w:tcPr>
          <w:p w14:paraId="092216C0" w14:textId="204D3426" w:rsidR="002B5A97" w:rsidRPr="00D30BB0" w:rsidRDefault="002B5A97" w:rsidP="0043436A">
            <w:pPr>
              <w:spacing w:after="0"/>
              <w:rPr>
                <w:sz w:val="18"/>
                <w:szCs w:val="18"/>
              </w:rPr>
            </w:pPr>
            <w:r w:rsidRPr="00D30BB0">
              <w:rPr>
                <w:sz w:val="18"/>
                <w:szCs w:val="18"/>
              </w:rPr>
              <w:t>N</w:t>
            </w:r>
          </w:p>
        </w:tc>
        <w:tc>
          <w:tcPr>
            <w:tcW w:w="1248" w:type="dxa"/>
          </w:tcPr>
          <w:p w14:paraId="7BCF8AC7" w14:textId="56CE3DE9" w:rsidR="002B5A97" w:rsidRPr="00D30BB0" w:rsidRDefault="002B5A97" w:rsidP="0043436A">
            <w:pPr>
              <w:spacing w:after="0"/>
              <w:rPr>
                <w:sz w:val="18"/>
                <w:szCs w:val="18"/>
              </w:rPr>
            </w:pPr>
            <w:r w:rsidRPr="00D30BB0">
              <w:rPr>
                <w:sz w:val="18"/>
                <w:szCs w:val="18"/>
              </w:rPr>
              <w:t>Open literature</w:t>
            </w:r>
          </w:p>
        </w:tc>
      </w:tr>
      <w:tr w:rsidR="002B5A97" w:rsidRPr="00001F17" w14:paraId="30DED897" w14:textId="77777777" w:rsidTr="002F13E5">
        <w:trPr>
          <w:cantSplit/>
        </w:trPr>
        <w:tc>
          <w:tcPr>
            <w:tcW w:w="1243" w:type="dxa"/>
          </w:tcPr>
          <w:p w14:paraId="3ACEF0F4" w14:textId="77777777" w:rsidR="002B5A97" w:rsidRPr="00D30BB0" w:rsidRDefault="002B5A97" w:rsidP="0043436A">
            <w:pPr>
              <w:spacing w:after="0"/>
              <w:rPr>
                <w:sz w:val="18"/>
                <w:szCs w:val="18"/>
              </w:rPr>
            </w:pPr>
            <w:r w:rsidRPr="00D30BB0">
              <w:rPr>
                <w:sz w:val="18"/>
                <w:szCs w:val="18"/>
              </w:rPr>
              <w:t>IIIM 3.2/10</w:t>
            </w:r>
          </w:p>
        </w:tc>
        <w:tc>
          <w:tcPr>
            <w:tcW w:w="1614" w:type="dxa"/>
          </w:tcPr>
          <w:p w14:paraId="2FFE8487" w14:textId="007180C2" w:rsidR="002B5A97" w:rsidRPr="00D30BB0" w:rsidRDefault="002B5A97" w:rsidP="0043436A">
            <w:pPr>
              <w:spacing w:after="0"/>
              <w:rPr>
                <w:sz w:val="18"/>
                <w:szCs w:val="18"/>
              </w:rPr>
            </w:pPr>
            <w:r w:rsidRPr="00D30BB0">
              <w:rPr>
                <w:sz w:val="18"/>
                <w:szCs w:val="18"/>
              </w:rPr>
              <w:t xml:space="preserve">Salama, H. and Matter, M </w:t>
            </w:r>
          </w:p>
        </w:tc>
        <w:tc>
          <w:tcPr>
            <w:tcW w:w="990" w:type="dxa"/>
          </w:tcPr>
          <w:p w14:paraId="522EF83F" w14:textId="50593D66" w:rsidR="002B5A97" w:rsidRPr="00D30BB0" w:rsidRDefault="002B5A97" w:rsidP="0043436A">
            <w:pPr>
              <w:spacing w:after="0"/>
              <w:rPr>
                <w:sz w:val="18"/>
                <w:szCs w:val="18"/>
              </w:rPr>
            </w:pPr>
            <w:r w:rsidRPr="00D30BB0">
              <w:rPr>
                <w:sz w:val="18"/>
                <w:szCs w:val="18"/>
              </w:rPr>
              <w:t>1991</w:t>
            </w:r>
          </w:p>
        </w:tc>
        <w:tc>
          <w:tcPr>
            <w:tcW w:w="2880" w:type="dxa"/>
          </w:tcPr>
          <w:p w14:paraId="206305BD" w14:textId="77777777" w:rsidR="002B5A97" w:rsidRPr="00D30BB0" w:rsidRDefault="002B5A97" w:rsidP="0043436A">
            <w:pPr>
              <w:spacing w:after="0"/>
              <w:rPr>
                <w:sz w:val="18"/>
                <w:szCs w:val="18"/>
              </w:rPr>
            </w:pPr>
            <w:r w:rsidRPr="00D30BB0">
              <w:rPr>
                <w:sz w:val="18"/>
                <w:szCs w:val="18"/>
              </w:rPr>
              <w:t xml:space="preserve">Tolerance level to </w:t>
            </w:r>
            <w:r w:rsidRPr="00D30BB0">
              <w:rPr>
                <w:i/>
                <w:iCs/>
                <w:sz w:val="18"/>
                <w:szCs w:val="18"/>
              </w:rPr>
              <w:t>Bacillus thuringiensis</w:t>
            </w:r>
            <w:r w:rsidRPr="00D30BB0">
              <w:rPr>
                <w:sz w:val="18"/>
                <w:szCs w:val="18"/>
              </w:rPr>
              <w:t xml:space="preserve"> Berliner in the cotton leafworm </w:t>
            </w:r>
            <w:r w:rsidRPr="00D30BB0">
              <w:rPr>
                <w:i/>
                <w:iCs/>
                <w:sz w:val="18"/>
                <w:szCs w:val="18"/>
              </w:rPr>
              <w:t>Spodoptera littoralis</w:t>
            </w:r>
            <w:r w:rsidRPr="00D30BB0">
              <w:rPr>
                <w:sz w:val="18"/>
                <w:szCs w:val="18"/>
              </w:rPr>
              <w:t xml:space="preserve"> (</w:t>
            </w:r>
            <w:proofErr w:type="spellStart"/>
            <w:r w:rsidRPr="00D30BB0">
              <w:rPr>
                <w:sz w:val="18"/>
                <w:szCs w:val="18"/>
              </w:rPr>
              <w:t>Boisduval</w:t>
            </w:r>
            <w:proofErr w:type="spellEnd"/>
            <w:r w:rsidRPr="00D30BB0">
              <w:rPr>
                <w:sz w:val="18"/>
                <w:szCs w:val="18"/>
              </w:rPr>
              <w:t>) (</w:t>
            </w:r>
            <w:proofErr w:type="spellStart"/>
            <w:r w:rsidRPr="00D30BB0">
              <w:rPr>
                <w:sz w:val="18"/>
                <w:szCs w:val="18"/>
              </w:rPr>
              <w:t>Lep</w:t>
            </w:r>
            <w:proofErr w:type="spellEnd"/>
            <w:r w:rsidRPr="00D30BB0">
              <w:rPr>
                <w:sz w:val="18"/>
                <w:szCs w:val="18"/>
              </w:rPr>
              <w:t xml:space="preserve">., </w:t>
            </w:r>
            <w:proofErr w:type="spellStart"/>
            <w:r w:rsidRPr="00D30BB0">
              <w:rPr>
                <w:sz w:val="18"/>
                <w:szCs w:val="18"/>
              </w:rPr>
              <w:t>Noctuidae</w:t>
            </w:r>
            <w:proofErr w:type="spellEnd"/>
            <w:r w:rsidRPr="00D30BB0">
              <w:rPr>
                <w:sz w:val="18"/>
                <w:szCs w:val="18"/>
              </w:rPr>
              <w:t>)</w:t>
            </w:r>
          </w:p>
          <w:p w14:paraId="11DFE646" w14:textId="77777777" w:rsidR="002B5A97" w:rsidRPr="00D30BB0" w:rsidRDefault="002B5A97" w:rsidP="0043436A">
            <w:pPr>
              <w:spacing w:after="0"/>
              <w:rPr>
                <w:bCs/>
                <w:sz w:val="18"/>
                <w:szCs w:val="18"/>
              </w:rPr>
            </w:pPr>
            <w:r w:rsidRPr="00D30BB0">
              <w:rPr>
                <w:bCs/>
                <w:sz w:val="18"/>
                <w:szCs w:val="18"/>
              </w:rPr>
              <w:t>Journal of Applied Entomology, December 1991, Vol 111, Issue 1-5, p. 225-230</w:t>
            </w:r>
          </w:p>
          <w:p w14:paraId="5591D143" w14:textId="77777777" w:rsidR="002B5A97" w:rsidRPr="00D30BB0" w:rsidRDefault="002B5A97" w:rsidP="0043436A">
            <w:pPr>
              <w:spacing w:after="0"/>
              <w:rPr>
                <w:bCs/>
                <w:sz w:val="18"/>
                <w:szCs w:val="18"/>
              </w:rPr>
            </w:pPr>
            <w:r w:rsidRPr="00D30BB0">
              <w:rPr>
                <w:bCs/>
                <w:sz w:val="18"/>
                <w:szCs w:val="18"/>
              </w:rPr>
              <w:t>GLP: No</w:t>
            </w:r>
          </w:p>
          <w:p w14:paraId="2315993C" w14:textId="5615DC44" w:rsidR="002B5A97" w:rsidRPr="00D30BB0" w:rsidRDefault="002B5A97" w:rsidP="0043436A">
            <w:pPr>
              <w:spacing w:after="0"/>
              <w:rPr>
                <w:sz w:val="18"/>
                <w:szCs w:val="18"/>
              </w:rPr>
            </w:pPr>
            <w:r w:rsidRPr="00D30BB0">
              <w:rPr>
                <w:sz w:val="18"/>
                <w:szCs w:val="18"/>
              </w:rPr>
              <w:t>Published</w:t>
            </w:r>
          </w:p>
        </w:tc>
        <w:tc>
          <w:tcPr>
            <w:tcW w:w="1350" w:type="dxa"/>
          </w:tcPr>
          <w:p w14:paraId="0EA46AC4" w14:textId="406BF7CF" w:rsidR="002B5A97" w:rsidRPr="00D30BB0" w:rsidRDefault="002B5A97" w:rsidP="0043436A">
            <w:pPr>
              <w:spacing w:after="0"/>
              <w:rPr>
                <w:sz w:val="18"/>
                <w:szCs w:val="18"/>
              </w:rPr>
            </w:pPr>
            <w:r w:rsidRPr="00D30BB0">
              <w:rPr>
                <w:sz w:val="18"/>
                <w:szCs w:val="18"/>
              </w:rPr>
              <w:t>N</w:t>
            </w:r>
          </w:p>
        </w:tc>
        <w:tc>
          <w:tcPr>
            <w:tcW w:w="1248" w:type="dxa"/>
          </w:tcPr>
          <w:p w14:paraId="54A09E1E" w14:textId="110A19DE" w:rsidR="002B5A97" w:rsidRPr="00D30BB0" w:rsidRDefault="002B5A97" w:rsidP="0043436A">
            <w:pPr>
              <w:spacing w:after="0"/>
              <w:rPr>
                <w:sz w:val="18"/>
                <w:szCs w:val="18"/>
              </w:rPr>
            </w:pPr>
            <w:r w:rsidRPr="00D30BB0">
              <w:rPr>
                <w:sz w:val="18"/>
                <w:szCs w:val="18"/>
              </w:rPr>
              <w:t>Open literature</w:t>
            </w:r>
          </w:p>
        </w:tc>
      </w:tr>
      <w:tr w:rsidR="00284567" w:rsidRPr="00001F17" w14:paraId="111E4872" w14:textId="77777777" w:rsidTr="002F13E5">
        <w:trPr>
          <w:cantSplit/>
        </w:trPr>
        <w:tc>
          <w:tcPr>
            <w:tcW w:w="1243" w:type="dxa"/>
          </w:tcPr>
          <w:p w14:paraId="7027DDB6" w14:textId="77777777" w:rsidR="00284567" w:rsidRPr="00D30BB0" w:rsidRDefault="00284567" w:rsidP="0043436A">
            <w:pPr>
              <w:spacing w:after="0"/>
              <w:rPr>
                <w:sz w:val="18"/>
                <w:szCs w:val="18"/>
              </w:rPr>
            </w:pPr>
            <w:r w:rsidRPr="00D30BB0">
              <w:rPr>
                <w:sz w:val="18"/>
                <w:szCs w:val="18"/>
              </w:rPr>
              <w:lastRenderedPageBreak/>
              <w:t>IIIM 3.2/11</w:t>
            </w:r>
          </w:p>
        </w:tc>
        <w:tc>
          <w:tcPr>
            <w:tcW w:w="1614" w:type="dxa"/>
          </w:tcPr>
          <w:p w14:paraId="44718C8C" w14:textId="1E48DC96" w:rsidR="00284567" w:rsidRPr="00D30BB0" w:rsidRDefault="00284567" w:rsidP="0043436A">
            <w:pPr>
              <w:spacing w:after="0"/>
              <w:rPr>
                <w:sz w:val="18"/>
                <w:szCs w:val="18"/>
              </w:rPr>
            </w:pPr>
            <w:r w:rsidRPr="00D30BB0">
              <w:rPr>
                <w:sz w:val="18"/>
                <w:szCs w:val="18"/>
              </w:rPr>
              <w:t>Janmaat, A.F. and Myers, J.</w:t>
            </w:r>
          </w:p>
        </w:tc>
        <w:tc>
          <w:tcPr>
            <w:tcW w:w="990" w:type="dxa"/>
          </w:tcPr>
          <w:p w14:paraId="5329B365" w14:textId="67E012E4" w:rsidR="00284567" w:rsidRPr="00D30BB0" w:rsidRDefault="00284567" w:rsidP="0043436A">
            <w:pPr>
              <w:spacing w:after="0"/>
              <w:rPr>
                <w:sz w:val="18"/>
                <w:szCs w:val="18"/>
              </w:rPr>
            </w:pPr>
            <w:r w:rsidRPr="00D30BB0">
              <w:rPr>
                <w:sz w:val="18"/>
                <w:szCs w:val="18"/>
              </w:rPr>
              <w:t>2003</w:t>
            </w:r>
          </w:p>
        </w:tc>
        <w:tc>
          <w:tcPr>
            <w:tcW w:w="2880" w:type="dxa"/>
          </w:tcPr>
          <w:p w14:paraId="610DBC27" w14:textId="77777777" w:rsidR="00284567" w:rsidRPr="00D30BB0" w:rsidRDefault="00284567" w:rsidP="0043436A">
            <w:pPr>
              <w:spacing w:after="0"/>
              <w:rPr>
                <w:i/>
                <w:iCs/>
                <w:sz w:val="18"/>
                <w:szCs w:val="18"/>
              </w:rPr>
            </w:pPr>
            <w:r w:rsidRPr="00D30BB0">
              <w:rPr>
                <w:sz w:val="18"/>
                <w:szCs w:val="18"/>
              </w:rPr>
              <w:t xml:space="preserve">Rapid evolution and the cost of resistance to </w:t>
            </w:r>
            <w:r w:rsidRPr="00D30BB0">
              <w:rPr>
                <w:i/>
                <w:iCs/>
                <w:sz w:val="18"/>
                <w:szCs w:val="18"/>
              </w:rPr>
              <w:t>Bacillus thuringiensis</w:t>
            </w:r>
            <w:r w:rsidRPr="00D30BB0">
              <w:rPr>
                <w:sz w:val="18"/>
                <w:szCs w:val="18"/>
              </w:rPr>
              <w:t xml:space="preserve"> in greenhouse populations of cabbage loopers, </w:t>
            </w:r>
            <w:proofErr w:type="spellStart"/>
            <w:r w:rsidRPr="00D30BB0">
              <w:rPr>
                <w:i/>
                <w:iCs/>
                <w:sz w:val="18"/>
                <w:szCs w:val="18"/>
              </w:rPr>
              <w:t>Trichoplusia</w:t>
            </w:r>
            <w:proofErr w:type="spellEnd"/>
            <w:r w:rsidRPr="00D30BB0">
              <w:rPr>
                <w:i/>
                <w:iCs/>
                <w:sz w:val="18"/>
                <w:szCs w:val="18"/>
              </w:rPr>
              <w:t xml:space="preserve"> </w:t>
            </w:r>
            <w:proofErr w:type="spellStart"/>
            <w:r w:rsidRPr="00D30BB0">
              <w:rPr>
                <w:i/>
                <w:iCs/>
                <w:sz w:val="18"/>
                <w:szCs w:val="18"/>
              </w:rPr>
              <w:t>ni</w:t>
            </w:r>
            <w:proofErr w:type="spellEnd"/>
          </w:p>
          <w:p w14:paraId="12EAD33C" w14:textId="77777777" w:rsidR="00955408" w:rsidRPr="00D30BB0" w:rsidRDefault="00955408" w:rsidP="0043436A">
            <w:pPr>
              <w:spacing w:after="0"/>
              <w:rPr>
                <w:bCs/>
                <w:sz w:val="18"/>
                <w:szCs w:val="18"/>
              </w:rPr>
            </w:pPr>
            <w:r w:rsidRPr="00D30BB0">
              <w:rPr>
                <w:bCs/>
                <w:sz w:val="18"/>
                <w:szCs w:val="18"/>
              </w:rPr>
              <w:t>Proceedings of the Royal Society B, November 2003, Vol. 270, Issue 1530, p. 2263-2270</w:t>
            </w:r>
          </w:p>
          <w:p w14:paraId="54AFCF30" w14:textId="0511B21E" w:rsidR="00284567" w:rsidRPr="00D30BB0" w:rsidRDefault="00284567" w:rsidP="0043436A">
            <w:pPr>
              <w:spacing w:after="0"/>
              <w:rPr>
                <w:bCs/>
                <w:sz w:val="18"/>
                <w:szCs w:val="18"/>
              </w:rPr>
            </w:pPr>
            <w:r w:rsidRPr="00D30BB0">
              <w:rPr>
                <w:bCs/>
                <w:sz w:val="18"/>
                <w:szCs w:val="18"/>
              </w:rPr>
              <w:t>GLP: No</w:t>
            </w:r>
          </w:p>
          <w:p w14:paraId="71F3F61E" w14:textId="77AC4C83" w:rsidR="00284567" w:rsidRPr="00D30BB0" w:rsidRDefault="00284567" w:rsidP="0043436A">
            <w:pPr>
              <w:spacing w:after="0"/>
              <w:rPr>
                <w:sz w:val="18"/>
                <w:szCs w:val="18"/>
              </w:rPr>
            </w:pPr>
            <w:r w:rsidRPr="00D30BB0">
              <w:rPr>
                <w:sz w:val="18"/>
                <w:szCs w:val="18"/>
              </w:rPr>
              <w:t>Published</w:t>
            </w:r>
          </w:p>
        </w:tc>
        <w:tc>
          <w:tcPr>
            <w:tcW w:w="1350" w:type="dxa"/>
          </w:tcPr>
          <w:p w14:paraId="3735DFA6" w14:textId="284774D9" w:rsidR="00284567" w:rsidRPr="00D30BB0" w:rsidRDefault="00284567" w:rsidP="0043436A">
            <w:pPr>
              <w:spacing w:after="0"/>
              <w:rPr>
                <w:sz w:val="18"/>
                <w:szCs w:val="18"/>
              </w:rPr>
            </w:pPr>
            <w:r w:rsidRPr="00D30BB0">
              <w:rPr>
                <w:sz w:val="18"/>
                <w:szCs w:val="18"/>
              </w:rPr>
              <w:t>N</w:t>
            </w:r>
          </w:p>
        </w:tc>
        <w:tc>
          <w:tcPr>
            <w:tcW w:w="1248" w:type="dxa"/>
          </w:tcPr>
          <w:p w14:paraId="28D1BBCC" w14:textId="20C18FC6" w:rsidR="00284567" w:rsidRPr="00D30BB0" w:rsidRDefault="00284567" w:rsidP="0043436A">
            <w:pPr>
              <w:spacing w:after="0"/>
              <w:rPr>
                <w:sz w:val="18"/>
                <w:szCs w:val="18"/>
              </w:rPr>
            </w:pPr>
            <w:r w:rsidRPr="00D30BB0">
              <w:rPr>
                <w:sz w:val="18"/>
                <w:szCs w:val="18"/>
              </w:rPr>
              <w:t>Open literature</w:t>
            </w:r>
          </w:p>
        </w:tc>
      </w:tr>
      <w:tr w:rsidR="00284567" w:rsidRPr="00001F17" w14:paraId="152860FE" w14:textId="77777777" w:rsidTr="002F13E5">
        <w:trPr>
          <w:cantSplit/>
        </w:trPr>
        <w:tc>
          <w:tcPr>
            <w:tcW w:w="1243" w:type="dxa"/>
          </w:tcPr>
          <w:p w14:paraId="51CDEDE4" w14:textId="77777777" w:rsidR="00284567" w:rsidRPr="00D30BB0" w:rsidRDefault="00284567" w:rsidP="0043436A">
            <w:pPr>
              <w:spacing w:after="0"/>
              <w:rPr>
                <w:sz w:val="18"/>
                <w:szCs w:val="18"/>
              </w:rPr>
            </w:pPr>
            <w:r w:rsidRPr="00D30BB0">
              <w:rPr>
                <w:sz w:val="18"/>
                <w:szCs w:val="18"/>
              </w:rPr>
              <w:t>IIIM 3.2/12</w:t>
            </w:r>
          </w:p>
        </w:tc>
        <w:tc>
          <w:tcPr>
            <w:tcW w:w="1614" w:type="dxa"/>
          </w:tcPr>
          <w:p w14:paraId="642C31AC" w14:textId="16886A87" w:rsidR="00284567" w:rsidRPr="00D30BB0" w:rsidRDefault="00284567" w:rsidP="0043436A">
            <w:pPr>
              <w:spacing w:after="0"/>
              <w:rPr>
                <w:sz w:val="18"/>
                <w:szCs w:val="18"/>
              </w:rPr>
            </w:pPr>
            <w:proofErr w:type="spellStart"/>
            <w:r w:rsidRPr="00D30BB0">
              <w:rPr>
                <w:sz w:val="18"/>
                <w:szCs w:val="18"/>
              </w:rPr>
              <w:t>Rahardja</w:t>
            </w:r>
            <w:proofErr w:type="spellEnd"/>
            <w:r w:rsidRPr="00D30BB0">
              <w:rPr>
                <w:sz w:val="18"/>
                <w:szCs w:val="18"/>
              </w:rPr>
              <w:t>, U. and Whalon, M.E.</w:t>
            </w:r>
          </w:p>
        </w:tc>
        <w:tc>
          <w:tcPr>
            <w:tcW w:w="990" w:type="dxa"/>
          </w:tcPr>
          <w:p w14:paraId="0E7A7844" w14:textId="5A8B64AA" w:rsidR="00284567" w:rsidRPr="00D30BB0" w:rsidRDefault="00284567" w:rsidP="0043436A">
            <w:pPr>
              <w:spacing w:after="0"/>
              <w:rPr>
                <w:sz w:val="18"/>
                <w:szCs w:val="18"/>
              </w:rPr>
            </w:pPr>
            <w:r w:rsidRPr="00D30BB0">
              <w:rPr>
                <w:sz w:val="18"/>
                <w:szCs w:val="18"/>
              </w:rPr>
              <w:t>1995</w:t>
            </w:r>
          </w:p>
        </w:tc>
        <w:tc>
          <w:tcPr>
            <w:tcW w:w="2880" w:type="dxa"/>
          </w:tcPr>
          <w:p w14:paraId="44AA4A20" w14:textId="77777777" w:rsidR="00284567" w:rsidRPr="00D30BB0" w:rsidRDefault="00284567" w:rsidP="0043436A">
            <w:pPr>
              <w:spacing w:after="0"/>
              <w:rPr>
                <w:sz w:val="18"/>
                <w:szCs w:val="18"/>
              </w:rPr>
            </w:pPr>
            <w:r w:rsidRPr="00D30BB0">
              <w:rPr>
                <w:sz w:val="18"/>
                <w:szCs w:val="18"/>
              </w:rPr>
              <w:t xml:space="preserve">Inheritance of Resistance to </w:t>
            </w:r>
            <w:r w:rsidRPr="00D30BB0">
              <w:rPr>
                <w:i/>
                <w:iCs/>
                <w:sz w:val="18"/>
                <w:szCs w:val="18"/>
              </w:rPr>
              <w:t>Bacillus thuringiensis</w:t>
            </w:r>
            <w:r w:rsidRPr="00D30BB0">
              <w:rPr>
                <w:sz w:val="18"/>
                <w:szCs w:val="18"/>
              </w:rPr>
              <w:t xml:space="preserve"> subsp. </w:t>
            </w:r>
            <w:proofErr w:type="spellStart"/>
            <w:r w:rsidRPr="00D30BB0">
              <w:rPr>
                <w:i/>
                <w:iCs/>
                <w:sz w:val="18"/>
                <w:szCs w:val="18"/>
              </w:rPr>
              <w:t>tenebrionis</w:t>
            </w:r>
            <w:proofErr w:type="spellEnd"/>
            <w:r w:rsidRPr="00D30BB0">
              <w:rPr>
                <w:sz w:val="18"/>
                <w:szCs w:val="18"/>
              </w:rPr>
              <w:t xml:space="preserve"> </w:t>
            </w:r>
            <w:proofErr w:type="spellStart"/>
            <w:r w:rsidRPr="00D30BB0">
              <w:rPr>
                <w:sz w:val="18"/>
                <w:szCs w:val="18"/>
              </w:rPr>
              <w:t>CryIIIA</w:t>
            </w:r>
            <w:proofErr w:type="spellEnd"/>
            <w:r w:rsidRPr="00D30BB0">
              <w:rPr>
                <w:sz w:val="18"/>
                <w:szCs w:val="18"/>
              </w:rPr>
              <w:t xml:space="preserve"> δ-Endotoxin in Colorado Potato Beetle (Coleoptera: </w:t>
            </w:r>
            <w:proofErr w:type="spellStart"/>
            <w:r w:rsidRPr="00D30BB0">
              <w:rPr>
                <w:sz w:val="18"/>
                <w:szCs w:val="18"/>
              </w:rPr>
              <w:t>Chrysomelidae</w:t>
            </w:r>
            <w:proofErr w:type="spellEnd"/>
            <w:r w:rsidRPr="00D30BB0">
              <w:rPr>
                <w:sz w:val="18"/>
                <w:szCs w:val="18"/>
              </w:rPr>
              <w:t>)</w:t>
            </w:r>
          </w:p>
          <w:p w14:paraId="53EA82E4" w14:textId="77777777" w:rsidR="00284567" w:rsidRPr="00D30BB0" w:rsidRDefault="00284567" w:rsidP="0043436A">
            <w:pPr>
              <w:spacing w:after="0"/>
              <w:rPr>
                <w:bCs/>
                <w:sz w:val="18"/>
                <w:szCs w:val="18"/>
              </w:rPr>
            </w:pPr>
            <w:r w:rsidRPr="00D30BB0">
              <w:rPr>
                <w:bCs/>
                <w:sz w:val="18"/>
                <w:szCs w:val="18"/>
              </w:rPr>
              <w:t>Journal of Economic Entomology, February 1995, Vol. 88, Issue 1, p. 21-26</w:t>
            </w:r>
          </w:p>
          <w:p w14:paraId="66AC59CA" w14:textId="77777777" w:rsidR="00284567" w:rsidRPr="00D30BB0" w:rsidRDefault="00284567" w:rsidP="0043436A">
            <w:pPr>
              <w:spacing w:after="0"/>
              <w:rPr>
                <w:bCs/>
                <w:sz w:val="18"/>
                <w:szCs w:val="18"/>
              </w:rPr>
            </w:pPr>
            <w:r w:rsidRPr="00D30BB0">
              <w:rPr>
                <w:bCs/>
                <w:sz w:val="18"/>
                <w:szCs w:val="18"/>
              </w:rPr>
              <w:t>GLP: No</w:t>
            </w:r>
          </w:p>
          <w:p w14:paraId="17DEC856" w14:textId="7CFD88F9" w:rsidR="00284567" w:rsidRPr="00D30BB0" w:rsidRDefault="00284567" w:rsidP="0043436A">
            <w:pPr>
              <w:spacing w:after="0"/>
              <w:rPr>
                <w:sz w:val="18"/>
                <w:szCs w:val="18"/>
              </w:rPr>
            </w:pPr>
            <w:r w:rsidRPr="00D30BB0">
              <w:rPr>
                <w:sz w:val="18"/>
                <w:szCs w:val="18"/>
              </w:rPr>
              <w:t>Published</w:t>
            </w:r>
          </w:p>
        </w:tc>
        <w:tc>
          <w:tcPr>
            <w:tcW w:w="1350" w:type="dxa"/>
          </w:tcPr>
          <w:p w14:paraId="58B8472F" w14:textId="3D5A766B" w:rsidR="00284567" w:rsidRPr="00D30BB0" w:rsidRDefault="00284567" w:rsidP="0043436A">
            <w:pPr>
              <w:spacing w:after="0"/>
              <w:rPr>
                <w:sz w:val="18"/>
                <w:szCs w:val="18"/>
              </w:rPr>
            </w:pPr>
            <w:r w:rsidRPr="00D30BB0">
              <w:rPr>
                <w:sz w:val="18"/>
                <w:szCs w:val="18"/>
              </w:rPr>
              <w:t>N</w:t>
            </w:r>
          </w:p>
        </w:tc>
        <w:tc>
          <w:tcPr>
            <w:tcW w:w="1248" w:type="dxa"/>
          </w:tcPr>
          <w:p w14:paraId="308FBBE7" w14:textId="3AF29356" w:rsidR="00284567" w:rsidRPr="00D30BB0" w:rsidRDefault="00284567" w:rsidP="0043436A">
            <w:pPr>
              <w:spacing w:after="0"/>
              <w:rPr>
                <w:sz w:val="18"/>
                <w:szCs w:val="18"/>
              </w:rPr>
            </w:pPr>
            <w:r w:rsidRPr="00D30BB0">
              <w:rPr>
                <w:sz w:val="18"/>
                <w:szCs w:val="18"/>
              </w:rPr>
              <w:t>Open literature</w:t>
            </w:r>
          </w:p>
        </w:tc>
      </w:tr>
      <w:tr w:rsidR="00284567" w:rsidRPr="00001F17" w14:paraId="4A8390AD" w14:textId="77777777" w:rsidTr="002F13E5">
        <w:trPr>
          <w:cantSplit/>
        </w:trPr>
        <w:tc>
          <w:tcPr>
            <w:tcW w:w="1243" w:type="dxa"/>
          </w:tcPr>
          <w:p w14:paraId="491D9C1B" w14:textId="77777777" w:rsidR="00284567" w:rsidRPr="00D30BB0" w:rsidRDefault="00284567" w:rsidP="0043436A">
            <w:pPr>
              <w:spacing w:after="0"/>
              <w:rPr>
                <w:sz w:val="18"/>
                <w:szCs w:val="18"/>
              </w:rPr>
            </w:pPr>
            <w:r w:rsidRPr="00D30BB0">
              <w:rPr>
                <w:sz w:val="18"/>
                <w:szCs w:val="18"/>
              </w:rPr>
              <w:t>IIIM 3.2/13</w:t>
            </w:r>
          </w:p>
        </w:tc>
        <w:tc>
          <w:tcPr>
            <w:tcW w:w="1614" w:type="dxa"/>
          </w:tcPr>
          <w:p w14:paraId="0FFA9B9E" w14:textId="50B373F7" w:rsidR="00284567" w:rsidRPr="00D30BB0" w:rsidRDefault="00284567" w:rsidP="0043436A">
            <w:pPr>
              <w:spacing w:after="0"/>
              <w:rPr>
                <w:sz w:val="18"/>
                <w:szCs w:val="18"/>
              </w:rPr>
            </w:pPr>
            <w:r w:rsidRPr="00D30BB0">
              <w:rPr>
                <w:sz w:val="18"/>
                <w:szCs w:val="18"/>
              </w:rPr>
              <w:t>Loke, S.R., Andy-Tan, W.A., Benjamin, S., Lee, H.L., and Sofian-</w:t>
            </w:r>
            <w:proofErr w:type="spellStart"/>
            <w:r w:rsidRPr="00D30BB0">
              <w:rPr>
                <w:sz w:val="18"/>
                <w:szCs w:val="18"/>
              </w:rPr>
              <w:t>Azirun</w:t>
            </w:r>
            <w:proofErr w:type="spellEnd"/>
            <w:r w:rsidRPr="00D30BB0">
              <w:rPr>
                <w:sz w:val="18"/>
                <w:szCs w:val="18"/>
              </w:rPr>
              <w:t>, M.</w:t>
            </w:r>
          </w:p>
        </w:tc>
        <w:tc>
          <w:tcPr>
            <w:tcW w:w="990" w:type="dxa"/>
          </w:tcPr>
          <w:p w14:paraId="1C30ADC7" w14:textId="09EB5A6E" w:rsidR="00284567" w:rsidRPr="00D30BB0" w:rsidRDefault="00284567" w:rsidP="0043436A">
            <w:pPr>
              <w:spacing w:after="0"/>
              <w:rPr>
                <w:sz w:val="18"/>
                <w:szCs w:val="18"/>
              </w:rPr>
            </w:pPr>
            <w:r w:rsidRPr="00D30BB0">
              <w:rPr>
                <w:sz w:val="18"/>
                <w:szCs w:val="18"/>
              </w:rPr>
              <w:t>2010</w:t>
            </w:r>
          </w:p>
        </w:tc>
        <w:tc>
          <w:tcPr>
            <w:tcW w:w="2880" w:type="dxa"/>
          </w:tcPr>
          <w:p w14:paraId="79AE45B6" w14:textId="77777777" w:rsidR="00284567" w:rsidRPr="00D30BB0" w:rsidRDefault="00284567" w:rsidP="0043436A">
            <w:pPr>
              <w:shd w:val="clear" w:color="auto" w:fill="FFFFFF"/>
              <w:tabs>
                <w:tab w:val="clear" w:pos="720"/>
              </w:tabs>
              <w:spacing w:after="0"/>
              <w:outlineLvl w:val="0"/>
              <w:rPr>
                <w:kern w:val="36"/>
                <w:sz w:val="18"/>
                <w:szCs w:val="18"/>
                <w:lang w:val="en-US"/>
              </w:rPr>
            </w:pPr>
            <w:r w:rsidRPr="00D30BB0">
              <w:rPr>
                <w:kern w:val="36"/>
                <w:sz w:val="18"/>
                <w:szCs w:val="18"/>
                <w:lang w:val="en-US"/>
              </w:rPr>
              <w:t xml:space="preserve">Susceptibility of Field-Collected Aedes aegypti (L.) (Diptera: Culicidae) to Bacillus thuringiensis </w:t>
            </w:r>
            <w:proofErr w:type="spellStart"/>
            <w:r w:rsidRPr="00D30BB0">
              <w:rPr>
                <w:kern w:val="36"/>
                <w:sz w:val="18"/>
                <w:szCs w:val="18"/>
                <w:lang w:val="en-US"/>
              </w:rPr>
              <w:t>israelensis</w:t>
            </w:r>
            <w:proofErr w:type="spellEnd"/>
            <w:r w:rsidRPr="00D30BB0">
              <w:rPr>
                <w:kern w:val="36"/>
                <w:sz w:val="18"/>
                <w:szCs w:val="18"/>
                <w:lang w:val="en-US"/>
              </w:rPr>
              <w:t xml:space="preserve"> and </w:t>
            </w:r>
            <w:proofErr w:type="spellStart"/>
            <w:r w:rsidRPr="00D30BB0">
              <w:rPr>
                <w:kern w:val="36"/>
                <w:sz w:val="18"/>
                <w:szCs w:val="18"/>
                <w:lang w:val="en-US"/>
              </w:rPr>
              <w:t>temephos</w:t>
            </w:r>
            <w:proofErr w:type="spellEnd"/>
          </w:p>
          <w:p w14:paraId="2DB553F3" w14:textId="77777777" w:rsidR="00284567" w:rsidRPr="00D30BB0" w:rsidRDefault="00284567" w:rsidP="0043436A">
            <w:pPr>
              <w:spacing w:after="0"/>
              <w:rPr>
                <w:sz w:val="18"/>
                <w:szCs w:val="18"/>
              </w:rPr>
            </w:pPr>
            <w:r w:rsidRPr="00D30BB0">
              <w:rPr>
                <w:sz w:val="18"/>
                <w:szCs w:val="18"/>
                <w:shd w:val="clear" w:color="auto" w:fill="FFFFFF"/>
              </w:rPr>
              <w:t>Tropical Biomedicine, July 2010, Vol. 27, Issue 3,</w:t>
            </w:r>
            <w:r w:rsidRPr="00D30BB0">
              <w:rPr>
                <w:sz w:val="18"/>
                <w:szCs w:val="18"/>
              </w:rPr>
              <w:t xml:space="preserve"> p. 493-503</w:t>
            </w:r>
          </w:p>
          <w:p w14:paraId="20625C6F" w14:textId="77777777" w:rsidR="00284567" w:rsidRPr="00D30BB0" w:rsidRDefault="00284567" w:rsidP="0043436A">
            <w:pPr>
              <w:spacing w:after="0"/>
              <w:rPr>
                <w:sz w:val="18"/>
                <w:szCs w:val="18"/>
              </w:rPr>
            </w:pPr>
            <w:r w:rsidRPr="00D30BB0">
              <w:rPr>
                <w:sz w:val="18"/>
                <w:szCs w:val="18"/>
              </w:rPr>
              <w:t>GLP: No</w:t>
            </w:r>
          </w:p>
          <w:p w14:paraId="6D3F763D" w14:textId="7880C8EA" w:rsidR="00284567" w:rsidRPr="00D30BB0" w:rsidRDefault="00284567" w:rsidP="0043436A">
            <w:pPr>
              <w:spacing w:after="0"/>
              <w:rPr>
                <w:sz w:val="18"/>
                <w:szCs w:val="18"/>
                <w:highlight w:val="yellow"/>
              </w:rPr>
            </w:pPr>
            <w:r w:rsidRPr="00D30BB0">
              <w:rPr>
                <w:sz w:val="18"/>
                <w:szCs w:val="18"/>
              </w:rPr>
              <w:t>Published</w:t>
            </w:r>
          </w:p>
        </w:tc>
        <w:tc>
          <w:tcPr>
            <w:tcW w:w="1350" w:type="dxa"/>
          </w:tcPr>
          <w:p w14:paraId="36A7F600" w14:textId="07155B86" w:rsidR="00284567" w:rsidRPr="00D30BB0" w:rsidRDefault="00284567" w:rsidP="0043436A">
            <w:pPr>
              <w:spacing w:after="0"/>
              <w:rPr>
                <w:sz w:val="18"/>
                <w:szCs w:val="18"/>
              </w:rPr>
            </w:pPr>
            <w:r w:rsidRPr="00D30BB0">
              <w:rPr>
                <w:sz w:val="18"/>
                <w:szCs w:val="18"/>
              </w:rPr>
              <w:t>N</w:t>
            </w:r>
          </w:p>
        </w:tc>
        <w:tc>
          <w:tcPr>
            <w:tcW w:w="1248" w:type="dxa"/>
          </w:tcPr>
          <w:p w14:paraId="649530F2" w14:textId="0B8537E1" w:rsidR="00284567" w:rsidRPr="00D30BB0" w:rsidRDefault="00284567" w:rsidP="0043436A">
            <w:pPr>
              <w:spacing w:after="0"/>
              <w:rPr>
                <w:sz w:val="18"/>
                <w:szCs w:val="18"/>
              </w:rPr>
            </w:pPr>
            <w:r w:rsidRPr="00D30BB0">
              <w:rPr>
                <w:sz w:val="18"/>
                <w:szCs w:val="18"/>
              </w:rPr>
              <w:t>Open literature</w:t>
            </w:r>
          </w:p>
        </w:tc>
      </w:tr>
      <w:tr w:rsidR="00493BD1" w:rsidRPr="00001F17" w14:paraId="775DB70C" w14:textId="77777777" w:rsidTr="002F13E5">
        <w:trPr>
          <w:cantSplit/>
        </w:trPr>
        <w:tc>
          <w:tcPr>
            <w:tcW w:w="1243" w:type="dxa"/>
          </w:tcPr>
          <w:p w14:paraId="345211BE" w14:textId="77777777" w:rsidR="00493BD1" w:rsidRPr="00D30BB0" w:rsidRDefault="00493BD1" w:rsidP="0043436A">
            <w:pPr>
              <w:spacing w:after="0"/>
              <w:rPr>
                <w:sz w:val="18"/>
                <w:szCs w:val="18"/>
              </w:rPr>
            </w:pPr>
            <w:r w:rsidRPr="00D30BB0">
              <w:rPr>
                <w:sz w:val="18"/>
                <w:szCs w:val="18"/>
              </w:rPr>
              <w:t>IIIM 3.2/14</w:t>
            </w:r>
          </w:p>
        </w:tc>
        <w:tc>
          <w:tcPr>
            <w:tcW w:w="1614" w:type="dxa"/>
          </w:tcPr>
          <w:p w14:paraId="4B7F7825" w14:textId="4E587CC9" w:rsidR="00493BD1" w:rsidRPr="00D30BB0" w:rsidRDefault="00493BD1" w:rsidP="0043436A">
            <w:pPr>
              <w:spacing w:after="0"/>
              <w:rPr>
                <w:sz w:val="18"/>
                <w:szCs w:val="18"/>
              </w:rPr>
            </w:pPr>
            <w:r w:rsidRPr="00D30BB0">
              <w:rPr>
                <w:sz w:val="18"/>
                <w:szCs w:val="18"/>
              </w:rPr>
              <w:t xml:space="preserve">Mascarenhas, R.N. and </w:t>
            </w:r>
            <w:proofErr w:type="spellStart"/>
            <w:r w:rsidRPr="00D30BB0">
              <w:rPr>
                <w:sz w:val="18"/>
                <w:szCs w:val="18"/>
              </w:rPr>
              <w:t>Boethel</w:t>
            </w:r>
            <w:proofErr w:type="spellEnd"/>
            <w:r w:rsidRPr="00D30BB0">
              <w:rPr>
                <w:sz w:val="18"/>
                <w:szCs w:val="18"/>
              </w:rPr>
              <w:t>, D.J.</w:t>
            </w:r>
          </w:p>
        </w:tc>
        <w:tc>
          <w:tcPr>
            <w:tcW w:w="990" w:type="dxa"/>
          </w:tcPr>
          <w:p w14:paraId="74310046" w14:textId="338E5564" w:rsidR="00493BD1" w:rsidRPr="00D30BB0" w:rsidRDefault="00493BD1" w:rsidP="0043436A">
            <w:pPr>
              <w:spacing w:after="0"/>
              <w:rPr>
                <w:sz w:val="18"/>
                <w:szCs w:val="18"/>
              </w:rPr>
            </w:pPr>
            <w:r w:rsidRPr="00D30BB0">
              <w:rPr>
                <w:sz w:val="18"/>
                <w:szCs w:val="18"/>
              </w:rPr>
              <w:t>1997</w:t>
            </w:r>
          </w:p>
        </w:tc>
        <w:tc>
          <w:tcPr>
            <w:tcW w:w="2880" w:type="dxa"/>
          </w:tcPr>
          <w:p w14:paraId="0F0B8E97" w14:textId="77777777" w:rsidR="00493BD1" w:rsidRPr="00D30BB0" w:rsidRDefault="00493BD1" w:rsidP="0043436A">
            <w:pPr>
              <w:spacing w:after="0"/>
              <w:rPr>
                <w:color w:val="222222"/>
                <w:sz w:val="18"/>
                <w:szCs w:val="18"/>
                <w:shd w:val="clear" w:color="auto" w:fill="FFFFFF"/>
              </w:rPr>
            </w:pPr>
            <w:r w:rsidRPr="00D30BB0">
              <w:rPr>
                <w:color w:val="222222"/>
                <w:sz w:val="18"/>
                <w:szCs w:val="18"/>
                <w:shd w:val="clear" w:color="auto" w:fill="FFFFFF"/>
              </w:rPr>
              <w:t xml:space="preserve">Responses of field-collected strains of soybean looper (Lepidoptera: </w:t>
            </w:r>
            <w:proofErr w:type="spellStart"/>
            <w:r w:rsidRPr="00D30BB0">
              <w:rPr>
                <w:color w:val="222222"/>
                <w:sz w:val="18"/>
                <w:szCs w:val="18"/>
                <w:shd w:val="clear" w:color="auto" w:fill="FFFFFF"/>
              </w:rPr>
              <w:t>Noctuidae</w:t>
            </w:r>
            <w:proofErr w:type="spellEnd"/>
            <w:r w:rsidRPr="00D30BB0">
              <w:rPr>
                <w:color w:val="222222"/>
                <w:sz w:val="18"/>
                <w:szCs w:val="18"/>
                <w:shd w:val="clear" w:color="auto" w:fill="FFFFFF"/>
              </w:rPr>
              <w:t>) to selected insecticides using an artificial diet overlay bioassay</w:t>
            </w:r>
          </w:p>
          <w:p w14:paraId="4969FE69" w14:textId="77777777" w:rsidR="00493BD1" w:rsidRPr="00D30BB0" w:rsidRDefault="00493BD1" w:rsidP="0043436A">
            <w:pPr>
              <w:spacing w:after="0"/>
              <w:rPr>
                <w:color w:val="222222"/>
                <w:sz w:val="18"/>
                <w:szCs w:val="18"/>
                <w:shd w:val="clear" w:color="auto" w:fill="FFFFFF"/>
              </w:rPr>
            </w:pPr>
            <w:r w:rsidRPr="00D30BB0">
              <w:rPr>
                <w:sz w:val="18"/>
                <w:szCs w:val="18"/>
              </w:rPr>
              <w:t>J</w:t>
            </w:r>
            <w:r w:rsidRPr="00D30BB0">
              <w:rPr>
                <w:color w:val="222222"/>
                <w:sz w:val="18"/>
                <w:szCs w:val="18"/>
                <w:shd w:val="clear" w:color="auto" w:fill="FFFFFF"/>
              </w:rPr>
              <w:t>ournal of economic entomology, October 1997, Vol. 90, Issue 5, p. 1117-1124</w:t>
            </w:r>
          </w:p>
          <w:p w14:paraId="0251EDE5" w14:textId="77777777" w:rsidR="00493BD1" w:rsidRPr="00D30BB0" w:rsidRDefault="00493BD1" w:rsidP="0043436A">
            <w:pPr>
              <w:spacing w:after="0"/>
              <w:rPr>
                <w:sz w:val="18"/>
                <w:szCs w:val="18"/>
              </w:rPr>
            </w:pPr>
            <w:r w:rsidRPr="00D30BB0">
              <w:rPr>
                <w:sz w:val="18"/>
                <w:szCs w:val="18"/>
              </w:rPr>
              <w:t>GLP: No</w:t>
            </w:r>
          </w:p>
          <w:p w14:paraId="24E98906" w14:textId="1C202550" w:rsidR="00493BD1" w:rsidRPr="00D30BB0" w:rsidRDefault="00493BD1" w:rsidP="0043436A">
            <w:pPr>
              <w:spacing w:after="0"/>
              <w:rPr>
                <w:sz w:val="18"/>
                <w:szCs w:val="18"/>
              </w:rPr>
            </w:pPr>
            <w:r w:rsidRPr="00D30BB0">
              <w:rPr>
                <w:sz w:val="18"/>
                <w:szCs w:val="18"/>
              </w:rPr>
              <w:t>Published</w:t>
            </w:r>
          </w:p>
        </w:tc>
        <w:tc>
          <w:tcPr>
            <w:tcW w:w="1350" w:type="dxa"/>
          </w:tcPr>
          <w:p w14:paraId="2E3A6553" w14:textId="0A965EFD" w:rsidR="00493BD1" w:rsidRPr="00D30BB0" w:rsidRDefault="00493BD1" w:rsidP="0043436A">
            <w:pPr>
              <w:spacing w:after="0"/>
              <w:rPr>
                <w:sz w:val="18"/>
                <w:szCs w:val="18"/>
              </w:rPr>
            </w:pPr>
            <w:r w:rsidRPr="00D30BB0">
              <w:rPr>
                <w:sz w:val="18"/>
                <w:szCs w:val="18"/>
              </w:rPr>
              <w:t>N</w:t>
            </w:r>
          </w:p>
        </w:tc>
        <w:tc>
          <w:tcPr>
            <w:tcW w:w="1248" w:type="dxa"/>
          </w:tcPr>
          <w:p w14:paraId="114DF932" w14:textId="77E3205F" w:rsidR="00493BD1" w:rsidRPr="00D30BB0" w:rsidRDefault="00493BD1" w:rsidP="0043436A">
            <w:pPr>
              <w:spacing w:after="0"/>
              <w:rPr>
                <w:sz w:val="18"/>
                <w:szCs w:val="18"/>
              </w:rPr>
            </w:pPr>
            <w:r w:rsidRPr="00D30BB0">
              <w:rPr>
                <w:sz w:val="18"/>
                <w:szCs w:val="18"/>
              </w:rPr>
              <w:t>Open literature</w:t>
            </w:r>
          </w:p>
        </w:tc>
      </w:tr>
      <w:tr w:rsidR="00F25F44" w:rsidRPr="00001F17" w14:paraId="77771456" w14:textId="77777777" w:rsidTr="002F13E5">
        <w:trPr>
          <w:cantSplit/>
        </w:trPr>
        <w:tc>
          <w:tcPr>
            <w:tcW w:w="1243" w:type="dxa"/>
          </w:tcPr>
          <w:p w14:paraId="614436ED" w14:textId="77777777" w:rsidR="00F25F44" w:rsidRPr="00D30BB0" w:rsidRDefault="00F25F44" w:rsidP="0043436A">
            <w:pPr>
              <w:spacing w:after="0"/>
              <w:rPr>
                <w:sz w:val="18"/>
                <w:szCs w:val="18"/>
              </w:rPr>
            </w:pPr>
            <w:r w:rsidRPr="00D30BB0">
              <w:rPr>
                <w:sz w:val="18"/>
                <w:szCs w:val="18"/>
              </w:rPr>
              <w:t>IIIM 3.2/15</w:t>
            </w:r>
          </w:p>
        </w:tc>
        <w:tc>
          <w:tcPr>
            <w:tcW w:w="1614" w:type="dxa"/>
          </w:tcPr>
          <w:p w14:paraId="10FC0DC6" w14:textId="7D44975B" w:rsidR="00F25F44" w:rsidRPr="00D30BB0" w:rsidRDefault="00F25F44" w:rsidP="0043436A">
            <w:pPr>
              <w:spacing w:after="0"/>
              <w:rPr>
                <w:sz w:val="18"/>
                <w:szCs w:val="18"/>
              </w:rPr>
            </w:pPr>
            <w:r w:rsidRPr="00D30BB0">
              <w:rPr>
                <w:sz w:val="18"/>
                <w:szCs w:val="18"/>
              </w:rPr>
              <w:t>Shelton, A.M., Sances, F.V., Hawley</w:t>
            </w:r>
            <w:r w:rsidRPr="00D30BB0">
              <w:rPr>
                <w:sz w:val="18"/>
                <w:szCs w:val="18"/>
                <w:shd w:val="clear" w:color="auto" w:fill="FFFFFF"/>
              </w:rPr>
              <w:t xml:space="preserve">, J., </w:t>
            </w:r>
            <w:r w:rsidRPr="00D30BB0">
              <w:rPr>
                <w:sz w:val="18"/>
                <w:szCs w:val="18"/>
              </w:rPr>
              <w:t>Tang, J.D., Boune</w:t>
            </w:r>
            <w:r w:rsidRPr="00D30BB0">
              <w:rPr>
                <w:sz w:val="18"/>
                <w:szCs w:val="18"/>
                <w:shd w:val="clear" w:color="auto" w:fill="FFFFFF"/>
              </w:rPr>
              <w:t xml:space="preserve">, M., </w:t>
            </w:r>
            <w:r w:rsidRPr="00D30BB0">
              <w:rPr>
                <w:sz w:val="18"/>
                <w:szCs w:val="18"/>
              </w:rPr>
              <w:t>Jungers</w:t>
            </w:r>
            <w:r w:rsidRPr="00D30BB0">
              <w:rPr>
                <w:sz w:val="18"/>
                <w:szCs w:val="18"/>
                <w:shd w:val="clear" w:color="auto" w:fill="FFFFFF"/>
              </w:rPr>
              <w:t xml:space="preserve">, D., </w:t>
            </w:r>
            <w:r w:rsidRPr="00D30BB0">
              <w:rPr>
                <w:sz w:val="18"/>
                <w:szCs w:val="18"/>
              </w:rPr>
              <w:t>Collins</w:t>
            </w:r>
            <w:r w:rsidRPr="00D30BB0">
              <w:rPr>
                <w:sz w:val="18"/>
                <w:szCs w:val="18"/>
                <w:shd w:val="clear" w:color="auto" w:fill="FFFFFF"/>
              </w:rPr>
              <w:t xml:space="preserve">, H.L., and </w:t>
            </w:r>
            <w:r w:rsidRPr="00D30BB0">
              <w:rPr>
                <w:sz w:val="18"/>
                <w:szCs w:val="18"/>
              </w:rPr>
              <w:t>Farias, J.</w:t>
            </w:r>
          </w:p>
        </w:tc>
        <w:tc>
          <w:tcPr>
            <w:tcW w:w="990" w:type="dxa"/>
          </w:tcPr>
          <w:p w14:paraId="30A91915" w14:textId="1059D5EF" w:rsidR="00F25F44" w:rsidRPr="00D30BB0" w:rsidRDefault="00F25F44" w:rsidP="0043436A">
            <w:pPr>
              <w:spacing w:after="0"/>
              <w:rPr>
                <w:sz w:val="18"/>
                <w:szCs w:val="18"/>
              </w:rPr>
            </w:pPr>
            <w:r w:rsidRPr="00D30BB0">
              <w:rPr>
                <w:sz w:val="18"/>
                <w:szCs w:val="18"/>
              </w:rPr>
              <w:t>2000</w:t>
            </w:r>
          </w:p>
        </w:tc>
        <w:tc>
          <w:tcPr>
            <w:tcW w:w="2880" w:type="dxa"/>
          </w:tcPr>
          <w:p w14:paraId="4383E7DC" w14:textId="77777777" w:rsidR="00F25F44" w:rsidRPr="00D30BB0" w:rsidRDefault="00F25F44" w:rsidP="0043436A">
            <w:pPr>
              <w:tabs>
                <w:tab w:val="clear" w:pos="720"/>
                <w:tab w:val="left" w:pos="1905"/>
              </w:tabs>
              <w:spacing w:after="0"/>
              <w:rPr>
                <w:sz w:val="18"/>
                <w:szCs w:val="18"/>
              </w:rPr>
            </w:pPr>
            <w:r w:rsidRPr="00D30BB0">
              <w:rPr>
                <w:sz w:val="18"/>
                <w:szCs w:val="18"/>
              </w:rPr>
              <w:t xml:space="preserve">Assessment of insecticide resistance after the outbreak of diamondback moth (Lepidoptera: </w:t>
            </w:r>
            <w:proofErr w:type="spellStart"/>
            <w:r w:rsidRPr="00D30BB0">
              <w:rPr>
                <w:sz w:val="18"/>
                <w:szCs w:val="18"/>
              </w:rPr>
              <w:t>Plutellidae</w:t>
            </w:r>
            <w:proofErr w:type="spellEnd"/>
            <w:r w:rsidRPr="00D30BB0">
              <w:rPr>
                <w:sz w:val="18"/>
                <w:szCs w:val="18"/>
              </w:rPr>
              <w:t>) in California in 1997</w:t>
            </w:r>
          </w:p>
          <w:p w14:paraId="3662BD49" w14:textId="77777777" w:rsidR="00F25F44" w:rsidRPr="00D30BB0" w:rsidRDefault="00F25F44" w:rsidP="0043436A">
            <w:pPr>
              <w:tabs>
                <w:tab w:val="clear" w:pos="720"/>
                <w:tab w:val="left" w:pos="1905"/>
              </w:tabs>
              <w:spacing w:after="0"/>
              <w:rPr>
                <w:sz w:val="18"/>
                <w:szCs w:val="18"/>
              </w:rPr>
            </w:pPr>
            <w:r w:rsidRPr="00D30BB0">
              <w:rPr>
                <w:sz w:val="18"/>
                <w:szCs w:val="18"/>
              </w:rPr>
              <w:t>Journal of Economic Entomology, Jun 2000, Vol. 93, Issue 3, p. 931-936</w:t>
            </w:r>
          </w:p>
          <w:p w14:paraId="0504759C" w14:textId="77777777" w:rsidR="00F25F44" w:rsidRPr="00D30BB0" w:rsidRDefault="00F25F44" w:rsidP="0043436A">
            <w:pPr>
              <w:spacing w:after="0"/>
              <w:rPr>
                <w:sz w:val="18"/>
                <w:szCs w:val="18"/>
              </w:rPr>
            </w:pPr>
            <w:r w:rsidRPr="00D30BB0">
              <w:rPr>
                <w:sz w:val="18"/>
                <w:szCs w:val="18"/>
              </w:rPr>
              <w:t>GLP: No</w:t>
            </w:r>
          </w:p>
          <w:p w14:paraId="1FDAA601" w14:textId="17209E37" w:rsidR="00F25F44" w:rsidRPr="00D30BB0" w:rsidRDefault="00F25F44" w:rsidP="0043436A">
            <w:pPr>
              <w:spacing w:after="0"/>
              <w:rPr>
                <w:sz w:val="18"/>
                <w:szCs w:val="18"/>
              </w:rPr>
            </w:pPr>
            <w:r w:rsidRPr="00D30BB0">
              <w:rPr>
                <w:sz w:val="18"/>
                <w:szCs w:val="18"/>
              </w:rPr>
              <w:t>Published</w:t>
            </w:r>
          </w:p>
        </w:tc>
        <w:tc>
          <w:tcPr>
            <w:tcW w:w="1350" w:type="dxa"/>
          </w:tcPr>
          <w:p w14:paraId="221F2764" w14:textId="3128C27B" w:rsidR="00F25F44" w:rsidRPr="00D30BB0" w:rsidRDefault="00F25F44" w:rsidP="0043436A">
            <w:pPr>
              <w:spacing w:after="0"/>
              <w:rPr>
                <w:sz w:val="18"/>
                <w:szCs w:val="18"/>
              </w:rPr>
            </w:pPr>
            <w:r w:rsidRPr="00D30BB0">
              <w:rPr>
                <w:sz w:val="18"/>
                <w:szCs w:val="18"/>
              </w:rPr>
              <w:t>N</w:t>
            </w:r>
          </w:p>
        </w:tc>
        <w:tc>
          <w:tcPr>
            <w:tcW w:w="1248" w:type="dxa"/>
          </w:tcPr>
          <w:p w14:paraId="2036F58E" w14:textId="07B62860" w:rsidR="00F25F44" w:rsidRPr="00D30BB0" w:rsidRDefault="00F25F44" w:rsidP="0043436A">
            <w:pPr>
              <w:spacing w:after="0"/>
              <w:rPr>
                <w:sz w:val="18"/>
                <w:szCs w:val="18"/>
              </w:rPr>
            </w:pPr>
            <w:r w:rsidRPr="00D30BB0">
              <w:rPr>
                <w:sz w:val="18"/>
                <w:szCs w:val="18"/>
              </w:rPr>
              <w:t>Open literature</w:t>
            </w:r>
          </w:p>
        </w:tc>
      </w:tr>
      <w:tr w:rsidR="00F25F44" w:rsidRPr="00001F17" w14:paraId="2B13CF4C" w14:textId="77777777" w:rsidTr="002F13E5">
        <w:trPr>
          <w:cantSplit/>
        </w:trPr>
        <w:tc>
          <w:tcPr>
            <w:tcW w:w="1243" w:type="dxa"/>
          </w:tcPr>
          <w:p w14:paraId="2E541996" w14:textId="77777777" w:rsidR="00F25F44" w:rsidRPr="00D30BB0" w:rsidRDefault="00F25F44" w:rsidP="0043436A">
            <w:pPr>
              <w:spacing w:after="0"/>
              <w:rPr>
                <w:sz w:val="18"/>
                <w:szCs w:val="18"/>
              </w:rPr>
            </w:pPr>
            <w:r w:rsidRPr="00D30BB0">
              <w:rPr>
                <w:sz w:val="18"/>
                <w:szCs w:val="18"/>
              </w:rPr>
              <w:t>IIIM 3.2/16</w:t>
            </w:r>
          </w:p>
        </w:tc>
        <w:tc>
          <w:tcPr>
            <w:tcW w:w="1614" w:type="dxa"/>
          </w:tcPr>
          <w:p w14:paraId="6B664A29" w14:textId="58BD4BA5" w:rsidR="00F25F44" w:rsidRPr="00D30BB0" w:rsidRDefault="00F25F44" w:rsidP="0043436A">
            <w:pPr>
              <w:spacing w:after="0"/>
              <w:rPr>
                <w:sz w:val="18"/>
                <w:szCs w:val="18"/>
              </w:rPr>
            </w:pPr>
            <w:r w:rsidRPr="00D30BB0">
              <w:rPr>
                <w:sz w:val="18"/>
                <w:szCs w:val="18"/>
              </w:rPr>
              <w:t>Zhao, J.Z., Collins</w:t>
            </w:r>
            <w:r w:rsidRPr="00D30BB0">
              <w:rPr>
                <w:sz w:val="18"/>
                <w:szCs w:val="18"/>
                <w:shd w:val="clear" w:color="auto" w:fill="FFFFFF"/>
              </w:rPr>
              <w:t xml:space="preserve">, H.L., </w:t>
            </w:r>
            <w:r w:rsidRPr="00D30BB0">
              <w:rPr>
                <w:sz w:val="18"/>
                <w:szCs w:val="18"/>
              </w:rPr>
              <w:t>Li</w:t>
            </w:r>
            <w:r w:rsidRPr="00D30BB0">
              <w:rPr>
                <w:sz w:val="18"/>
                <w:szCs w:val="18"/>
                <w:shd w:val="clear" w:color="auto" w:fill="FFFFFF"/>
              </w:rPr>
              <w:t xml:space="preserve">, Y.X., </w:t>
            </w:r>
            <w:r w:rsidRPr="00D30BB0">
              <w:rPr>
                <w:sz w:val="18"/>
                <w:szCs w:val="18"/>
              </w:rPr>
              <w:t>Mau</w:t>
            </w:r>
            <w:r w:rsidRPr="00D30BB0">
              <w:rPr>
                <w:sz w:val="18"/>
                <w:szCs w:val="18"/>
                <w:shd w:val="clear" w:color="auto" w:fill="FFFFFF"/>
              </w:rPr>
              <w:t>, R.F.L,</w:t>
            </w:r>
            <w:r w:rsidRPr="00D30BB0">
              <w:rPr>
                <w:sz w:val="18"/>
                <w:szCs w:val="18"/>
              </w:rPr>
              <w:t xml:space="preserve"> Thompson</w:t>
            </w:r>
            <w:r w:rsidRPr="00D30BB0">
              <w:rPr>
                <w:sz w:val="18"/>
                <w:szCs w:val="18"/>
                <w:shd w:val="clear" w:color="auto" w:fill="FFFFFF"/>
              </w:rPr>
              <w:t>, G.D., </w:t>
            </w:r>
            <w:r w:rsidRPr="00D30BB0">
              <w:rPr>
                <w:sz w:val="18"/>
                <w:szCs w:val="18"/>
              </w:rPr>
              <w:t>Hertlein</w:t>
            </w:r>
            <w:r w:rsidRPr="00D30BB0">
              <w:rPr>
                <w:sz w:val="18"/>
                <w:szCs w:val="18"/>
                <w:shd w:val="clear" w:color="auto" w:fill="FFFFFF"/>
              </w:rPr>
              <w:t xml:space="preserve">, M., </w:t>
            </w:r>
            <w:r w:rsidRPr="00D30BB0">
              <w:rPr>
                <w:sz w:val="18"/>
                <w:szCs w:val="18"/>
              </w:rPr>
              <w:t>Andaloro</w:t>
            </w:r>
            <w:r w:rsidRPr="00D30BB0">
              <w:rPr>
                <w:sz w:val="18"/>
                <w:szCs w:val="18"/>
                <w:shd w:val="clear" w:color="auto" w:fill="FFFFFF"/>
              </w:rPr>
              <w:t xml:space="preserve">, J.T., </w:t>
            </w:r>
            <w:r w:rsidRPr="00D30BB0">
              <w:rPr>
                <w:sz w:val="18"/>
                <w:szCs w:val="18"/>
              </w:rPr>
              <w:t>Boykin</w:t>
            </w:r>
            <w:r w:rsidRPr="00D30BB0">
              <w:rPr>
                <w:sz w:val="18"/>
                <w:szCs w:val="18"/>
                <w:shd w:val="clear" w:color="auto" w:fill="FFFFFF"/>
              </w:rPr>
              <w:t>, R.,</w:t>
            </w:r>
            <w:r w:rsidRPr="00D30BB0">
              <w:rPr>
                <w:sz w:val="18"/>
                <w:szCs w:val="18"/>
              </w:rPr>
              <w:t xml:space="preserve"> and Shelton, A.M.</w:t>
            </w:r>
          </w:p>
        </w:tc>
        <w:tc>
          <w:tcPr>
            <w:tcW w:w="990" w:type="dxa"/>
          </w:tcPr>
          <w:p w14:paraId="4E37E95A" w14:textId="6F84FE99" w:rsidR="00F25F44" w:rsidRPr="00D30BB0" w:rsidRDefault="00F25F44" w:rsidP="0043436A">
            <w:pPr>
              <w:spacing w:after="0"/>
              <w:rPr>
                <w:sz w:val="18"/>
                <w:szCs w:val="18"/>
              </w:rPr>
            </w:pPr>
            <w:r w:rsidRPr="00D30BB0">
              <w:rPr>
                <w:sz w:val="18"/>
                <w:szCs w:val="18"/>
              </w:rPr>
              <w:t>2006</w:t>
            </w:r>
          </w:p>
        </w:tc>
        <w:tc>
          <w:tcPr>
            <w:tcW w:w="2880" w:type="dxa"/>
          </w:tcPr>
          <w:p w14:paraId="0D06FB64" w14:textId="77777777" w:rsidR="00F25F44" w:rsidRPr="00D30BB0" w:rsidRDefault="00F25F44" w:rsidP="0043436A">
            <w:pPr>
              <w:tabs>
                <w:tab w:val="clear" w:pos="720"/>
                <w:tab w:val="left" w:pos="1905"/>
              </w:tabs>
              <w:spacing w:after="0"/>
              <w:rPr>
                <w:sz w:val="18"/>
                <w:szCs w:val="18"/>
              </w:rPr>
            </w:pPr>
            <w:r w:rsidRPr="00D30BB0">
              <w:rPr>
                <w:sz w:val="18"/>
                <w:szCs w:val="18"/>
              </w:rPr>
              <w:t xml:space="preserve">Monitoring of diamondback moth (Lepidoptera: </w:t>
            </w:r>
            <w:proofErr w:type="spellStart"/>
            <w:r w:rsidRPr="00D30BB0">
              <w:rPr>
                <w:sz w:val="18"/>
                <w:szCs w:val="18"/>
              </w:rPr>
              <w:t>Plutellidae</w:t>
            </w:r>
            <w:proofErr w:type="spellEnd"/>
            <w:r w:rsidRPr="00D30BB0">
              <w:rPr>
                <w:sz w:val="18"/>
                <w:szCs w:val="18"/>
              </w:rPr>
              <w:t xml:space="preserve">) resistance to </w:t>
            </w:r>
            <w:proofErr w:type="spellStart"/>
            <w:r w:rsidRPr="00D30BB0">
              <w:rPr>
                <w:sz w:val="18"/>
                <w:szCs w:val="18"/>
              </w:rPr>
              <w:t>spinosad</w:t>
            </w:r>
            <w:proofErr w:type="spellEnd"/>
            <w:r w:rsidRPr="00D30BB0">
              <w:rPr>
                <w:sz w:val="18"/>
                <w:szCs w:val="18"/>
              </w:rPr>
              <w:t xml:space="preserve">, indoxacarb, and </w:t>
            </w:r>
            <w:proofErr w:type="spellStart"/>
            <w:r w:rsidRPr="00D30BB0">
              <w:rPr>
                <w:sz w:val="18"/>
                <w:szCs w:val="18"/>
              </w:rPr>
              <w:t>emamectin</w:t>
            </w:r>
            <w:proofErr w:type="spellEnd"/>
            <w:r w:rsidRPr="00D30BB0">
              <w:rPr>
                <w:sz w:val="18"/>
                <w:szCs w:val="18"/>
              </w:rPr>
              <w:t xml:space="preserve"> benzoate</w:t>
            </w:r>
          </w:p>
          <w:p w14:paraId="5FE6E59F" w14:textId="77777777" w:rsidR="00F25F44" w:rsidRPr="00D30BB0" w:rsidRDefault="00F25F44" w:rsidP="0043436A">
            <w:pPr>
              <w:tabs>
                <w:tab w:val="clear" w:pos="720"/>
                <w:tab w:val="left" w:pos="1905"/>
              </w:tabs>
              <w:spacing w:after="0"/>
              <w:rPr>
                <w:sz w:val="18"/>
                <w:szCs w:val="18"/>
              </w:rPr>
            </w:pPr>
            <w:r w:rsidRPr="00D30BB0">
              <w:rPr>
                <w:sz w:val="18"/>
                <w:szCs w:val="18"/>
              </w:rPr>
              <w:t>Journal of Economic Entomology, Feb 2006, Vol. 99, Issue 1, p. 176-181</w:t>
            </w:r>
          </w:p>
          <w:p w14:paraId="3803EABD" w14:textId="77777777" w:rsidR="00F25F44" w:rsidRPr="00D30BB0" w:rsidRDefault="00F25F44" w:rsidP="0043436A">
            <w:pPr>
              <w:spacing w:after="0"/>
              <w:rPr>
                <w:sz w:val="18"/>
                <w:szCs w:val="18"/>
              </w:rPr>
            </w:pPr>
            <w:r w:rsidRPr="00D30BB0">
              <w:rPr>
                <w:sz w:val="18"/>
                <w:szCs w:val="18"/>
              </w:rPr>
              <w:t>GLP: No</w:t>
            </w:r>
          </w:p>
          <w:p w14:paraId="0DB7CC07" w14:textId="095136AC" w:rsidR="00F25F44" w:rsidRPr="00D30BB0" w:rsidRDefault="00F25F44" w:rsidP="0043436A">
            <w:pPr>
              <w:spacing w:after="0"/>
              <w:rPr>
                <w:sz w:val="18"/>
                <w:szCs w:val="18"/>
              </w:rPr>
            </w:pPr>
            <w:r w:rsidRPr="00D30BB0">
              <w:rPr>
                <w:sz w:val="18"/>
                <w:szCs w:val="18"/>
              </w:rPr>
              <w:t>Published</w:t>
            </w:r>
          </w:p>
        </w:tc>
        <w:tc>
          <w:tcPr>
            <w:tcW w:w="1350" w:type="dxa"/>
          </w:tcPr>
          <w:p w14:paraId="5F1AD007" w14:textId="3B61A575" w:rsidR="00F25F44" w:rsidRPr="00D30BB0" w:rsidRDefault="00F25F44" w:rsidP="0043436A">
            <w:pPr>
              <w:spacing w:after="0"/>
              <w:rPr>
                <w:sz w:val="18"/>
                <w:szCs w:val="18"/>
              </w:rPr>
            </w:pPr>
            <w:r w:rsidRPr="00D30BB0">
              <w:rPr>
                <w:sz w:val="18"/>
                <w:szCs w:val="18"/>
              </w:rPr>
              <w:t>N</w:t>
            </w:r>
          </w:p>
        </w:tc>
        <w:tc>
          <w:tcPr>
            <w:tcW w:w="1248" w:type="dxa"/>
          </w:tcPr>
          <w:p w14:paraId="22AB922F" w14:textId="47CC786B" w:rsidR="00F25F44" w:rsidRPr="00D30BB0" w:rsidRDefault="00F25F44" w:rsidP="0043436A">
            <w:pPr>
              <w:spacing w:after="0"/>
              <w:rPr>
                <w:sz w:val="18"/>
                <w:szCs w:val="18"/>
              </w:rPr>
            </w:pPr>
            <w:r w:rsidRPr="00D30BB0">
              <w:rPr>
                <w:sz w:val="18"/>
                <w:szCs w:val="18"/>
              </w:rPr>
              <w:t>Open literature</w:t>
            </w:r>
          </w:p>
        </w:tc>
      </w:tr>
      <w:tr w:rsidR="00F25F44" w:rsidRPr="00001F17" w14:paraId="75E3AE38" w14:textId="77777777" w:rsidTr="002F13E5">
        <w:trPr>
          <w:cantSplit/>
        </w:trPr>
        <w:tc>
          <w:tcPr>
            <w:tcW w:w="1243" w:type="dxa"/>
          </w:tcPr>
          <w:p w14:paraId="32044F42" w14:textId="77777777" w:rsidR="00F25F44" w:rsidRPr="00D30BB0" w:rsidRDefault="00F25F44" w:rsidP="0043436A">
            <w:pPr>
              <w:spacing w:after="0"/>
              <w:rPr>
                <w:sz w:val="18"/>
                <w:szCs w:val="18"/>
              </w:rPr>
            </w:pPr>
            <w:r w:rsidRPr="00D30BB0">
              <w:rPr>
                <w:sz w:val="18"/>
                <w:szCs w:val="18"/>
              </w:rPr>
              <w:lastRenderedPageBreak/>
              <w:t>IIIM 3.2/17</w:t>
            </w:r>
          </w:p>
        </w:tc>
        <w:tc>
          <w:tcPr>
            <w:tcW w:w="1614" w:type="dxa"/>
          </w:tcPr>
          <w:p w14:paraId="6A6156BD" w14:textId="1ADE6395" w:rsidR="00F25F44" w:rsidRPr="00D30BB0" w:rsidRDefault="00F25F44" w:rsidP="0043436A">
            <w:pPr>
              <w:spacing w:after="0"/>
              <w:rPr>
                <w:sz w:val="18"/>
                <w:szCs w:val="18"/>
              </w:rPr>
            </w:pPr>
            <w:r w:rsidRPr="00D30BB0">
              <w:rPr>
                <w:sz w:val="18"/>
                <w:szCs w:val="18"/>
              </w:rPr>
              <w:t>Zhao, J.Z., Li</w:t>
            </w:r>
            <w:r w:rsidRPr="00D30BB0">
              <w:rPr>
                <w:sz w:val="18"/>
                <w:szCs w:val="18"/>
                <w:shd w:val="clear" w:color="auto" w:fill="FFFFFF"/>
              </w:rPr>
              <w:t xml:space="preserve">, Y.X., </w:t>
            </w:r>
            <w:r w:rsidRPr="00D30BB0">
              <w:rPr>
                <w:sz w:val="18"/>
                <w:szCs w:val="18"/>
              </w:rPr>
              <w:t>Collins</w:t>
            </w:r>
            <w:r w:rsidRPr="00D30BB0">
              <w:rPr>
                <w:sz w:val="18"/>
                <w:szCs w:val="18"/>
                <w:shd w:val="clear" w:color="auto" w:fill="FFFFFF"/>
              </w:rPr>
              <w:t xml:space="preserve">, H.L., </w:t>
            </w:r>
            <w:proofErr w:type="spellStart"/>
            <w:r w:rsidRPr="00D30BB0">
              <w:rPr>
                <w:sz w:val="18"/>
                <w:szCs w:val="18"/>
              </w:rPr>
              <w:t>Gusukuma</w:t>
            </w:r>
            <w:proofErr w:type="spellEnd"/>
            <w:r w:rsidRPr="00D30BB0">
              <w:rPr>
                <w:sz w:val="18"/>
                <w:szCs w:val="18"/>
              </w:rPr>
              <w:t>-Minuto</w:t>
            </w:r>
            <w:r w:rsidRPr="00D30BB0">
              <w:rPr>
                <w:sz w:val="18"/>
                <w:szCs w:val="18"/>
                <w:shd w:val="clear" w:color="auto" w:fill="FFFFFF"/>
              </w:rPr>
              <w:t xml:space="preserve">, L., </w:t>
            </w:r>
            <w:r w:rsidRPr="00D30BB0">
              <w:rPr>
                <w:sz w:val="18"/>
                <w:szCs w:val="18"/>
              </w:rPr>
              <w:t>Mau</w:t>
            </w:r>
            <w:r w:rsidRPr="00D30BB0">
              <w:rPr>
                <w:sz w:val="18"/>
                <w:szCs w:val="18"/>
                <w:shd w:val="clear" w:color="auto" w:fill="FFFFFF"/>
              </w:rPr>
              <w:t xml:space="preserve">, R.F.L., </w:t>
            </w:r>
            <w:r w:rsidRPr="00D30BB0">
              <w:rPr>
                <w:sz w:val="18"/>
                <w:szCs w:val="18"/>
              </w:rPr>
              <w:t>Thompson</w:t>
            </w:r>
            <w:r w:rsidRPr="00D30BB0">
              <w:rPr>
                <w:sz w:val="18"/>
                <w:szCs w:val="18"/>
                <w:shd w:val="clear" w:color="auto" w:fill="FFFFFF"/>
              </w:rPr>
              <w:t xml:space="preserve">, G.D., and </w:t>
            </w:r>
            <w:r w:rsidRPr="00D30BB0">
              <w:rPr>
                <w:sz w:val="18"/>
                <w:szCs w:val="18"/>
              </w:rPr>
              <w:t>Shelton, A.M.</w:t>
            </w:r>
          </w:p>
        </w:tc>
        <w:tc>
          <w:tcPr>
            <w:tcW w:w="990" w:type="dxa"/>
          </w:tcPr>
          <w:p w14:paraId="3349809B" w14:textId="5362DAE3" w:rsidR="00F25F44" w:rsidRPr="00D30BB0" w:rsidRDefault="00F25F44" w:rsidP="0043436A">
            <w:pPr>
              <w:spacing w:after="0"/>
              <w:rPr>
                <w:sz w:val="18"/>
                <w:szCs w:val="18"/>
              </w:rPr>
            </w:pPr>
            <w:r w:rsidRPr="00D30BB0">
              <w:rPr>
                <w:sz w:val="18"/>
                <w:szCs w:val="18"/>
              </w:rPr>
              <w:t>2002</w:t>
            </w:r>
          </w:p>
        </w:tc>
        <w:tc>
          <w:tcPr>
            <w:tcW w:w="2880" w:type="dxa"/>
          </w:tcPr>
          <w:p w14:paraId="0AEFC302" w14:textId="77777777" w:rsidR="00F25F44" w:rsidRPr="00D30BB0" w:rsidRDefault="00F25F44" w:rsidP="0043436A">
            <w:pPr>
              <w:tabs>
                <w:tab w:val="clear" w:pos="720"/>
                <w:tab w:val="left" w:pos="1905"/>
              </w:tabs>
              <w:spacing w:after="0"/>
              <w:rPr>
                <w:sz w:val="18"/>
                <w:szCs w:val="18"/>
              </w:rPr>
            </w:pPr>
            <w:r w:rsidRPr="00D30BB0">
              <w:rPr>
                <w:sz w:val="18"/>
                <w:szCs w:val="18"/>
              </w:rPr>
              <w:t xml:space="preserve">Monitoring and characterization of diamondback moth (Lepidoptera: </w:t>
            </w:r>
            <w:proofErr w:type="spellStart"/>
            <w:r w:rsidRPr="00D30BB0">
              <w:rPr>
                <w:sz w:val="18"/>
                <w:szCs w:val="18"/>
              </w:rPr>
              <w:t>Plutellidae</w:t>
            </w:r>
            <w:proofErr w:type="spellEnd"/>
            <w:r w:rsidRPr="00D30BB0">
              <w:rPr>
                <w:sz w:val="18"/>
                <w:szCs w:val="18"/>
              </w:rPr>
              <w:t>) resistance to Spinosad</w:t>
            </w:r>
          </w:p>
          <w:p w14:paraId="2B18EB6F" w14:textId="77777777" w:rsidR="00F25F44" w:rsidRPr="00D30BB0" w:rsidRDefault="00F25F44" w:rsidP="0043436A">
            <w:pPr>
              <w:tabs>
                <w:tab w:val="clear" w:pos="720"/>
                <w:tab w:val="left" w:pos="1905"/>
              </w:tabs>
              <w:spacing w:after="0"/>
              <w:rPr>
                <w:sz w:val="18"/>
                <w:szCs w:val="18"/>
              </w:rPr>
            </w:pPr>
            <w:r w:rsidRPr="00D30BB0">
              <w:rPr>
                <w:sz w:val="18"/>
                <w:szCs w:val="18"/>
              </w:rPr>
              <w:t>Journal of Economic Entomology, Apr 2002, Vol. 95, Issue 2, p. 430-436</w:t>
            </w:r>
          </w:p>
          <w:p w14:paraId="760CD4A4" w14:textId="77777777" w:rsidR="00F25F44" w:rsidRPr="00D30BB0" w:rsidRDefault="00F25F44" w:rsidP="0043436A">
            <w:pPr>
              <w:spacing w:after="0"/>
              <w:rPr>
                <w:sz w:val="18"/>
                <w:szCs w:val="18"/>
              </w:rPr>
            </w:pPr>
            <w:r w:rsidRPr="00D30BB0">
              <w:rPr>
                <w:sz w:val="18"/>
                <w:szCs w:val="18"/>
              </w:rPr>
              <w:t>GLP: No</w:t>
            </w:r>
          </w:p>
          <w:p w14:paraId="3C75EF0D" w14:textId="6546972E" w:rsidR="00F25F44" w:rsidRPr="00D30BB0" w:rsidRDefault="00F25F44" w:rsidP="0043436A">
            <w:pPr>
              <w:spacing w:after="0"/>
              <w:rPr>
                <w:sz w:val="18"/>
                <w:szCs w:val="18"/>
              </w:rPr>
            </w:pPr>
            <w:r w:rsidRPr="00D30BB0">
              <w:rPr>
                <w:sz w:val="18"/>
                <w:szCs w:val="18"/>
              </w:rPr>
              <w:t>Published</w:t>
            </w:r>
          </w:p>
        </w:tc>
        <w:tc>
          <w:tcPr>
            <w:tcW w:w="1350" w:type="dxa"/>
          </w:tcPr>
          <w:p w14:paraId="1360A6E8" w14:textId="2C57F1A7" w:rsidR="00F25F44" w:rsidRPr="00D30BB0" w:rsidRDefault="00F25F44" w:rsidP="0043436A">
            <w:pPr>
              <w:spacing w:after="0"/>
              <w:rPr>
                <w:sz w:val="18"/>
                <w:szCs w:val="18"/>
              </w:rPr>
            </w:pPr>
            <w:r w:rsidRPr="00D30BB0">
              <w:rPr>
                <w:sz w:val="18"/>
                <w:szCs w:val="18"/>
              </w:rPr>
              <w:t>N</w:t>
            </w:r>
          </w:p>
        </w:tc>
        <w:tc>
          <w:tcPr>
            <w:tcW w:w="1248" w:type="dxa"/>
          </w:tcPr>
          <w:p w14:paraId="7DEFDC4F" w14:textId="214D463B" w:rsidR="00F25F44" w:rsidRPr="00D30BB0" w:rsidRDefault="00F25F44" w:rsidP="0043436A">
            <w:pPr>
              <w:spacing w:after="0"/>
              <w:rPr>
                <w:sz w:val="18"/>
                <w:szCs w:val="18"/>
              </w:rPr>
            </w:pPr>
            <w:r w:rsidRPr="00D30BB0">
              <w:rPr>
                <w:sz w:val="18"/>
                <w:szCs w:val="18"/>
              </w:rPr>
              <w:t>Open literature</w:t>
            </w:r>
          </w:p>
        </w:tc>
      </w:tr>
      <w:tr w:rsidR="0093485A" w:rsidRPr="00001F17" w14:paraId="047A8025" w14:textId="77777777" w:rsidTr="002F13E5">
        <w:trPr>
          <w:cantSplit/>
        </w:trPr>
        <w:tc>
          <w:tcPr>
            <w:tcW w:w="1243" w:type="dxa"/>
          </w:tcPr>
          <w:p w14:paraId="3A9F8D5C" w14:textId="77777777" w:rsidR="0093485A" w:rsidRPr="00D30BB0" w:rsidRDefault="0093485A" w:rsidP="0043436A">
            <w:pPr>
              <w:spacing w:after="0"/>
              <w:rPr>
                <w:sz w:val="18"/>
                <w:szCs w:val="18"/>
              </w:rPr>
            </w:pPr>
            <w:r w:rsidRPr="00D30BB0">
              <w:rPr>
                <w:sz w:val="18"/>
                <w:szCs w:val="18"/>
              </w:rPr>
              <w:t>IIIM 3.2/18</w:t>
            </w:r>
          </w:p>
        </w:tc>
        <w:tc>
          <w:tcPr>
            <w:tcW w:w="1614" w:type="dxa"/>
          </w:tcPr>
          <w:p w14:paraId="15FED55F" w14:textId="0122180C" w:rsidR="0093485A" w:rsidRPr="00D30BB0" w:rsidRDefault="0093485A" w:rsidP="0043436A">
            <w:pPr>
              <w:spacing w:after="0"/>
              <w:rPr>
                <w:sz w:val="18"/>
                <w:szCs w:val="18"/>
              </w:rPr>
            </w:pPr>
            <w:r w:rsidRPr="00D30BB0">
              <w:rPr>
                <w:sz w:val="18"/>
                <w:szCs w:val="18"/>
              </w:rPr>
              <w:t xml:space="preserve">van </w:t>
            </w:r>
            <w:proofErr w:type="spellStart"/>
            <w:r w:rsidRPr="00D30BB0">
              <w:rPr>
                <w:sz w:val="18"/>
                <w:szCs w:val="18"/>
              </w:rPr>
              <w:t>Frankenhuyzen</w:t>
            </w:r>
            <w:proofErr w:type="spellEnd"/>
            <w:r w:rsidRPr="00D30BB0">
              <w:rPr>
                <w:sz w:val="18"/>
                <w:szCs w:val="18"/>
              </w:rPr>
              <w:t>, K., Nystrom</w:t>
            </w:r>
            <w:r w:rsidRPr="00D30BB0">
              <w:rPr>
                <w:sz w:val="18"/>
                <w:szCs w:val="18"/>
                <w:shd w:val="clear" w:color="auto" w:fill="FFFFFF"/>
              </w:rPr>
              <w:t xml:space="preserve">, C.W., and </w:t>
            </w:r>
            <w:r w:rsidRPr="00D30BB0">
              <w:rPr>
                <w:sz w:val="18"/>
                <w:szCs w:val="18"/>
              </w:rPr>
              <w:t>Tabashnik, B.E.</w:t>
            </w:r>
          </w:p>
        </w:tc>
        <w:tc>
          <w:tcPr>
            <w:tcW w:w="990" w:type="dxa"/>
          </w:tcPr>
          <w:p w14:paraId="6C4C53E8" w14:textId="0DE1BD41" w:rsidR="0093485A" w:rsidRPr="00D30BB0" w:rsidRDefault="0093485A" w:rsidP="0043436A">
            <w:pPr>
              <w:spacing w:after="0"/>
              <w:rPr>
                <w:sz w:val="18"/>
                <w:szCs w:val="18"/>
              </w:rPr>
            </w:pPr>
            <w:r w:rsidRPr="00D30BB0">
              <w:rPr>
                <w:sz w:val="18"/>
                <w:szCs w:val="18"/>
              </w:rPr>
              <w:t>1995</w:t>
            </w:r>
          </w:p>
        </w:tc>
        <w:tc>
          <w:tcPr>
            <w:tcW w:w="2880" w:type="dxa"/>
          </w:tcPr>
          <w:p w14:paraId="5A9C90C0" w14:textId="77777777" w:rsidR="0093485A" w:rsidRPr="00D30BB0" w:rsidRDefault="0093485A" w:rsidP="0043436A">
            <w:pPr>
              <w:tabs>
                <w:tab w:val="clear" w:pos="720"/>
                <w:tab w:val="left" w:pos="1905"/>
              </w:tabs>
              <w:spacing w:after="0"/>
              <w:rPr>
                <w:kern w:val="36"/>
                <w:sz w:val="18"/>
                <w:szCs w:val="18"/>
                <w:lang w:val="en-US"/>
              </w:rPr>
            </w:pPr>
            <w:r w:rsidRPr="00D30BB0">
              <w:rPr>
                <w:kern w:val="36"/>
                <w:sz w:val="18"/>
                <w:szCs w:val="18"/>
                <w:lang w:val="en-US"/>
              </w:rPr>
              <w:t xml:space="preserve">Variation in tolerance to Bacillus thuringiensis among and within populations of the spruce budworm (Lepidoptera: </w:t>
            </w:r>
            <w:proofErr w:type="spellStart"/>
            <w:r w:rsidRPr="00D30BB0">
              <w:rPr>
                <w:kern w:val="36"/>
                <w:sz w:val="18"/>
                <w:szCs w:val="18"/>
                <w:lang w:val="en-US"/>
              </w:rPr>
              <w:t>Tortricidae</w:t>
            </w:r>
            <w:proofErr w:type="spellEnd"/>
            <w:r w:rsidRPr="00D30BB0">
              <w:rPr>
                <w:kern w:val="36"/>
                <w:sz w:val="18"/>
                <w:szCs w:val="18"/>
                <w:lang w:val="en-US"/>
              </w:rPr>
              <w:t>) in Ontario</w:t>
            </w:r>
          </w:p>
          <w:p w14:paraId="436A0EF2" w14:textId="77777777" w:rsidR="0093485A" w:rsidRPr="00D30BB0" w:rsidRDefault="0093485A" w:rsidP="0043436A">
            <w:pPr>
              <w:tabs>
                <w:tab w:val="clear" w:pos="720"/>
                <w:tab w:val="left" w:pos="1905"/>
              </w:tabs>
              <w:spacing w:after="0"/>
              <w:rPr>
                <w:sz w:val="18"/>
                <w:szCs w:val="18"/>
              </w:rPr>
            </w:pPr>
            <w:r w:rsidRPr="00D30BB0">
              <w:rPr>
                <w:sz w:val="18"/>
                <w:szCs w:val="18"/>
              </w:rPr>
              <w:t>Journal of Economic Entomology, Feb 1995, Vol. 88, Issue 1, p. 97-105</w:t>
            </w:r>
          </w:p>
          <w:p w14:paraId="56CC3F5E" w14:textId="77777777" w:rsidR="0093485A" w:rsidRPr="00D30BB0" w:rsidRDefault="0093485A" w:rsidP="0043436A">
            <w:pPr>
              <w:spacing w:after="0"/>
              <w:rPr>
                <w:sz w:val="18"/>
                <w:szCs w:val="18"/>
              </w:rPr>
            </w:pPr>
            <w:r w:rsidRPr="00D30BB0">
              <w:rPr>
                <w:sz w:val="18"/>
                <w:szCs w:val="18"/>
              </w:rPr>
              <w:t>GLP: No</w:t>
            </w:r>
          </w:p>
          <w:p w14:paraId="061F7189" w14:textId="74A7D0BD" w:rsidR="0093485A" w:rsidRPr="00D30BB0" w:rsidRDefault="0093485A" w:rsidP="0043436A">
            <w:pPr>
              <w:spacing w:after="0"/>
              <w:rPr>
                <w:sz w:val="18"/>
                <w:szCs w:val="18"/>
              </w:rPr>
            </w:pPr>
            <w:r w:rsidRPr="00D30BB0">
              <w:rPr>
                <w:sz w:val="18"/>
                <w:szCs w:val="18"/>
              </w:rPr>
              <w:t>Published</w:t>
            </w:r>
          </w:p>
        </w:tc>
        <w:tc>
          <w:tcPr>
            <w:tcW w:w="1350" w:type="dxa"/>
          </w:tcPr>
          <w:p w14:paraId="7F533CC7" w14:textId="43E095CC" w:rsidR="0093485A" w:rsidRPr="00D30BB0" w:rsidRDefault="0093485A" w:rsidP="0043436A">
            <w:pPr>
              <w:spacing w:after="0"/>
              <w:rPr>
                <w:sz w:val="18"/>
                <w:szCs w:val="18"/>
              </w:rPr>
            </w:pPr>
            <w:r w:rsidRPr="00D30BB0">
              <w:rPr>
                <w:sz w:val="18"/>
                <w:szCs w:val="18"/>
              </w:rPr>
              <w:t>N</w:t>
            </w:r>
          </w:p>
        </w:tc>
        <w:tc>
          <w:tcPr>
            <w:tcW w:w="1248" w:type="dxa"/>
          </w:tcPr>
          <w:p w14:paraId="374F9E59" w14:textId="32821D2E" w:rsidR="0093485A" w:rsidRPr="00D30BB0" w:rsidRDefault="0093485A" w:rsidP="0043436A">
            <w:pPr>
              <w:spacing w:after="0"/>
              <w:rPr>
                <w:sz w:val="18"/>
                <w:szCs w:val="18"/>
              </w:rPr>
            </w:pPr>
            <w:r w:rsidRPr="00D30BB0">
              <w:rPr>
                <w:sz w:val="18"/>
                <w:szCs w:val="18"/>
              </w:rPr>
              <w:t>Open literature</w:t>
            </w:r>
          </w:p>
        </w:tc>
      </w:tr>
      <w:tr w:rsidR="005D3371" w:rsidRPr="00001F17" w14:paraId="052E22BC" w14:textId="77777777" w:rsidTr="002F13E5">
        <w:trPr>
          <w:cantSplit/>
        </w:trPr>
        <w:tc>
          <w:tcPr>
            <w:tcW w:w="1243" w:type="dxa"/>
          </w:tcPr>
          <w:p w14:paraId="6A92CDAD" w14:textId="77777777" w:rsidR="005D3371" w:rsidRPr="00D30BB0" w:rsidRDefault="005D3371" w:rsidP="0043436A">
            <w:pPr>
              <w:spacing w:after="0"/>
              <w:rPr>
                <w:sz w:val="18"/>
                <w:szCs w:val="18"/>
              </w:rPr>
            </w:pPr>
            <w:r w:rsidRPr="00D30BB0">
              <w:rPr>
                <w:sz w:val="18"/>
                <w:szCs w:val="18"/>
              </w:rPr>
              <w:t>IIIM 3.2/19</w:t>
            </w:r>
          </w:p>
        </w:tc>
        <w:tc>
          <w:tcPr>
            <w:tcW w:w="1614" w:type="dxa"/>
          </w:tcPr>
          <w:p w14:paraId="1CE95591" w14:textId="7FB5D30B" w:rsidR="005D3371" w:rsidRPr="00D30BB0" w:rsidRDefault="005D3371" w:rsidP="0043436A">
            <w:pPr>
              <w:spacing w:after="0"/>
              <w:rPr>
                <w:sz w:val="18"/>
                <w:szCs w:val="18"/>
              </w:rPr>
            </w:pPr>
            <w:r w:rsidRPr="00D30BB0">
              <w:rPr>
                <w:sz w:val="18"/>
                <w:szCs w:val="18"/>
              </w:rPr>
              <w:t>Georghiou, G.P. and Wirth, M.C.</w:t>
            </w:r>
          </w:p>
        </w:tc>
        <w:tc>
          <w:tcPr>
            <w:tcW w:w="990" w:type="dxa"/>
          </w:tcPr>
          <w:p w14:paraId="3E846ED9" w14:textId="0A0D80DE" w:rsidR="005D3371" w:rsidRPr="00D30BB0" w:rsidRDefault="005D3371" w:rsidP="0043436A">
            <w:pPr>
              <w:spacing w:after="0"/>
              <w:rPr>
                <w:sz w:val="18"/>
                <w:szCs w:val="18"/>
              </w:rPr>
            </w:pPr>
            <w:r w:rsidRPr="00D30BB0">
              <w:rPr>
                <w:sz w:val="18"/>
                <w:szCs w:val="18"/>
              </w:rPr>
              <w:t>1997</w:t>
            </w:r>
          </w:p>
        </w:tc>
        <w:tc>
          <w:tcPr>
            <w:tcW w:w="2880" w:type="dxa"/>
          </w:tcPr>
          <w:p w14:paraId="286C43C8" w14:textId="77777777" w:rsidR="005D3371" w:rsidRPr="00D30BB0" w:rsidRDefault="005D3371" w:rsidP="0043436A">
            <w:pPr>
              <w:tabs>
                <w:tab w:val="clear" w:pos="720"/>
                <w:tab w:val="left" w:pos="1905"/>
              </w:tabs>
              <w:spacing w:after="0"/>
              <w:rPr>
                <w:color w:val="222222"/>
                <w:sz w:val="18"/>
                <w:szCs w:val="18"/>
                <w:shd w:val="clear" w:color="auto" w:fill="FFFFFF"/>
              </w:rPr>
            </w:pPr>
            <w:r w:rsidRPr="00D30BB0">
              <w:rPr>
                <w:sz w:val="18"/>
                <w:szCs w:val="18"/>
              </w:rPr>
              <w:t>I</w:t>
            </w:r>
            <w:r w:rsidRPr="00D30BB0">
              <w:rPr>
                <w:color w:val="222222"/>
                <w:sz w:val="18"/>
                <w:szCs w:val="18"/>
                <w:shd w:val="clear" w:color="auto" w:fill="FFFFFF"/>
              </w:rPr>
              <w:t xml:space="preserve">nfluence of exposure to single versus multiple toxins of Bacillus thuringiensis subsp. </w:t>
            </w:r>
            <w:proofErr w:type="spellStart"/>
            <w:r w:rsidRPr="00D30BB0">
              <w:rPr>
                <w:color w:val="222222"/>
                <w:sz w:val="18"/>
                <w:szCs w:val="18"/>
                <w:shd w:val="clear" w:color="auto" w:fill="FFFFFF"/>
              </w:rPr>
              <w:t>israelensis</w:t>
            </w:r>
            <w:proofErr w:type="spellEnd"/>
            <w:r w:rsidRPr="00D30BB0">
              <w:rPr>
                <w:color w:val="222222"/>
                <w:sz w:val="18"/>
                <w:szCs w:val="18"/>
                <w:shd w:val="clear" w:color="auto" w:fill="FFFFFF"/>
              </w:rPr>
              <w:t xml:space="preserve"> on development of resistance in the mosquito Culex </w:t>
            </w:r>
            <w:proofErr w:type="spellStart"/>
            <w:r w:rsidRPr="00D30BB0">
              <w:rPr>
                <w:color w:val="222222"/>
                <w:sz w:val="18"/>
                <w:szCs w:val="18"/>
                <w:shd w:val="clear" w:color="auto" w:fill="FFFFFF"/>
              </w:rPr>
              <w:t>quinquefasciatus</w:t>
            </w:r>
            <w:proofErr w:type="spellEnd"/>
            <w:r w:rsidRPr="00D30BB0">
              <w:rPr>
                <w:color w:val="222222"/>
                <w:sz w:val="18"/>
                <w:szCs w:val="18"/>
                <w:shd w:val="clear" w:color="auto" w:fill="FFFFFF"/>
              </w:rPr>
              <w:t xml:space="preserve"> (Diptera: Culicidae)</w:t>
            </w:r>
          </w:p>
          <w:p w14:paraId="5C712A3E" w14:textId="77777777" w:rsidR="005D3371" w:rsidRPr="00D30BB0" w:rsidRDefault="005D3371" w:rsidP="0043436A">
            <w:pPr>
              <w:tabs>
                <w:tab w:val="clear" w:pos="720"/>
                <w:tab w:val="left" w:pos="1905"/>
              </w:tabs>
              <w:spacing w:after="0"/>
              <w:rPr>
                <w:sz w:val="18"/>
                <w:szCs w:val="18"/>
              </w:rPr>
            </w:pPr>
            <w:r w:rsidRPr="00D30BB0">
              <w:rPr>
                <w:sz w:val="18"/>
                <w:szCs w:val="18"/>
              </w:rPr>
              <w:t>Applied and Environmental Microbiology, March 1997, Vol. 63, Issue 3, p. 1095-1101</w:t>
            </w:r>
          </w:p>
          <w:p w14:paraId="7C6E7D83" w14:textId="77777777" w:rsidR="005D3371" w:rsidRPr="00D30BB0" w:rsidRDefault="005D3371" w:rsidP="0043436A">
            <w:pPr>
              <w:spacing w:after="0"/>
              <w:rPr>
                <w:bCs/>
                <w:sz w:val="18"/>
                <w:szCs w:val="18"/>
              </w:rPr>
            </w:pPr>
            <w:r w:rsidRPr="00D30BB0">
              <w:rPr>
                <w:bCs/>
                <w:sz w:val="18"/>
                <w:szCs w:val="18"/>
              </w:rPr>
              <w:t>GLP: No</w:t>
            </w:r>
          </w:p>
          <w:p w14:paraId="7A557B9F" w14:textId="35D2077F" w:rsidR="005D3371" w:rsidRPr="00D30BB0" w:rsidRDefault="005D3371" w:rsidP="0043436A">
            <w:pPr>
              <w:spacing w:after="0"/>
              <w:rPr>
                <w:sz w:val="18"/>
                <w:szCs w:val="18"/>
              </w:rPr>
            </w:pPr>
            <w:r w:rsidRPr="00D30BB0">
              <w:rPr>
                <w:sz w:val="18"/>
                <w:szCs w:val="18"/>
              </w:rPr>
              <w:t>Published</w:t>
            </w:r>
          </w:p>
        </w:tc>
        <w:tc>
          <w:tcPr>
            <w:tcW w:w="1350" w:type="dxa"/>
          </w:tcPr>
          <w:p w14:paraId="3C746DAF" w14:textId="3A1491F1" w:rsidR="005D3371" w:rsidRPr="00D30BB0" w:rsidRDefault="005D3371" w:rsidP="0043436A">
            <w:pPr>
              <w:spacing w:after="0"/>
              <w:rPr>
                <w:sz w:val="18"/>
                <w:szCs w:val="18"/>
              </w:rPr>
            </w:pPr>
            <w:r w:rsidRPr="00D30BB0">
              <w:rPr>
                <w:sz w:val="18"/>
                <w:szCs w:val="18"/>
              </w:rPr>
              <w:t>N</w:t>
            </w:r>
          </w:p>
        </w:tc>
        <w:tc>
          <w:tcPr>
            <w:tcW w:w="1248" w:type="dxa"/>
          </w:tcPr>
          <w:p w14:paraId="59A0B434" w14:textId="39AE1765" w:rsidR="005D3371" w:rsidRPr="00D30BB0" w:rsidRDefault="005D3371" w:rsidP="0043436A">
            <w:pPr>
              <w:spacing w:after="0"/>
              <w:rPr>
                <w:sz w:val="18"/>
                <w:szCs w:val="18"/>
              </w:rPr>
            </w:pPr>
            <w:r w:rsidRPr="00D30BB0">
              <w:rPr>
                <w:sz w:val="18"/>
                <w:szCs w:val="18"/>
              </w:rPr>
              <w:t>Open literature</w:t>
            </w:r>
          </w:p>
        </w:tc>
      </w:tr>
      <w:tr w:rsidR="005D3371" w:rsidRPr="00001F17" w14:paraId="1BB66F8F" w14:textId="77777777" w:rsidTr="002F13E5">
        <w:trPr>
          <w:cantSplit/>
        </w:trPr>
        <w:tc>
          <w:tcPr>
            <w:tcW w:w="1243" w:type="dxa"/>
          </w:tcPr>
          <w:p w14:paraId="55F732BA" w14:textId="77777777" w:rsidR="005D3371" w:rsidRPr="00D30BB0" w:rsidRDefault="005D3371" w:rsidP="0043436A">
            <w:pPr>
              <w:spacing w:after="0"/>
              <w:rPr>
                <w:sz w:val="18"/>
                <w:szCs w:val="18"/>
              </w:rPr>
            </w:pPr>
            <w:r w:rsidRPr="00D30BB0">
              <w:rPr>
                <w:sz w:val="18"/>
                <w:szCs w:val="18"/>
              </w:rPr>
              <w:t>IIIM 3.2/20</w:t>
            </w:r>
          </w:p>
        </w:tc>
        <w:tc>
          <w:tcPr>
            <w:tcW w:w="1614" w:type="dxa"/>
          </w:tcPr>
          <w:p w14:paraId="0761FEC3" w14:textId="1667422F" w:rsidR="005D3371" w:rsidRPr="00D30BB0" w:rsidRDefault="005D3371" w:rsidP="0043436A">
            <w:pPr>
              <w:spacing w:after="0"/>
              <w:rPr>
                <w:sz w:val="18"/>
                <w:szCs w:val="18"/>
              </w:rPr>
            </w:pPr>
            <w:r w:rsidRPr="00D30BB0">
              <w:rPr>
                <w:sz w:val="18"/>
                <w:szCs w:val="18"/>
                <w:lang w:eastAsia="fr-BE"/>
              </w:rPr>
              <w:t xml:space="preserve">Fayad, N., Patiño-Navarrete, R., </w:t>
            </w:r>
            <w:proofErr w:type="spellStart"/>
            <w:r w:rsidRPr="00D30BB0">
              <w:rPr>
                <w:sz w:val="18"/>
                <w:szCs w:val="18"/>
                <w:lang w:eastAsia="fr-BE"/>
              </w:rPr>
              <w:t>Kambris</w:t>
            </w:r>
            <w:proofErr w:type="spellEnd"/>
            <w:r w:rsidRPr="00D30BB0">
              <w:rPr>
                <w:sz w:val="18"/>
                <w:szCs w:val="18"/>
                <w:lang w:eastAsia="fr-BE"/>
              </w:rPr>
              <w:t xml:space="preserve">, Z., Antoun, M., Osta, M., </w:t>
            </w:r>
            <w:proofErr w:type="spellStart"/>
            <w:r w:rsidRPr="00D30BB0">
              <w:rPr>
                <w:sz w:val="18"/>
                <w:szCs w:val="18"/>
                <w:lang w:eastAsia="fr-BE"/>
              </w:rPr>
              <w:t>Chopineau</w:t>
            </w:r>
            <w:proofErr w:type="spellEnd"/>
            <w:r w:rsidRPr="00D30BB0">
              <w:rPr>
                <w:sz w:val="18"/>
                <w:szCs w:val="18"/>
                <w:lang w:eastAsia="fr-BE"/>
              </w:rPr>
              <w:t xml:space="preserve">, J., </w:t>
            </w:r>
            <w:proofErr w:type="spellStart"/>
            <w:r w:rsidRPr="00D30BB0">
              <w:rPr>
                <w:sz w:val="18"/>
                <w:szCs w:val="18"/>
                <w:lang w:eastAsia="fr-BE"/>
              </w:rPr>
              <w:t>Mahillon</w:t>
            </w:r>
            <w:proofErr w:type="spellEnd"/>
            <w:r w:rsidRPr="00D30BB0">
              <w:rPr>
                <w:sz w:val="18"/>
                <w:szCs w:val="18"/>
                <w:lang w:eastAsia="fr-BE"/>
              </w:rPr>
              <w:t xml:space="preserve">, J., El </w:t>
            </w:r>
            <w:proofErr w:type="spellStart"/>
            <w:r w:rsidRPr="00D30BB0">
              <w:rPr>
                <w:sz w:val="18"/>
                <w:szCs w:val="18"/>
                <w:lang w:eastAsia="fr-BE"/>
              </w:rPr>
              <w:t>Chamy</w:t>
            </w:r>
            <w:proofErr w:type="spellEnd"/>
            <w:r w:rsidRPr="00D30BB0">
              <w:rPr>
                <w:sz w:val="18"/>
                <w:szCs w:val="18"/>
                <w:lang w:eastAsia="fr-BE"/>
              </w:rPr>
              <w:t>, L., Sanchis, V., and Awad, M.K. (2019)</w:t>
            </w:r>
          </w:p>
        </w:tc>
        <w:tc>
          <w:tcPr>
            <w:tcW w:w="990" w:type="dxa"/>
          </w:tcPr>
          <w:p w14:paraId="5577359D" w14:textId="70EA03E9" w:rsidR="005D3371" w:rsidRPr="00D30BB0" w:rsidRDefault="005D3371" w:rsidP="0043436A">
            <w:pPr>
              <w:spacing w:after="0"/>
              <w:rPr>
                <w:sz w:val="18"/>
                <w:szCs w:val="18"/>
              </w:rPr>
            </w:pPr>
            <w:r w:rsidRPr="00D30BB0">
              <w:rPr>
                <w:sz w:val="18"/>
                <w:szCs w:val="18"/>
              </w:rPr>
              <w:t>2019</w:t>
            </w:r>
          </w:p>
        </w:tc>
        <w:tc>
          <w:tcPr>
            <w:tcW w:w="2880" w:type="dxa"/>
          </w:tcPr>
          <w:p w14:paraId="3C98E961" w14:textId="77777777" w:rsidR="005D3371" w:rsidRPr="00D30BB0" w:rsidRDefault="005D3371" w:rsidP="0043436A">
            <w:pPr>
              <w:spacing w:after="0"/>
              <w:rPr>
                <w:color w:val="333333"/>
                <w:kern w:val="36"/>
                <w:sz w:val="18"/>
                <w:szCs w:val="18"/>
              </w:rPr>
            </w:pPr>
            <w:r w:rsidRPr="00D30BB0">
              <w:rPr>
                <w:color w:val="333333"/>
                <w:kern w:val="36"/>
                <w:sz w:val="18"/>
                <w:szCs w:val="18"/>
              </w:rPr>
              <w:t>Characterization and Whole Genome Sequencing of AR23, a Highly Toxic </w:t>
            </w:r>
            <w:r w:rsidRPr="00D30BB0">
              <w:rPr>
                <w:i/>
                <w:iCs/>
                <w:color w:val="333333"/>
                <w:kern w:val="36"/>
                <w:sz w:val="18"/>
                <w:szCs w:val="18"/>
              </w:rPr>
              <w:t>Bacillus thuringiensis</w:t>
            </w:r>
            <w:r w:rsidRPr="00D30BB0">
              <w:rPr>
                <w:color w:val="333333"/>
                <w:kern w:val="36"/>
                <w:sz w:val="18"/>
                <w:szCs w:val="18"/>
              </w:rPr>
              <w:t> Strain Isolated from Lebanese Soil</w:t>
            </w:r>
          </w:p>
          <w:p w14:paraId="513E029B" w14:textId="77777777" w:rsidR="005D3371" w:rsidRPr="00D30BB0" w:rsidRDefault="005D3371" w:rsidP="0043436A">
            <w:pPr>
              <w:spacing w:after="0"/>
              <w:rPr>
                <w:sz w:val="18"/>
                <w:szCs w:val="18"/>
              </w:rPr>
            </w:pPr>
            <w:r w:rsidRPr="00D30BB0">
              <w:rPr>
                <w:sz w:val="18"/>
                <w:szCs w:val="18"/>
              </w:rPr>
              <w:t>Current Microbiology, September 2019, 76(12), p. 1503-1511</w:t>
            </w:r>
          </w:p>
          <w:p w14:paraId="52F6E261" w14:textId="77777777" w:rsidR="005D3371" w:rsidRPr="00D30BB0" w:rsidRDefault="005D3371" w:rsidP="0043436A">
            <w:pPr>
              <w:spacing w:after="0"/>
              <w:rPr>
                <w:bCs/>
                <w:sz w:val="18"/>
                <w:szCs w:val="18"/>
              </w:rPr>
            </w:pPr>
            <w:r w:rsidRPr="00D30BB0">
              <w:rPr>
                <w:bCs/>
                <w:sz w:val="18"/>
                <w:szCs w:val="18"/>
              </w:rPr>
              <w:t>GLP: No</w:t>
            </w:r>
          </w:p>
          <w:p w14:paraId="0A27FE11" w14:textId="6457768F" w:rsidR="005D3371" w:rsidRPr="00D30BB0" w:rsidRDefault="005D3371" w:rsidP="0043436A">
            <w:pPr>
              <w:spacing w:after="0"/>
              <w:rPr>
                <w:sz w:val="18"/>
                <w:szCs w:val="18"/>
              </w:rPr>
            </w:pPr>
            <w:r w:rsidRPr="00D30BB0">
              <w:rPr>
                <w:sz w:val="18"/>
                <w:szCs w:val="18"/>
              </w:rPr>
              <w:t>Published</w:t>
            </w:r>
          </w:p>
        </w:tc>
        <w:tc>
          <w:tcPr>
            <w:tcW w:w="1350" w:type="dxa"/>
          </w:tcPr>
          <w:p w14:paraId="3B4A85F4" w14:textId="71DB8916" w:rsidR="005D3371" w:rsidRPr="00D30BB0" w:rsidRDefault="005D3371" w:rsidP="0043436A">
            <w:pPr>
              <w:spacing w:after="0"/>
              <w:rPr>
                <w:sz w:val="18"/>
                <w:szCs w:val="18"/>
              </w:rPr>
            </w:pPr>
            <w:r w:rsidRPr="00D30BB0">
              <w:rPr>
                <w:sz w:val="18"/>
                <w:szCs w:val="18"/>
              </w:rPr>
              <w:t>N</w:t>
            </w:r>
          </w:p>
        </w:tc>
        <w:tc>
          <w:tcPr>
            <w:tcW w:w="1248" w:type="dxa"/>
          </w:tcPr>
          <w:p w14:paraId="3501A8D3" w14:textId="0AEB4700" w:rsidR="005D3371" w:rsidRPr="00D30BB0" w:rsidRDefault="005D3371" w:rsidP="0043436A">
            <w:pPr>
              <w:spacing w:after="0"/>
              <w:rPr>
                <w:sz w:val="18"/>
                <w:szCs w:val="18"/>
              </w:rPr>
            </w:pPr>
            <w:r w:rsidRPr="00D30BB0">
              <w:rPr>
                <w:sz w:val="18"/>
                <w:szCs w:val="18"/>
              </w:rPr>
              <w:t>Open literature</w:t>
            </w:r>
          </w:p>
        </w:tc>
      </w:tr>
      <w:tr w:rsidR="005D3371" w:rsidRPr="00001F17" w14:paraId="3B3D5555" w14:textId="77777777" w:rsidTr="002F13E5">
        <w:trPr>
          <w:cantSplit/>
        </w:trPr>
        <w:tc>
          <w:tcPr>
            <w:tcW w:w="1243" w:type="dxa"/>
          </w:tcPr>
          <w:p w14:paraId="40E290AC" w14:textId="77777777" w:rsidR="005D3371" w:rsidRPr="00D30BB0" w:rsidRDefault="005D3371" w:rsidP="0043436A">
            <w:pPr>
              <w:spacing w:after="0"/>
              <w:rPr>
                <w:sz w:val="18"/>
                <w:szCs w:val="18"/>
              </w:rPr>
            </w:pPr>
            <w:r w:rsidRPr="00D30BB0">
              <w:rPr>
                <w:sz w:val="18"/>
                <w:szCs w:val="18"/>
              </w:rPr>
              <w:t>IIM 3.2/21</w:t>
            </w:r>
          </w:p>
        </w:tc>
        <w:tc>
          <w:tcPr>
            <w:tcW w:w="1614" w:type="dxa"/>
          </w:tcPr>
          <w:p w14:paraId="4ED4FA83" w14:textId="139B9BA8" w:rsidR="005D3371" w:rsidRPr="00D30BB0" w:rsidRDefault="005D3371" w:rsidP="0043436A">
            <w:pPr>
              <w:spacing w:after="0"/>
              <w:rPr>
                <w:sz w:val="18"/>
                <w:szCs w:val="18"/>
              </w:rPr>
            </w:pPr>
            <w:r w:rsidRPr="00D30BB0">
              <w:rPr>
                <w:sz w:val="18"/>
                <w:szCs w:val="18"/>
                <w:lang w:val="en-US"/>
              </w:rPr>
              <w:t xml:space="preserve">Zhu, L., Peng, D., Wang, Y., </w:t>
            </w:r>
            <w:r w:rsidRPr="00D30BB0">
              <w:rPr>
                <w:sz w:val="18"/>
                <w:szCs w:val="18"/>
                <w:lang w:eastAsia="fr-BE"/>
              </w:rPr>
              <w:t xml:space="preserve">Ye, W., Zheng, J., Zhao, C., Han, D., Geng, C., Ruan, L., He, J., Yu, Z., and Sun, M. </w:t>
            </w:r>
          </w:p>
        </w:tc>
        <w:tc>
          <w:tcPr>
            <w:tcW w:w="990" w:type="dxa"/>
          </w:tcPr>
          <w:p w14:paraId="5B9B603C" w14:textId="019EECD6" w:rsidR="005D3371" w:rsidRPr="00D30BB0" w:rsidRDefault="005D3371" w:rsidP="0043436A">
            <w:pPr>
              <w:spacing w:after="0"/>
              <w:rPr>
                <w:sz w:val="18"/>
                <w:szCs w:val="18"/>
              </w:rPr>
            </w:pPr>
            <w:r w:rsidRPr="00D30BB0">
              <w:rPr>
                <w:sz w:val="18"/>
                <w:szCs w:val="18"/>
              </w:rPr>
              <w:t>2015</w:t>
            </w:r>
          </w:p>
        </w:tc>
        <w:tc>
          <w:tcPr>
            <w:tcW w:w="2880" w:type="dxa"/>
          </w:tcPr>
          <w:p w14:paraId="4C0D64DD" w14:textId="77777777" w:rsidR="005D3371" w:rsidRPr="00D30BB0" w:rsidRDefault="005D3371" w:rsidP="0043436A">
            <w:pPr>
              <w:spacing w:after="0"/>
              <w:rPr>
                <w:i/>
                <w:iCs/>
                <w:sz w:val="18"/>
                <w:szCs w:val="18"/>
              </w:rPr>
            </w:pPr>
            <w:r w:rsidRPr="00D30BB0">
              <w:rPr>
                <w:sz w:val="18"/>
                <w:szCs w:val="18"/>
              </w:rPr>
              <w:t xml:space="preserve">Genomic and transcriptomic insights into the efficient </w:t>
            </w:r>
            <w:proofErr w:type="spellStart"/>
            <w:r w:rsidRPr="00D30BB0">
              <w:rPr>
                <w:sz w:val="18"/>
                <w:szCs w:val="18"/>
              </w:rPr>
              <w:t>entomopathogenicity</w:t>
            </w:r>
            <w:proofErr w:type="spellEnd"/>
            <w:r w:rsidRPr="00D30BB0">
              <w:rPr>
                <w:sz w:val="18"/>
                <w:szCs w:val="18"/>
              </w:rPr>
              <w:t xml:space="preserve"> of </w:t>
            </w:r>
            <w:r w:rsidRPr="00D30BB0">
              <w:rPr>
                <w:i/>
                <w:iCs/>
                <w:sz w:val="18"/>
                <w:szCs w:val="18"/>
              </w:rPr>
              <w:t>Bacillus thuringiensis</w:t>
            </w:r>
          </w:p>
          <w:p w14:paraId="38E35065" w14:textId="77777777" w:rsidR="005D3371" w:rsidRPr="00D30BB0" w:rsidRDefault="005D3371" w:rsidP="0043436A">
            <w:pPr>
              <w:spacing w:after="0"/>
              <w:rPr>
                <w:sz w:val="18"/>
                <w:szCs w:val="18"/>
              </w:rPr>
            </w:pPr>
            <w:r w:rsidRPr="00D30BB0">
              <w:rPr>
                <w:sz w:val="18"/>
                <w:szCs w:val="18"/>
              </w:rPr>
              <w:t>Scientific Reports, September 2015, 5(14129), p. 1-14</w:t>
            </w:r>
          </w:p>
          <w:p w14:paraId="039011EE" w14:textId="77777777" w:rsidR="005D3371" w:rsidRPr="00D30BB0" w:rsidRDefault="005D3371" w:rsidP="0043436A">
            <w:pPr>
              <w:spacing w:after="0"/>
              <w:rPr>
                <w:sz w:val="18"/>
                <w:szCs w:val="18"/>
              </w:rPr>
            </w:pPr>
            <w:r w:rsidRPr="00D30BB0">
              <w:rPr>
                <w:sz w:val="18"/>
                <w:szCs w:val="18"/>
              </w:rPr>
              <w:t>GLP: No</w:t>
            </w:r>
          </w:p>
          <w:p w14:paraId="1AB8F133" w14:textId="490C85C4" w:rsidR="005D3371" w:rsidRPr="00D30BB0" w:rsidRDefault="005D3371" w:rsidP="0043436A">
            <w:pPr>
              <w:spacing w:after="0"/>
              <w:rPr>
                <w:sz w:val="18"/>
                <w:szCs w:val="18"/>
              </w:rPr>
            </w:pPr>
            <w:r w:rsidRPr="00D30BB0">
              <w:rPr>
                <w:sz w:val="18"/>
                <w:szCs w:val="18"/>
              </w:rPr>
              <w:t>Published</w:t>
            </w:r>
          </w:p>
        </w:tc>
        <w:tc>
          <w:tcPr>
            <w:tcW w:w="1350" w:type="dxa"/>
          </w:tcPr>
          <w:p w14:paraId="4409E53A" w14:textId="05D693D6" w:rsidR="005D3371" w:rsidRPr="00D30BB0" w:rsidRDefault="005D3371" w:rsidP="0043436A">
            <w:pPr>
              <w:spacing w:after="0"/>
              <w:rPr>
                <w:sz w:val="18"/>
                <w:szCs w:val="18"/>
              </w:rPr>
            </w:pPr>
            <w:r w:rsidRPr="00D30BB0">
              <w:rPr>
                <w:sz w:val="18"/>
                <w:szCs w:val="18"/>
              </w:rPr>
              <w:t>N</w:t>
            </w:r>
          </w:p>
        </w:tc>
        <w:tc>
          <w:tcPr>
            <w:tcW w:w="1248" w:type="dxa"/>
          </w:tcPr>
          <w:p w14:paraId="4AABC8A6" w14:textId="5C1E4BAD" w:rsidR="005D3371" w:rsidRPr="00D30BB0" w:rsidRDefault="005D3371" w:rsidP="0043436A">
            <w:pPr>
              <w:spacing w:after="0"/>
              <w:rPr>
                <w:sz w:val="18"/>
                <w:szCs w:val="18"/>
              </w:rPr>
            </w:pPr>
            <w:r w:rsidRPr="00D30BB0">
              <w:rPr>
                <w:sz w:val="18"/>
                <w:szCs w:val="18"/>
              </w:rPr>
              <w:t>Open literature</w:t>
            </w:r>
          </w:p>
        </w:tc>
      </w:tr>
      <w:tr w:rsidR="00AD7013" w:rsidRPr="00001F17" w14:paraId="71B9F71D" w14:textId="77777777" w:rsidTr="002F13E5">
        <w:trPr>
          <w:cantSplit/>
        </w:trPr>
        <w:tc>
          <w:tcPr>
            <w:tcW w:w="1243" w:type="dxa"/>
          </w:tcPr>
          <w:p w14:paraId="3AFF6D3B" w14:textId="77777777" w:rsidR="00AD7013" w:rsidRPr="00D30BB0" w:rsidRDefault="00AD7013" w:rsidP="0043436A">
            <w:pPr>
              <w:spacing w:after="0"/>
              <w:rPr>
                <w:sz w:val="18"/>
                <w:szCs w:val="18"/>
              </w:rPr>
            </w:pPr>
            <w:r w:rsidRPr="00D30BB0">
              <w:rPr>
                <w:sz w:val="18"/>
                <w:szCs w:val="18"/>
              </w:rPr>
              <w:t>IIIM 3.2/22</w:t>
            </w:r>
          </w:p>
        </w:tc>
        <w:tc>
          <w:tcPr>
            <w:tcW w:w="1614" w:type="dxa"/>
          </w:tcPr>
          <w:p w14:paraId="740E319E" w14:textId="147B7A81" w:rsidR="00AD7013" w:rsidRPr="00D30BB0" w:rsidRDefault="00AD7013" w:rsidP="0043436A">
            <w:pPr>
              <w:spacing w:after="0"/>
              <w:rPr>
                <w:sz w:val="18"/>
                <w:szCs w:val="18"/>
                <w:lang w:eastAsia="fr-BE"/>
              </w:rPr>
            </w:pPr>
            <w:r w:rsidRPr="00D30BB0">
              <w:rPr>
                <w:sz w:val="18"/>
                <w:szCs w:val="18"/>
                <w:lang w:val="pt-BR"/>
              </w:rPr>
              <w:t>Da Silva Carvalho, K., Crespo, M.M., Araújo A.P., Santana da Silva, R., de Melo-Santos, V.M.A., Fontes de Oliveira, C.M, and Silva-Filha, M.H.N.L.</w:t>
            </w:r>
          </w:p>
        </w:tc>
        <w:tc>
          <w:tcPr>
            <w:tcW w:w="990" w:type="dxa"/>
          </w:tcPr>
          <w:p w14:paraId="5F927BA6" w14:textId="7EDCC024" w:rsidR="00AD7013" w:rsidRPr="00D30BB0" w:rsidRDefault="00AD7013" w:rsidP="0043436A">
            <w:pPr>
              <w:spacing w:after="0"/>
              <w:rPr>
                <w:sz w:val="18"/>
                <w:szCs w:val="18"/>
              </w:rPr>
            </w:pPr>
            <w:r w:rsidRPr="00D30BB0">
              <w:rPr>
                <w:sz w:val="18"/>
                <w:szCs w:val="18"/>
              </w:rPr>
              <w:t>2018</w:t>
            </w:r>
          </w:p>
        </w:tc>
        <w:tc>
          <w:tcPr>
            <w:tcW w:w="2880" w:type="dxa"/>
          </w:tcPr>
          <w:p w14:paraId="7DF44E36" w14:textId="77777777" w:rsidR="00AD7013" w:rsidRPr="00D30BB0" w:rsidRDefault="00AD7013" w:rsidP="0043436A">
            <w:pPr>
              <w:spacing w:after="0"/>
              <w:rPr>
                <w:sz w:val="18"/>
                <w:szCs w:val="18"/>
              </w:rPr>
            </w:pPr>
            <w:r w:rsidRPr="00D30BB0">
              <w:rPr>
                <w:sz w:val="18"/>
                <w:szCs w:val="18"/>
              </w:rPr>
              <w:t xml:space="preserve">Long-term exposure of Aedes aegypti to </w:t>
            </w:r>
            <w:r w:rsidRPr="00D30BB0">
              <w:rPr>
                <w:i/>
                <w:iCs/>
                <w:sz w:val="18"/>
                <w:szCs w:val="18"/>
              </w:rPr>
              <w:t>Bacillus thuringiensis</w:t>
            </w:r>
            <w:r w:rsidRPr="00D30BB0">
              <w:rPr>
                <w:sz w:val="18"/>
                <w:szCs w:val="18"/>
              </w:rPr>
              <w:t xml:space="preserve"> </w:t>
            </w:r>
            <w:proofErr w:type="spellStart"/>
            <w:r w:rsidRPr="00D30BB0">
              <w:rPr>
                <w:sz w:val="18"/>
                <w:szCs w:val="18"/>
              </w:rPr>
              <w:t>svar</w:t>
            </w:r>
            <w:proofErr w:type="spellEnd"/>
            <w:r w:rsidRPr="00D30BB0">
              <w:rPr>
                <w:sz w:val="18"/>
                <w:szCs w:val="18"/>
              </w:rPr>
              <w:t xml:space="preserve">. </w:t>
            </w:r>
            <w:proofErr w:type="spellStart"/>
            <w:r w:rsidRPr="00D30BB0">
              <w:rPr>
                <w:i/>
                <w:iCs/>
                <w:sz w:val="18"/>
                <w:szCs w:val="18"/>
              </w:rPr>
              <w:t>israelensis</w:t>
            </w:r>
            <w:proofErr w:type="spellEnd"/>
            <w:r w:rsidRPr="00D30BB0">
              <w:rPr>
                <w:sz w:val="18"/>
                <w:szCs w:val="18"/>
              </w:rPr>
              <w:t xml:space="preserve"> did not involve altered susceptibility to this microbial larvicide or to other control agents</w:t>
            </w:r>
          </w:p>
          <w:p w14:paraId="20696C53" w14:textId="77777777" w:rsidR="00AD7013" w:rsidRPr="00D30BB0" w:rsidRDefault="00AD7013" w:rsidP="0043436A">
            <w:pPr>
              <w:spacing w:after="0"/>
              <w:rPr>
                <w:bCs/>
                <w:sz w:val="18"/>
                <w:szCs w:val="18"/>
              </w:rPr>
            </w:pPr>
            <w:r w:rsidRPr="00D30BB0">
              <w:rPr>
                <w:bCs/>
                <w:sz w:val="18"/>
                <w:szCs w:val="18"/>
              </w:rPr>
              <w:t>Parasites &amp; Vectors, December 2018, Vol. 11, Issue 1, p. 1-11</w:t>
            </w:r>
          </w:p>
          <w:p w14:paraId="076D65A0" w14:textId="77777777" w:rsidR="00AD7013" w:rsidRPr="00D30BB0" w:rsidRDefault="00AD7013" w:rsidP="0043436A">
            <w:pPr>
              <w:spacing w:after="0"/>
              <w:rPr>
                <w:bCs/>
                <w:sz w:val="18"/>
                <w:szCs w:val="18"/>
              </w:rPr>
            </w:pPr>
            <w:r w:rsidRPr="00D30BB0">
              <w:rPr>
                <w:bCs/>
                <w:sz w:val="18"/>
                <w:szCs w:val="18"/>
              </w:rPr>
              <w:t>GLP: No</w:t>
            </w:r>
          </w:p>
          <w:p w14:paraId="069673CC" w14:textId="0AE06AD1" w:rsidR="00AD7013" w:rsidRPr="00D30BB0" w:rsidRDefault="00AD7013" w:rsidP="0043436A">
            <w:pPr>
              <w:spacing w:after="0"/>
              <w:rPr>
                <w:color w:val="333333"/>
                <w:kern w:val="36"/>
                <w:sz w:val="18"/>
                <w:szCs w:val="18"/>
              </w:rPr>
            </w:pPr>
            <w:r w:rsidRPr="00D30BB0">
              <w:rPr>
                <w:sz w:val="18"/>
                <w:szCs w:val="18"/>
              </w:rPr>
              <w:t>Published</w:t>
            </w:r>
          </w:p>
        </w:tc>
        <w:tc>
          <w:tcPr>
            <w:tcW w:w="1350" w:type="dxa"/>
          </w:tcPr>
          <w:p w14:paraId="54E50DA2" w14:textId="5391F1F7" w:rsidR="00AD7013" w:rsidRPr="00D30BB0" w:rsidRDefault="00AD7013" w:rsidP="0043436A">
            <w:pPr>
              <w:spacing w:after="0"/>
              <w:rPr>
                <w:sz w:val="18"/>
                <w:szCs w:val="18"/>
              </w:rPr>
            </w:pPr>
            <w:r w:rsidRPr="00D30BB0">
              <w:rPr>
                <w:sz w:val="18"/>
                <w:szCs w:val="18"/>
              </w:rPr>
              <w:t>N</w:t>
            </w:r>
          </w:p>
        </w:tc>
        <w:tc>
          <w:tcPr>
            <w:tcW w:w="1248" w:type="dxa"/>
          </w:tcPr>
          <w:p w14:paraId="7248E65A" w14:textId="103AA193" w:rsidR="00AD7013" w:rsidRPr="00D30BB0" w:rsidRDefault="00AD7013" w:rsidP="0043436A">
            <w:pPr>
              <w:spacing w:after="0"/>
              <w:rPr>
                <w:sz w:val="18"/>
                <w:szCs w:val="18"/>
              </w:rPr>
            </w:pPr>
            <w:r w:rsidRPr="00D30BB0">
              <w:rPr>
                <w:sz w:val="18"/>
                <w:szCs w:val="18"/>
              </w:rPr>
              <w:t>Open literature</w:t>
            </w:r>
          </w:p>
        </w:tc>
      </w:tr>
      <w:bookmarkEnd w:id="293"/>
      <w:bookmarkEnd w:id="294"/>
      <w:bookmarkEnd w:id="295"/>
    </w:tbl>
    <w:p w14:paraId="6E2958B0" w14:textId="77777777" w:rsidR="0087730E" w:rsidRDefault="0087730E">
      <w:pPr>
        <w:sectPr w:rsidR="0087730E" w:rsidSect="000D1A78">
          <w:headerReference w:type="default" r:id="rId16"/>
          <w:pgSz w:w="11909" w:h="16834" w:code="9"/>
          <w:pgMar w:top="1418" w:right="1418" w:bottom="1418" w:left="1134" w:header="709" w:footer="709" w:gutter="0"/>
          <w:cols w:space="720"/>
          <w:noEndnote/>
        </w:sectPr>
      </w:pPr>
    </w:p>
    <w:p w14:paraId="1074D324" w14:textId="1C707CA1" w:rsidR="0035171C" w:rsidRDefault="0035171C" w:rsidP="0035171C">
      <w:pPr>
        <w:pStyle w:val="OECD-HeadLine1"/>
      </w:pPr>
      <w:bookmarkStart w:id="297" w:name="_Toc138779725"/>
      <w:bookmarkStart w:id="298" w:name="_Toc138779884"/>
      <w:bookmarkStart w:id="299" w:name="_Toc142480044"/>
      <w:r w:rsidRPr="00193233">
        <w:lastRenderedPageBreak/>
        <w:t>Appendix 2:</w:t>
      </w:r>
      <w:r w:rsidRPr="00193233">
        <w:tab/>
        <w:t>GAP table</w:t>
      </w:r>
      <w:bookmarkEnd w:id="297"/>
      <w:bookmarkEnd w:id="298"/>
      <w:bookmarkEnd w:id="299"/>
    </w:p>
    <w:tbl>
      <w:tblPr>
        <w:tblW w:w="137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70"/>
        <w:gridCol w:w="917"/>
        <w:gridCol w:w="959"/>
        <w:gridCol w:w="792"/>
        <w:gridCol w:w="1359"/>
        <w:gridCol w:w="857"/>
        <w:gridCol w:w="50"/>
        <w:gridCol w:w="776"/>
        <w:gridCol w:w="1041"/>
        <w:gridCol w:w="908"/>
        <w:gridCol w:w="1163"/>
        <w:gridCol w:w="27"/>
        <w:gridCol w:w="1625"/>
        <w:gridCol w:w="676"/>
        <w:gridCol w:w="738"/>
        <w:gridCol w:w="1295"/>
      </w:tblGrid>
      <w:tr w:rsidR="00E535D2" w:rsidRPr="004711F3" w14:paraId="6F6450EA" w14:textId="77777777" w:rsidTr="00D30BB0">
        <w:trPr>
          <w:trHeight w:val="225"/>
        </w:trPr>
        <w:tc>
          <w:tcPr>
            <w:tcW w:w="570" w:type="dxa"/>
            <w:shd w:val="clear" w:color="auto" w:fill="auto"/>
          </w:tcPr>
          <w:p w14:paraId="7F16ED77" w14:textId="34A1FB3B"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1</w:t>
            </w:r>
          </w:p>
        </w:tc>
        <w:tc>
          <w:tcPr>
            <w:tcW w:w="917" w:type="dxa"/>
            <w:shd w:val="clear" w:color="auto" w:fill="auto"/>
          </w:tcPr>
          <w:p w14:paraId="2DA0E0F2" w14:textId="452FCFB7"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2</w:t>
            </w:r>
          </w:p>
        </w:tc>
        <w:tc>
          <w:tcPr>
            <w:tcW w:w="959" w:type="dxa"/>
            <w:shd w:val="clear" w:color="auto" w:fill="auto"/>
          </w:tcPr>
          <w:p w14:paraId="0FE2815A" w14:textId="56406BAE"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3</w:t>
            </w:r>
          </w:p>
        </w:tc>
        <w:tc>
          <w:tcPr>
            <w:tcW w:w="792" w:type="dxa"/>
            <w:shd w:val="clear" w:color="auto" w:fill="auto"/>
          </w:tcPr>
          <w:p w14:paraId="7F892093" w14:textId="006FE801"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4</w:t>
            </w:r>
          </w:p>
        </w:tc>
        <w:tc>
          <w:tcPr>
            <w:tcW w:w="1359" w:type="dxa"/>
            <w:shd w:val="clear" w:color="auto" w:fill="auto"/>
          </w:tcPr>
          <w:p w14:paraId="4AB3A129" w14:textId="60241028"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5</w:t>
            </w:r>
          </w:p>
        </w:tc>
        <w:tc>
          <w:tcPr>
            <w:tcW w:w="907" w:type="dxa"/>
            <w:gridSpan w:val="2"/>
            <w:shd w:val="clear" w:color="auto" w:fill="auto"/>
          </w:tcPr>
          <w:p w14:paraId="46CD5E96" w14:textId="628CA54C"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6</w:t>
            </w:r>
          </w:p>
        </w:tc>
        <w:tc>
          <w:tcPr>
            <w:tcW w:w="776" w:type="dxa"/>
            <w:shd w:val="clear" w:color="auto" w:fill="auto"/>
          </w:tcPr>
          <w:p w14:paraId="4FB2795B" w14:textId="48AE46F3"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7</w:t>
            </w:r>
          </w:p>
        </w:tc>
        <w:tc>
          <w:tcPr>
            <w:tcW w:w="1041" w:type="dxa"/>
            <w:shd w:val="clear" w:color="auto" w:fill="auto"/>
          </w:tcPr>
          <w:p w14:paraId="0CE6823C" w14:textId="60E4B928"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8</w:t>
            </w:r>
          </w:p>
        </w:tc>
        <w:tc>
          <w:tcPr>
            <w:tcW w:w="908" w:type="dxa"/>
            <w:shd w:val="clear" w:color="auto" w:fill="auto"/>
          </w:tcPr>
          <w:p w14:paraId="683A822D" w14:textId="41A02E6A"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9</w:t>
            </w:r>
          </w:p>
        </w:tc>
        <w:tc>
          <w:tcPr>
            <w:tcW w:w="1163" w:type="dxa"/>
            <w:shd w:val="clear" w:color="auto" w:fill="auto"/>
          </w:tcPr>
          <w:p w14:paraId="2DBFFF58" w14:textId="39216E27"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10</w:t>
            </w:r>
          </w:p>
        </w:tc>
        <w:tc>
          <w:tcPr>
            <w:tcW w:w="1652" w:type="dxa"/>
            <w:gridSpan w:val="2"/>
            <w:shd w:val="clear" w:color="auto" w:fill="auto"/>
          </w:tcPr>
          <w:p w14:paraId="39B38EC3" w14:textId="528B993F"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11</w:t>
            </w:r>
          </w:p>
        </w:tc>
        <w:tc>
          <w:tcPr>
            <w:tcW w:w="676" w:type="dxa"/>
            <w:shd w:val="clear" w:color="auto" w:fill="auto"/>
          </w:tcPr>
          <w:p w14:paraId="27A0E1D9" w14:textId="5082DFE0"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12</w:t>
            </w:r>
          </w:p>
        </w:tc>
        <w:tc>
          <w:tcPr>
            <w:tcW w:w="738" w:type="dxa"/>
            <w:shd w:val="clear" w:color="auto" w:fill="auto"/>
          </w:tcPr>
          <w:p w14:paraId="62051214" w14:textId="47D373FC"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13</w:t>
            </w:r>
          </w:p>
        </w:tc>
        <w:tc>
          <w:tcPr>
            <w:tcW w:w="1295" w:type="dxa"/>
            <w:shd w:val="clear" w:color="auto" w:fill="auto"/>
          </w:tcPr>
          <w:p w14:paraId="779377B5" w14:textId="16155BB2"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14</w:t>
            </w:r>
          </w:p>
        </w:tc>
      </w:tr>
      <w:tr w:rsidR="00193233" w:rsidRPr="004711F3" w14:paraId="24F4D05B" w14:textId="77777777" w:rsidTr="00D30BB0">
        <w:trPr>
          <w:trHeight w:val="225"/>
        </w:trPr>
        <w:tc>
          <w:tcPr>
            <w:tcW w:w="570" w:type="dxa"/>
            <w:vMerge w:val="restart"/>
            <w:shd w:val="clear" w:color="auto" w:fill="auto"/>
            <w:hideMark/>
          </w:tcPr>
          <w:p w14:paraId="57181233" w14:textId="4C2C272B" w:rsidR="00193233" w:rsidRPr="004711F3" w:rsidRDefault="00193233" w:rsidP="0075704B">
            <w:pPr>
              <w:keepNext/>
              <w:keepLines/>
              <w:suppressAutoHyphens/>
              <w:spacing w:after="0"/>
              <w:textAlignment w:val="baseline"/>
              <w:rPr>
                <w:b/>
                <w:bCs/>
              </w:rPr>
            </w:pPr>
            <w:r w:rsidRPr="004711F3">
              <w:rPr>
                <w:b/>
                <w:bCs/>
                <w:sz w:val="16"/>
                <w:szCs w:val="16"/>
              </w:rPr>
              <w:t xml:space="preserve">Use-No. </w:t>
            </w:r>
          </w:p>
        </w:tc>
        <w:tc>
          <w:tcPr>
            <w:tcW w:w="917" w:type="dxa"/>
            <w:vMerge w:val="restart"/>
            <w:shd w:val="clear" w:color="auto" w:fill="auto"/>
            <w:hideMark/>
          </w:tcPr>
          <w:p w14:paraId="517F0944" w14:textId="77777777" w:rsidR="00193233" w:rsidRPr="004711F3" w:rsidRDefault="00193233" w:rsidP="0075704B">
            <w:pPr>
              <w:keepNext/>
              <w:keepLines/>
              <w:suppressAutoHyphens/>
              <w:spacing w:after="0"/>
              <w:textAlignment w:val="baseline"/>
              <w:rPr>
                <w:b/>
                <w:bCs/>
              </w:rPr>
            </w:pPr>
            <w:r w:rsidRPr="004711F3">
              <w:rPr>
                <w:b/>
                <w:bCs/>
                <w:sz w:val="16"/>
                <w:szCs w:val="16"/>
              </w:rPr>
              <w:t>Member state(s) </w:t>
            </w:r>
            <w:r w:rsidRPr="004711F3">
              <w:rPr>
                <w:b/>
                <w:bCs/>
                <w:sz w:val="16"/>
                <w:szCs w:val="16"/>
              </w:rPr>
              <w:br/>
              <w:t> </w:t>
            </w:r>
          </w:p>
        </w:tc>
        <w:tc>
          <w:tcPr>
            <w:tcW w:w="959" w:type="dxa"/>
            <w:vMerge w:val="restart"/>
            <w:shd w:val="clear" w:color="auto" w:fill="auto"/>
            <w:hideMark/>
          </w:tcPr>
          <w:p w14:paraId="11934E46" w14:textId="77777777" w:rsidR="00193233" w:rsidRPr="004711F3" w:rsidRDefault="00193233" w:rsidP="0075704B">
            <w:pPr>
              <w:keepNext/>
              <w:keepLines/>
              <w:suppressAutoHyphens/>
              <w:spacing w:after="0"/>
              <w:textAlignment w:val="baseline"/>
              <w:rPr>
                <w:b/>
                <w:bCs/>
              </w:rPr>
            </w:pPr>
            <w:r w:rsidRPr="004711F3">
              <w:rPr>
                <w:b/>
                <w:bCs/>
                <w:sz w:val="16"/>
                <w:szCs w:val="16"/>
              </w:rPr>
              <w:t>Crop and/ </w:t>
            </w:r>
            <w:r w:rsidRPr="004711F3">
              <w:rPr>
                <w:b/>
                <w:bCs/>
                <w:sz w:val="16"/>
                <w:szCs w:val="16"/>
              </w:rPr>
              <w:br/>
              <w:t>or situation </w:t>
            </w:r>
            <w:r w:rsidRPr="004711F3">
              <w:rPr>
                <w:b/>
                <w:bCs/>
                <w:sz w:val="16"/>
                <w:szCs w:val="16"/>
              </w:rPr>
              <w:br/>
              <w:t> </w:t>
            </w:r>
            <w:r w:rsidRPr="004711F3">
              <w:rPr>
                <w:b/>
                <w:bCs/>
                <w:sz w:val="16"/>
                <w:szCs w:val="16"/>
              </w:rPr>
              <w:br/>
              <w:t>(crop destination / purpose of crop) </w:t>
            </w:r>
          </w:p>
        </w:tc>
        <w:tc>
          <w:tcPr>
            <w:tcW w:w="792" w:type="dxa"/>
            <w:vMerge w:val="restart"/>
            <w:shd w:val="clear" w:color="auto" w:fill="auto"/>
            <w:hideMark/>
          </w:tcPr>
          <w:p w14:paraId="5B2E7B5D" w14:textId="77777777" w:rsidR="00193233" w:rsidRPr="004711F3" w:rsidRDefault="00193233" w:rsidP="0075704B">
            <w:pPr>
              <w:keepNext/>
              <w:keepLines/>
              <w:suppressAutoHyphens/>
              <w:spacing w:after="0"/>
              <w:textAlignment w:val="baseline"/>
              <w:rPr>
                <w:b/>
                <w:bCs/>
              </w:rPr>
            </w:pPr>
            <w:r w:rsidRPr="004711F3">
              <w:rPr>
                <w:b/>
                <w:bCs/>
                <w:sz w:val="16"/>
                <w:szCs w:val="16"/>
              </w:rPr>
              <w:t xml:space="preserve">F, </w:t>
            </w:r>
            <w:proofErr w:type="spellStart"/>
            <w:r w:rsidRPr="004711F3">
              <w:rPr>
                <w:b/>
                <w:bCs/>
                <w:sz w:val="16"/>
                <w:szCs w:val="16"/>
              </w:rPr>
              <w:t>Fn</w:t>
            </w:r>
            <w:proofErr w:type="spellEnd"/>
            <w:r w:rsidRPr="004711F3">
              <w:rPr>
                <w:b/>
                <w:bCs/>
                <w:sz w:val="16"/>
                <w:szCs w:val="16"/>
              </w:rPr>
              <w:t xml:space="preserve">, </w:t>
            </w:r>
            <w:proofErr w:type="spellStart"/>
            <w:r w:rsidRPr="004711F3">
              <w:rPr>
                <w:b/>
                <w:bCs/>
                <w:sz w:val="16"/>
                <w:szCs w:val="16"/>
              </w:rPr>
              <w:t>Fpn</w:t>
            </w:r>
            <w:proofErr w:type="spellEnd"/>
            <w:r w:rsidRPr="004711F3">
              <w:rPr>
                <w:b/>
                <w:bCs/>
                <w:sz w:val="16"/>
                <w:szCs w:val="16"/>
              </w:rPr>
              <w:t> </w:t>
            </w:r>
            <w:r w:rsidRPr="004711F3">
              <w:rPr>
                <w:b/>
                <w:bCs/>
                <w:sz w:val="16"/>
                <w:szCs w:val="16"/>
              </w:rPr>
              <w:br/>
              <w:t xml:space="preserve">G, </w:t>
            </w:r>
            <w:proofErr w:type="spellStart"/>
            <w:r w:rsidRPr="004711F3">
              <w:rPr>
                <w:b/>
                <w:bCs/>
                <w:sz w:val="16"/>
                <w:szCs w:val="16"/>
              </w:rPr>
              <w:t>Gn</w:t>
            </w:r>
            <w:proofErr w:type="spellEnd"/>
            <w:r w:rsidRPr="004711F3">
              <w:rPr>
                <w:b/>
                <w:bCs/>
                <w:sz w:val="16"/>
                <w:szCs w:val="16"/>
              </w:rPr>
              <w:t xml:space="preserve">, </w:t>
            </w:r>
            <w:proofErr w:type="spellStart"/>
            <w:r w:rsidRPr="004711F3">
              <w:rPr>
                <w:b/>
                <w:bCs/>
                <w:sz w:val="16"/>
                <w:szCs w:val="16"/>
              </w:rPr>
              <w:t>Gpn</w:t>
            </w:r>
            <w:proofErr w:type="spellEnd"/>
            <w:r w:rsidRPr="004711F3">
              <w:rPr>
                <w:b/>
                <w:bCs/>
                <w:sz w:val="16"/>
                <w:szCs w:val="16"/>
              </w:rPr>
              <w:t> </w:t>
            </w:r>
            <w:r w:rsidRPr="004711F3">
              <w:rPr>
                <w:b/>
                <w:bCs/>
                <w:sz w:val="16"/>
                <w:szCs w:val="16"/>
              </w:rPr>
              <w:br/>
              <w:t>or </w:t>
            </w:r>
            <w:r w:rsidRPr="004711F3">
              <w:rPr>
                <w:b/>
                <w:bCs/>
                <w:sz w:val="16"/>
                <w:szCs w:val="16"/>
              </w:rPr>
              <w:br/>
              <w:t>I </w:t>
            </w:r>
          </w:p>
        </w:tc>
        <w:tc>
          <w:tcPr>
            <w:tcW w:w="1359" w:type="dxa"/>
            <w:vMerge w:val="restart"/>
            <w:shd w:val="clear" w:color="auto" w:fill="auto"/>
            <w:hideMark/>
          </w:tcPr>
          <w:p w14:paraId="213F97DF" w14:textId="77777777" w:rsidR="00193233" w:rsidRPr="004711F3" w:rsidRDefault="00193233" w:rsidP="0075704B">
            <w:pPr>
              <w:keepNext/>
              <w:keepLines/>
              <w:suppressAutoHyphens/>
              <w:spacing w:after="0"/>
              <w:textAlignment w:val="baseline"/>
              <w:rPr>
                <w:b/>
                <w:bCs/>
              </w:rPr>
            </w:pPr>
            <w:r w:rsidRPr="004711F3">
              <w:rPr>
                <w:b/>
                <w:bCs/>
                <w:sz w:val="16"/>
                <w:szCs w:val="16"/>
              </w:rPr>
              <w:t>Pests or Group of pests controlled </w:t>
            </w:r>
            <w:r w:rsidRPr="004711F3">
              <w:rPr>
                <w:b/>
                <w:bCs/>
                <w:sz w:val="16"/>
                <w:szCs w:val="16"/>
              </w:rPr>
              <w:br/>
              <w:t> </w:t>
            </w:r>
            <w:r w:rsidRPr="004711F3">
              <w:rPr>
                <w:b/>
                <w:bCs/>
                <w:sz w:val="16"/>
                <w:szCs w:val="16"/>
              </w:rPr>
              <w:br/>
              <w:t>(additionally: developmental stages of the pest or pest group) </w:t>
            </w:r>
          </w:p>
        </w:tc>
        <w:tc>
          <w:tcPr>
            <w:tcW w:w="3632" w:type="dxa"/>
            <w:gridSpan w:val="5"/>
            <w:shd w:val="clear" w:color="auto" w:fill="auto"/>
            <w:hideMark/>
          </w:tcPr>
          <w:p w14:paraId="1FB20DDF" w14:textId="77777777" w:rsidR="00193233" w:rsidRPr="004711F3" w:rsidRDefault="00193233" w:rsidP="0075704B">
            <w:pPr>
              <w:keepNext/>
              <w:keepLines/>
              <w:suppressAutoHyphens/>
              <w:spacing w:after="0"/>
              <w:jc w:val="center"/>
              <w:textAlignment w:val="baseline"/>
              <w:rPr>
                <w:b/>
                <w:bCs/>
              </w:rPr>
            </w:pPr>
            <w:r w:rsidRPr="004711F3">
              <w:rPr>
                <w:b/>
                <w:bCs/>
                <w:sz w:val="16"/>
                <w:szCs w:val="16"/>
              </w:rPr>
              <w:t>Application </w:t>
            </w:r>
          </w:p>
        </w:tc>
        <w:tc>
          <w:tcPr>
            <w:tcW w:w="3491" w:type="dxa"/>
            <w:gridSpan w:val="4"/>
            <w:shd w:val="clear" w:color="auto" w:fill="auto"/>
            <w:hideMark/>
          </w:tcPr>
          <w:p w14:paraId="0CCADEE9" w14:textId="77777777" w:rsidR="00193233" w:rsidRPr="004711F3" w:rsidRDefault="00193233" w:rsidP="0075704B">
            <w:pPr>
              <w:keepNext/>
              <w:keepLines/>
              <w:suppressAutoHyphens/>
              <w:spacing w:after="0"/>
              <w:jc w:val="center"/>
              <w:textAlignment w:val="baseline"/>
              <w:rPr>
                <w:b/>
                <w:bCs/>
              </w:rPr>
            </w:pPr>
            <w:r w:rsidRPr="004711F3">
              <w:rPr>
                <w:b/>
                <w:bCs/>
                <w:sz w:val="16"/>
                <w:szCs w:val="16"/>
              </w:rPr>
              <w:t>Application rate </w:t>
            </w:r>
          </w:p>
        </w:tc>
        <w:tc>
          <w:tcPr>
            <w:tcW w:w="738" w:type="dxa"/>
            <w:vMerge w:val="restart"/>
            <w:shd w:val="clear" w:color="auto" w:fill="auto"/>
            <w:hideMark/>
          </w:tcPr>
          <w:p w14:paraId="5DD63B47" w14:textId="77777777" w:rsidR="00193233" w:rsidRPr="004711F3" w:rsidRDefault="00193233" w:rsidP="0075704B">
            <w:pPr>
              <w:keepNext/>
              <w:keepLines/>
              <w:suppressAutoHyphens/>
              <w:spacing w:after="0"/>
              <w:textAlignment w:val="baseline"/>
              <w:rPr>
                <w:b/>
                <w:bCs/>
              </w:rPr>
            </w:pPr>
            <w:r w:rsidRPr="004711F3">
              <w:rPr>
                <w:b/>
                <w:bCs/>
                <w:sz w:val="16"/>
                <w:szCs w:val="16"/>
              </w:rPr>
              <w:t>PHI </w:t>
            </w:r>
            <w:r w:rsidRPr="004711F3">
              <w:rPr>
                <w:b/>
                <w:bCs/>
                <w:sz w:val="16"/>
                <w:szCs w:val="16"/>
              </w:rPr>
              <w:br/>
              <w:t>(days) </w:t>
            </w:r>
          </w:p>
        </w:tc>
        <w:tc>
          <w:tcPr>
            <w:tcW w:w="1295" w:type="dxa"/>
            <w:vMerge w:val="restart"/>
            <w:shd w:val="clear" w:color="auto" w:fill="auto"/>
            <w:hideMark/>
          </w:tcPr>
          <w:p w14:paraId="4D071D1D" w14:textId="4A393619" w:rsidR="00193233" w:rsidRPr="004711F3" w:rsidRDefault="00193233" w:rsidP="0075704B">
            <w:pPr>
              <w:keepNext/>
              <w:keepLines/>
              <w:suppressAutoHyphens/>
              <w:spacing w:after="0"/>
              <w:textAlignment w:val="baseline"/>
              <w:rPr>
                <w:b/>
                <w:bCs/>
              </w:rPr>
            </w:pPr>
            <w:r w:rsidRPr="004711F3">
              <w:rPr>
                <w:b/>
                <w:bCs/>
                <w:sz w:val="16"/>
                <w:szCs w:val="16"/>
              </w:rPr>
              <w:t>Remarks:  </w:t>
            </w:r>
            <w:r w:rsidRPr="004711F3">
              <w:rPr>
                <w:b/>
                <w:bCs/>
                <w:sz w:val="16"/>
                <w:szCs w:val="16"/>
              </w:rPr>
              <w:br/>
              <w:t> </w:t>
            </w:r>
            <w:r w:rsidRPr="004711F3">
              <w:rPr>
                <w:b/>
                <w:bCs/>
                <w:sz w:val="16"/>
                <w:szCs w:val="16"/>
              </w:rPr>
              <w:br/>
              <w:t>e.g. g safener/synergist per ha</w:t>
            </w:r>
          </w:p>
        </w:tc>
      </w:tr>
      <w:tr w:rsidR="00193233" w:rsidRPr="004711F3" w14:paraId="3297F9A1" w14:textId="77777777" w:rsidTr="00D30BB0">
        <w:trPr>
          <w:trHeight w:val="225"/>
        </w:trPr>
        <w:tc>
          <w:tcPr>
            <w:tcW w:w="570" w:type="dxa"/>
            <w:vMerge/>
            <w:vAlign w:val="center"/>
            <w:hideMark/>
          </w:tcPr>
          <w:p w14:paraId="5EE9FF56" w14:textId="77777777" w:rsidR="00193233" w:rsidRPr="004711F3" w:rsidRDefault="00193233" w:rsidP="0075704B">
            <w:pPr>
              <w:keepNext/>
              <w:keepLines/>
              <w:suppressAutoHyphens/>
              <w:spacing w:after="0"/>
              <w:rPr>
                <w:b/>
                <w:bCs/>
              </w:rPr>
            </w:pPr>
          </w:p>
        </w:tc>
        <w:tc>
          <w:tcPr>
            <w:tcW w:w="917" w:type="dxa"/>
            <w:vMerge/>
            <w:vAlign w:val="center"/>
            <w:hideMark/>
          </w:tcPr>
          <w:p w14:paraId="51F55CA2" w14:textId="77777777" w:rsidR="00193233" w:rsidRPr="004711F3" w:rsidRDefault="00193233" w:rsidP="0075704B">
            <w:pPr>
              <w:keepNext/>
              <w:keepLines/>
              <w:suppressAutoHyphens/>
              <w:spacing w:after="0"/>
              <w:rPr>
                <w:b/>
                <w:bCs/>
              </w:rPr>
            </w:pPr>
          </w:p>
        </w:tc>
        <w:tc>
          <w:tcPr>
            <w:tcW w:w="959" w:type="dxa"/>
            <w:vMerge/>
            <w:vAlign w:val="center"/>
            <w:hideMark/>
          </w:tcPr>
          <w:p w14:paraId="4CEF9D40" w14:textId="77777777" w:rsidR="00193233" w:rsidRPr="004711F3" w:rsidRDefault="00193233" w:rsidP="0075704B">
            <w:pPr>
              <w:keepNext/>
              <w:keepLines/>
              <w:suppressAutoHyphens/>
              <w:spacing w:after="0"/>
              <w:rPr>
                <w:b/>
                <w:bCs/>
              </w:rPr>
            </w:pPr>
          </w:p>
        </w:tc>
        <w:tc>
          <w:tcPr>
            <w:tcW w:w="792" w:type="dxa"/>
            <w:vMerge/>
            <w:vAlign w:val="center"/>
            <w:hideMark/>
          </w:tcPr>
          <w:p w14:paraId="1F707765" w14:textId="77777777" w:rsidR="00193233" w:rsidRPr="004711F3" w:rsidRDefault="00193233" w:rsidP="0075704B">
            <w:pPr>
              <w:keepNext/>
              <w:keepLines/>
              <w:suppressAutoHyphens/>
              <w:spacing w:after="0"/>
              <w:rPr>
                <w:b/>
                <w:bCs/>
              </w:rPr>
            </w:pPr>
          </w:p>
        </w:tc>
        <w:tc>
          <w:tcPr>
            <w:tcW w:w="1359" w:type="dxa"/>
            <w:vMerge/>
            <w:vAlign w:val="center"/>
            <w:hideMark/>
          </w:tcPr>
          <w:p w14:paraId="38A11AAF" w14:textId="77777777" w:rsidR="00193233" w:rsidRPr="004711F3" w:rsidRDefault="00193233" w:rsidP="0075704B">
            <w:pPr>
              <w:keepNext/>
              <w:keepLines/>
              <w:suppressAutoHyphens/>
              <w:spacing w:after="0"/>
              <w:rPr>
                <w:b/>
                <w:bCs/>
              </w:rPr>
            </w:pPr>
          </w:p>
        </w:tc>
        <w:tc>
          <w:tcPr>
            <w:tcW w:w="857" w:type="dxa"/>
            <w:shd w:val="clear" w:color="auto" w:fill="auto"/>
            <w:hideMark/>
          </w:tcPr>
          <w:p w14:paraId="17897FDF" w14:textId="77777777" w:rsidR="00193233" w:rsidRPr="004711F3" w:rsidRDefault="00193233" w:rsidP="0075704B">
            <w:pPr>
              <w:keepNext/>
              <w:keepLines/>
              <w:suppressAutoHyphens/>
              <w:spacing w:after="0"/>
              <w:textAlignment w:val="baseline"/>
            </w:pPr>
            <w:r w:rsidRPr="004711F3">
              <w:rPr>
                <w:sz w:val="16"/>
                <w:szCs w:val="16"/>
              </w:rPr>
              <w:t>Method / Kind </w:t>
            </w:r>
          </w:p>
        </w:tc>
        <w:tc>
          <w:tcPr>
            <w:tcW w:w="826" w:type="dxa"/>
            <w:gridSpan w:val="2"/>
            <w:shd w:val="clear" w:color="auto" w:fill="auto"/>
            <w:hideMark/>
          </w:tcPr>
          <w:p w14:paraId="10FB4EC1" w14:textId="77777777" w:rsidR="00193233" w:rsidRPr="004711F3" w:rsidRDefault="00193233" w:rsidP="0075704B">
            <w:pPr>
              <w:keepNext/>
              <w:keepLines/>
              <w:suppressAutoHyphens/>
              <w:spacing w:after="0"/>
              <w:textAlignment w:val="baseline"/>
            </w:pPr>
            <w:r w:rsidRPr="004711F3">
              <w:rPr>
                <w:sz w:val="16"/>
                <w:szCs w:val="16"/>
              </w:rPr>
              <w:t>Timing / Growth stage of crop &amp; season </w:t>
            </w:r>
          </w:p>
        </w:tc>
        <w:tc>
          <w:tcPr>
            <w:tcW w:w="1041" w:type="dxa"/>
            <w:shd w:val="clear" w:color="auto" w:fill="auto"/>
            <w:hideMark/>
          </w:tcPr>
          <w:p w14:paraId="1408F332" w14:textId="77777777" w:rsidR="00193233" w:rsidRPr="004711F3" w:rsidRDefault="00193233" w:rsidP="0075704B">
            <w:pPr>
              <w:keepNext/>
              <w:keepLines/>
              <w:suppressAutoHyphens/>
              <w:spacing w:after="0"/>
              <w:textAlignment w:val="baseline"/>
            </w:pPr>
            <w:r w:rsidRPr="004711F3">
              <w:rPr>
                <w:sz w:val="16"/>
                <w:szCs w:val="16"/>
              </w:rPr>
              <w:t>Max. number  </w:t>
            </w:r>
          </w:p>
          <w:p w14:paraId="366677AB" w14:textId="77777777" w:rsidR="00193233" w:rsidRPr="004711F3" w:rsidRDefault="00193233" w:rsidP="0075704B">
            <w:pPr>
              <w:keepNext/>
              <w:keepLines/>
              <w:suppressAutoHyphens/>
              <w:spacing w:after="0"/>
              <w:textAlignment w:val="baseline"/>
            </w:pPr>
            <w:r w:rsidRPr="004711F3">
              <w:rPr>
                <w:sz w:val="16"/>
                <w:szCs w:val="16"/>
              </w:rPr>
              <w:t>a) per use </w:t>
            </w:r>
          </w:p>
          <w:p w14:paraId="14099EEF" w14:textId="77777777" w:rsidR="00193233" w:rsidRPr="004711F3" w:rsidRDefault="00193233" w:rsidP="0075704B">
            <w:pPr>
              <w:keepNext/>
              <w:keepLines/>
              <w:suppressAutoHyphens/>
              <w:spacing w:after="0"/>
              <w:textAlignment w:val="baseline"/>
            </w:pPr>
            <w:r w:rsidRPr="004711F3">
              <w:rPr>
                <w:sz w:val="16"/>
                <w:szCs w:val="16"/>
              </w:rPr>
              <w:t>b) per crop/ season </w:t>
            </w:r>
          </w:p>
        </w:tc>
        <w:tc>
          <w:tcPr>
            <w:tcW w:w="908" w:type="dxa"/>
            <w:shd w:val="clear" w:color="auto" w:fill="auto"/>
            <w:hideMark/>
          </w:tcPr>
          <w:p w14:paraId="5022F90F" w14:textId="77777777" w:rsidR="00193233" w:rsidRPr="004711F3" w:rsidRDefault="00193233" w:rsidP="0075704B">
            <w:pPr>
              <w:keepNext/>
              <w:keepLines/>
              <w:suppressAutoHyphens/>
              <w:spacing w:after="0"/>
              <w:textAlignment w:val="baseline"/>
            </w:pPr>
            <w:r w:rsidRPr="004711F3">
              <w:rPr>
                <w:sz w:val="16"/>
                <w:szCs w:val="16"/>
              </w:rPr>
              <w:t>Min. interval between applications (days) </w:t>
            </w:r>
          </w:p>
        </w:tc>
        <w:tc>
          <w:tcPr>
            <w:tcW w:w="1190" w:type="dxa"/>
            <w:gridSpan w:val="2"/>
            <w:shd w:val="clear" w:color="auto" w:fill="auto"/>
            <w:hideMark/>
          </w:tcPr>
          <w:p w14:paraId="68B9A42A" w14:textId="77777777" w:rsidR="00193233" w:rsidRPr="004711F3" w:rsidRDefault="00193233" w:rsidP="0075704B">
            <w:pPr>
              <w:keepNext/>
              <w:keepLines/>
              <w:suppressAutoHyphens/>
              <w:spacing w:after="0"/>
              <w:textAlignment w:val="baseline"/>
            </w:pPr>
            <w:r w:rsidRPr="004711F3">
              <w:rPr>
                <w:sz w:val="16"/>
                <w:szCs w:val="16"/>
              </w:rPr>
              <w:t>kg or L product / ha </w:t>
            </w:r>
          </w:p>
          <w:p w14:paraId="34DBD8CB" w14:textId="77777777" w:rsidR="00193233" w:rsidRPr="004711F3" w:rsidRDefault="00193233" w:rsidP="0075704B">
            <w:pPr>
              <w:keepNext/>
              <w:keepLines/>
              <w:suppressAutoHyphens/>
              <w:spacing w:after="0"/>
              <w:textAlignment w:val="baseline"/>
            </w:pPr>
            <w:r w:rsidRPr="004711F3">
              <w:rPr>
                <w:sz w:val="16"/>
                <w:szCs w:val="16"/>
              </w:rPr>
              <w:t>a) min / max. rate per appl. </w:t>
            </w:r>
          </w:p>
          <w:p w14:paraId="7118AF0C" w14:textId="77777777" w:rsidR="00193233" w:rsidRPr="004711F3" w:rsidRDefault="00193233" w:rsidP="0075704B">
            <w:pPr>
              <w:keepNext/>
              <w:keepLines/>
              <w:suppressAutoHyphens/>
              <w:spacing w:after="0"/>
              <w:textAlignment w:val="baseline"/>
            </w:pPr>
            <w:r w:rsidRPr="004711F3">
              <w:rPr>
                <w:sz w:val="16"/>
                <w:szCs w:val="16"/>
              </w:rPr>
              <w:t>b) max. total rate per crop/season </w:t>
            </w:r>
          </w:p>
        </w:tc>
        <w:tc>
          <w:tcPr>
            <w:tcW w:w="1625" w:type="dxa"/>
            <w:shd w:val="clear" w:color="auto" w:fill="auto"/>
            <w:hideMark/>
          </w:tcPr>
          <w:p w14:paraId="5B004E40" w14:textId="77777777" w:rsidR="00193233" w:rsidRPr="004711F3" w:rsidRDefault="00193233" w:rsidP="0075704B">
            <w:pPr>
              <w:keepNext/>
              <w:keepLines/>
              <w:suppressAutoHyphens/>
              <w:spacing w:after="0"/>
              <w:textAlignment w:val="baseline"/>
            </w:pPr>
            <w:r w:rsidRPr="004711F3">
              <w:rPr>
                <w:sz w:val="16"/>
                <w:szCs w:val="16"/>
              </w:rPr>
              <w:t>g or kg as/ha </w:t>
            </w:r>
            <w:r w:rsidRPr="004711F3">
              <w:rPr>
                <w:sz w:val="16"/>
                <w:szCs w:val="16"/>
              </w:rPr>
              <w:br/>
              <w:t> </w:t>
            </w:r>
          </w:p>
          <w:p w14:paraId="35C6E6DC" w14:textId="77777777" w:rsidR="00193233" w:rsidRPr="004711F3" w:rsidRDefault="00193233" w:rsidP="0075704B">
            <w:pPr>
              <w:keepNext/>
              <w:keepLines/>
              <w:suppressAutoHyphens/>
              <w:spacing w:after="0"/>
              <w:textAlignment w:val="baseline"/>
            </w:pPr>
            <w:r w:rsidRPr="004711F3">
              <w:rPr>
                <w:sz w:val="16"/>
                <w:szCs w:val="16"/>
              </w:rPr>
              <w:t>a) min / max. rate per appl. </w:t>
            </w:r>
          </w:p>
          <w:p w14:paraId="2A935832" w14:textId="77777777" w:rsidR="00193233" w:rsidRPr="004711F3" w:rsidRDefault="00193233" w:rsidP="0075704B">
            <w:pPr>
              <w:keepNext/>
              <w:keepLines/>
              <w:suppressAutoHyphens/>
              <w:spacing w:after="0"/>
              <w:textAlignment w:val="baseline"/>
            </w:pPr>
            <w:r w:rsidRPr="004711F3">
              <w:rPr>
                <w:sz w:val="16"/>
                <w:szCs w:val="16"/>
              </w:rPr>
              <w:t>b) max. total rate per crop/season </w:t>
            </w:r>
          </w:p>
        </w:tc>
        <w:tc>
          <w:tcPr>
            <w:tcW w:w="676" w:type="dxa"/>
            <w:shd w:val="clear" w:color="auto" w:fill="auto"/>
            <w:hideMark/>
          </w:tcPr>
          <w:p w14:paraId="71AB3A92" w14:textId="77777777" w:rsidR="00193233" w:rsidRPr="004711F3" w:rsidRDefault="00193233" w:rsidP="0075704B">
            <w:pPr>
              <w:keepNext/>
              <w:keepLines/>
              <w:suppressAutoHyphens/>
              <w:spacing w:after="0"/>
              <w:textAlignment w:val="baseline"/>
            </w:pPr>
            <w:r w:rsidRPr="004711F3">
              <w:rPr>
                <w:sz w:val="16"/>
                <w:szCs w:val="16"/>
              </w:rPr>
              <w:t>Water L/ha </w:t>
            </w:r>
            <w:r w:rsidRPr="004711F3">
              <w:rPr>
                <w:sz w:val="16"/>
                <w:szCs w:val="16"/>
              </w:rPr>
              <w:br/>
              <w:t> </w:t>
            </w:r>
            <w:r w:rsidRPr="004711F3">
              <w:rPr>
                <w:sz w:val="16"/>
                <w:szCs w:val="16"/>
              </w:rPr>
              <w:br/>
              <w:t>min / max </w:t>
            </w:r>
          </w:p>
        </w:tc>
        <w:tc>
          <w:tcPr>
            <w:tcW w:w="738" w:type="dxa"/>
            <w:vMerge/>
            <w:vAlign w:val="center"/>
            <w:hideMark/>
          </w:tcPr>
          <w:p w14:paraId="50F2ED06" w14:textId="77777777" w:rsidR="00193233" w:rsidRPr="004711F3" w:rsidRDefault="00193233" w:rsidP="0075704B">
            <w:pPr>
              <w:keepNext/>
              <w:keepLines/>
              <w:suppressAutoHyphens/>
              <w:spacing w:after="0"/>
            </w:pPr>
          </w:p>
        </w:tc>
        <w:tc>
          <w:tcPr>
            <w:tcW w:w="1295" w:type="dxa"/>
            <w:vMerge/>
            <w:vAlign w:val="center"/>
            <w:hideMark/>
          </w:tcPr>
          <w:p w14:paraId="127BCDEF" w14:textId="77777777" w:rsidR="00193233" w:rsidRPr="004711F3" w:rsidRDefault="00193233" w:rsidP="0075704B">
            <w:pPr>
              <w:keepNext/>
              <w:keepLines/>
              <w:suppressAutoHyphens/>
              <w:spacing w:after="0"/>
            </w:pPr>
          </w:p>
        </w:tc>
      </w:tr>
      <w:tr w:rsidR="00193233" w:rsidRPr="004711F3" w14:paraId="25E1A79B" w14:textId="77777777" w:rsidTr="00D30BB0">
        <w:trPr>
          <w:trHeight w:val="165"/>
        </w:trPr>
        <w:tc>
          <w:tcPr>
            <w:tcW w:w="570" w:type="dxa"/>
            <w:shd w:val="clear" w:color="auto" w:fill="auto"/>
          </w:tcPr>
          <w:p w14:paraId="0B506AFC" w14:textId="77777777" w:rsidR="00193233" w:rsidRPr="004711F3" w:rsidRDefault="00193233" w:rsidP="0075704B">
            <w:pPr>
              <w:keepNext/>
              <w:keepLines/>
              <w:suppressAutoHyphens/>
              <w:spacing w:after="0"/>
              <w:textAlignment w:val="baseline"/>
              <w:rPr>
                <w:sz w:val="14"/>
                <w:szCs w:val="14"/>
              </w:rPr>
            </w:pPr>
            <w:r w:rsidRPr="004711F3">
              <w:rPr>
                <w:sz w:val="14"/>
                <w:szCs w:val="14"/>
              </w:rPr>
              <w:t>1</w:t>
            </w:r>
          </w:p>
        </w:tc>
        <w:tc>
          <w:tcPr>
            <w:tcW w:w="917" w:type="dxa"/>
            <w:shd w:val="clear" w:color="auto" w:fill="auto"/>
          </w:tcPr>
          <w:p w14:paraId="272502B1" w14:textId="77777777" w:rsidR="00193233" w:rsidRPr="004711F3" w:rsidRDefault="00193233" w:rsidP="0075704B">
            <w:pPr>
              <w:keepNext/>
              <w:keepLines/>
              <w:suppressAutoHyphens/>
              <w:spacing w:after="0"/>
              <w:textAlignment w:val="baseline"/>
              <w:rPr>
                <w:sz w:val="14"/>
                <w:szCs w:val="14"/>
              </w:rPr>
            </w:pPr>
            <w:r w:rsidRPr="004711F3">
              <w:rPr>
                <w:sz w:val="14"/>
                <w:szCs w:val="14"/>
              </w:rPr>
              <w:t>IT</w:t>
            </w:r>
          </w:p>
        </w:tc>
        <w:tc>
          <w:tcPr>
            <w:tcW w:w="959" w:type="dxa"/>
            <w:shd w:val="clear" w:color="auto" w:fill="auto"/>
          </w:tcPr>
          <w:p w14:paraId="51E4FC2B" w14:textId="77777777" w:rsidR="00193233" w:rsidRPr="004711F3" w:rsidRDefault="00193233" w:rsidP="0075704B">
            <w:pPr>
              <w:keepNext/>
              <w:keepLines/>
              <w:suppressAutoHyphens/>
              <w:spacing w:after="0"/>
              <w:textAlignment w:val="baseline"/>
              <w:rPr>
                <w:sz w:val="14"/>
                <w:szCs w:val="14"/>
              </w:rPr>
            </w:pPr>
            <w:r w:rsidRPr="004711F3">
              <w:rPr>
                <w:sz w:val="14"/>
                <w:szCs w:val="14"/>
              </w:rPr>
              <w:t>Coniferous and deciduous forest and green areas (trees and shrubs in parks and gardens)</w:t>
            </w:r>
          </w:p>
        </w:tc>
        <w:tc>
          <w:tcPr>
            <w:tcW w:w="792" w:type="dxa"/>
            <w:shd w:val="clear" w:color="auto" w:fill="auto"/>
          </w:tcPr>
          <w:p w14:paraId="58AADC7B" w14:textId="77777777" w:rsidR="00193233" w:rsidRPr="004711F3" w:rsidRDefault="00193233" w:rsidP="0075704B">
            <w:pPr>
              <w:keepNext/>
              <w:keepLines/>
              <w:suppressAutoHyphens/>
              <w:spacing w:after="0"/>
              <w:textAlignment w:val="baseline"/>
              <w:rPr>
                <w:sz w:val="14"/>
                <w:szCs w:val="14"/>
              </w:rPr>
            </w:pPr>
            <w:r w:rsidRPr="004711F3">
              <w:rPr>
                <w:sz w:val="14"/>
                <w:szCs w:val="14"/>
              </w:rPr>
              <w:t>F</w:t>
            </w:r>
          </w:p>
        </w:tc>
        <w:tc>
          <w:tcPr>
            <w:tcW w:w="1359" w:type="dxa"/>
            <w:shd w:val="clear" w:color="auto" w:fill="auto"/>
          </w:tcPr>
          <w:p w14:paraId="2DD932E0" w14:textId="77777777" w:rsidR="00193233" w:rsidRPr="004711F3" w:rsidRDefault="00193233" w:rsidP="0075704B">
            <w:pPr>
              <w:keepNext/>
              <w:keepLines/>
              <w:suppressAutoHyphens/>
              <w:spacing w:after="0"/>
              <w:textAlignment w:val="baseline"/>
              <w:rPr>
                <w:sz w:val="14"/>
                <w:szCs w:val="14"/>
              </w:rPr>
            </w:pPr>
            <w:r w:rsidRPr="004711F3">
              <w:rPr>
                <w:sz w:val="14"/>
                <w:szCs w:val="14"/>
              </w:rPr>
              <w:t>Lepidoptera caterpillars L1 to L4</w:t>
            </w:r>
          </w:p>
          <w:p w14:paraId="00818D33" w14:textId="77777777" w:rsidR="00193233" w:rsidRPr="004711F3" w:rsidRDefault="00193233" w:rsidP="0075704B">
            <w:pPr>
              <w:keepNext/>
              <w:keepLines/>
              <w:suppressAutoHyphens/>
              <w:spacing w:after="0"/>
              <w:textAlignment w:val="baseline"/>
              <w:rPr>
                <w:sz w:val="14"/>
                <w:szCs w:val="14"/>
              </w:rPr>
            </w:pPr>
            <w:proofErr w:type="spellStart"/>
            <w:r w:rsidRPr="004711F3">
              <w:rPr>
                <w:i/>
                <w:iCs/>
                <w:sz w:val="14"/>
                <w:szCs w:val="14"/>
              </w:rPr>
              <w:t>Choristoneura</w:t>
            </w:r>
            <w:proofErr w:type="spellEnd"/>
            <w:r w:rsidRPr="004711F3">
              <w:rPr>
                <w:i/>
                <w:iCs/>
                <w:sz w:val="14"/>
                <w:szCs w:val="14"/>
              </w:rPr>
              <w:t xml:space="preserve"> sp</w:t>
            </w:r>
            <w:r w:rsidRPr="004711F3">
              <w:rPr>
                <w:sz w:val="14"/>
                <w:szCs w:val="14"/>
              </w:rPr>
              <w:t>. - CHONSP,</w:t>
            </w:r>
          </w:p>
          <w:p w14:paraId="05129E7E" w14:textId="77777777" w:rsidR="00193233" w:rsidRPr="004711F3" w:rsidRDefault="00193233" w:rsidP="0075704B">
            <w:pPr>
              <w:keepNext/>
              <w:keepLines/>
              <w:suppressAutoHyphens/>
              <w:spacing w:after="0"/>
              <w:textAlignment w:val="baseline"/>
              <w:rPr>
                <w:sz w:val="14"/>
                <w:szCs w:val="14"/>
              </w:rPr>
            </w:pPr>
            <w:proofErr w:type="spellStart"/>
            <w:r w:rsidRPr="004711F3">
              <w:rPr>
                <w:i/>
                <w:iCs/>
                <w:sz w:val="14"/>
                <w:szCs w:val="14"/>
              </w:rPr>
              <w:t>Geometridae</w:t>
            </w:r>
            <w:proofErr w:type="spellEnd"/>
            <w:r w:rsidRPr="004711F3">
              <w:rPr>
                <w:sz w:val="14"/>
                <w:szCs w:val="14"/>
              </w:rPr>
              <w:t xml:space="preserve"> - 1GEOMF,</w:t>
            </w:r>
          </w:p>
          <w:p w14:paraId="36570DC2" w14:textId="77777777" w:rsidR="00193233" w:rsidRPr="004711F3" w:rsidRDefault="00193233" w:rsidP="0075704B">
            <w:pPr>
              <w:keepNext/>
              <w:keepLines/>
              <w:suppressAutoHyphens/>
              <w:spacing w:after="0"/>
              <w:textAlignment w:val="baseline"/>
              <w:rPr>
                <w:sz w:val="14"/>
                <w:szCs w:val="14"/>
              </w:rPr>
            </w:pPr>
            <w:proofErr w:type="spellStart"/>
            <w:r w:rsidRPr="004711F3">
              <w:rPr>
                <w:i/>
                <w:iCs/>
                <w:sz w:val="14"/>
                <w:szCs w:val="14"/>
              </w:rPr>
              <w:t>Hyphantria</w:t>
            </w:r>
            <w:proofErr w:type="spellEnd"/>
            <w:r w:rsidRPr="004711F3">
              <w:rPr>
                <w:i/>
                <w:iCs/>
                <w:sz w:val="14"/>
                <w:szCs w:val="14"/>
              </w:rPr>
              <w:t xml:space="preserve"> </w:t>
            </w:r>
            <w:proofErr w:type="spellStart"/>
            <w:r w:rsidRPr="004711F3">
              <w:rPr>
                <w:i/>
                <w:iCs/>
                <w:sz w:val="14"/>
                <w:szCs w:val="14"/>
              </w:rPr>
              <w:t>cunea</w:t>
            </w:r>
            <w:proofErr w:type="spellEnd"/>
            <w:r w:rsidRPr="004711F3">
              <w:rPr>
                <w:sz w:val="14"/>
                <w:szCs w:val="14"/>
              </w:rPr>
              <w:t xml:space="preserve"> - HYPHCU</w:t>
            </w:r>
          </w:p>
          <w:p w14:paraId="44B7A37A" w14:textId="77777777" w:rsidR="00193233" w:rsidRPr="004711F3" w:rsidRDefault="00193233" w:rsidP="0075704B">
            <w:pPr>
              <w:keepNext/>
              <w:keepLines/>
              <w:suppressAutoHyphens/>
              <w:spacing w:after="0"/>
              <w:textAlignment w:val="baseline"/>
              <w:rPr>
                <w:sz w:val="14"/>
                <w:szCs w:val="14"/>
              </w:rPr>
            </w:pPr>
            <w:r w:rsidRPr="004711F3">
              <w:rPr>
                <w:i/>
                <w:iCs/>
                <w:sz w:val="14"/>
                <w:szCs w:val="14"/>
              </w:rPr>
              <w:t xml:space="preserve">Malacosoma </w:t>
            </w:r>
            <w:proofErr w:type="spellStart"/>
            <w:r w:rsidRPr="004711F3">
              <w:rPr>
                <w:i/>
                <w:iCs/>
                <w:sz w:val="14"/>
                <w:szCs w:val="14"/>
              </w:rPr>
              <w:t>neustria</w:t>
            </w:r>
            <w:proofErr w:type="spellEnd"/>
            <w:r w:rsidRPr="004711F3">
              <w:rPr>
                <w:sz w:val="14"/>
                <w:szCs w:val="14"/>
              </w:rPr>
              <w:t xml:space="preserve"> - MALANE,</w:t>
            </w:r>
          </w:p>
          <w:p w14:paraId="54074B4C" w14:textId="77777777" w:rsidR="00193233" w:rsidRPr="004711F3" w:rsidRDefault="00193233" w:rsidP="0075704B">
            <w:pPr>
              <w:keepNext/>
              <w:keepLines/>
              <w:suppressAutoHyphens/>
              <w:spacing w:after="0"/>
              <w:textAlignment w:val="baseline"/>
              <w:rPr>
                <w:sz w:val="14"/>
                <w:szCs w:val="14"/>
              </w:rPr>
            </w:pPr>
            <w:proofErr w:type="spellStart"/>
            <w:r w:rsidRPr="004711F3">
              <w:rPr>
                <w:sz w:val="14"/>
                <w:szCs w:val="14"/>
              </w:rPr>
              <w:t>Stilpnotia</w:t>
            </w:r>
            <w:proofErr w:type="spellEnd"/>
            <w:r w:rsidRPr="004711F3">
              <w:rPr>
                <w:sz w:val="14"/>
                <w:szCs w:val="14"/>
              </w:rPr>
              <w:t xml:space="preserve"> </w:t>
            </w:r>
            <w:proofErr w:type="spellStart"/>
            <w:r w:rsidRPr="004711F3">
              <w:rPr>
                <w:sz w:val="14"/>
                <w:szCs w:val="14"/>
              </w:rPr>
              <w:t>salicis</w:t>
            </w:r>
            <w:proofErr w:type="spellEnd"/>
            <w:r w:rsidRPr="004711F3">
              <w:rPr>
                <w:sz w:val="14"/>
                <w:szCs w:val="14"/>
              </w:rPr>
              <w:t xml:space="preserve"> - LEUOSA,</w:t>
            </w:r>
          </w:p>
          <w:p w14:paraId="36E0837E" w14:textId="77777777" w:rsidR="00193233" w:rsidRPr="00B06B16" w:rsidRDefault="00193233" w:rsidP="0075704B">
            <w:pPr>
              <w:keepNext/>
              <w:keepLines/>
              <w:suppressAutoHyphens/>
              <w:spacing w:after="0"/>
              <w:textAlignment w:val="baseline"/>
              <w:rPr>
                <w:sz w:val="14"/>
                <w:szCs w:val="14"/>
                <w:lang w:val="fr-FR"/>
              </w:rPr>
            </w:pPr>
            <w:r w:rsidRPr="00B06B16">
              <w:rPr>
                <w:i/>
                <w:iCs/>
                <w:sz w:val="14"/>
                <w:szCs w:val="14"/>
                <w:lang w:val="fr-FR"/>
              </w:rPr>
              <w:t>Euproctis chrysorrhoea</w:t>
            </w:r>
            <w:r w:rsidRPr="00B06B16">
              <w:rPr>
                <w:sz w:val="14"/>
                <w:szCs w:val="14"/>
                <w:lang w:val="fr-FR"/>
              </w:rPr>
              <w:t xml:space="preserve"> - EUPRCH, </w:t>
            </w:r>
          </w:p>
          <w:p w14:paraId="5E214D4B" w14:textId="77777777" w:rsidR="00193233" w:rsidRPr="004F256B" w:rsidRDefault="00193233" w:rsidP="0075704B">
            <w:pPr>
              <w:keepNext/>
              <w:keepLines/>
              <w:suppressAutoHyphens/>
              <w:spacing w:after="0"/>
              <w:textAlignment w:val="baseline"/>
              <w:rPr>
                <w:sz w:val="14"/>
                <w:szCs w:val="14"/>
                <w:lang w:val="it-IT"/>
              </w:rPr>
            </w:pPr>
            <w:r w:rsidRPr="004F256B">
              <w:rPr>
                <w:i/>
                <w:iCs/>
                <w:sz w:val="14"/>
                <w:szCs w:val="14"/>
                <w:lang w:val="it-IT"/>
              </w:rPr>
              <w:t>Lymantria dispar</w:t>
            </w:r>
            <w:r w:rsidRPr="004F256B">
              <w:rPr>
                <w:sz w:val="14"/>
                <w:szCs w:val="14"/>
                <w:lang w:val="it-IT"/>
              </w:rPr>
              <w:t xml:space="preserve"> - LYMADI,</w:t>
            </w:r>
          </w:p>
          <w:p w14:paraId="3E9F0BE4" w14:textId="77777777" w:rsidR="00193233" w:rsidRPr="004F256B" w:rsidRDefault="00193233" w:rsidP="0075704B">
            <w:pPr>
              <w:keepNext/>
              <w:keepLines/>
              <w:suppressAutoHyphens/>
              <w:spacing w:after="0"/>
              <w:textAlignment w:val="baseline"/>
              <w:rPr>
                <w:sz w:val="14"/>
                <w:szCs w:val="14"/>
                <w:lang w:val="it-IT"/>
              </w:rPr>
            </w:pPr>
            <w:r w:rsidRPr="004F256B">
              <w:rPr>
                <w:i/>
                <w:iCs/>
                <w:sz w:val="14"/>
                <w:szCs w:val="14"/>
                <w:lang w:val="it-IT"/>
              </w:rPr>
              <w:t>Lymantria monacha</w:t>
            </w:r>
            <w:r w:rsidRPr="004F256B">
              <w:rPr>
                <w:sz w:val="14"/>
                <w:szCs w:val="14"/>
                <w:lang w:val="it-IT"/>
              </w:rPr>
              <w:t xml:space="preserve"> - LYMAMO, </w:t>
            </w:r>
          </w:p>
          <w:p w14:paraId="7697F4E7" w14:textId="77777777" w:rsidR="00193233" w:rsidRPr="004F256B" w:rsidRDefault="00193233" w:rsidP="0075704B">
            <w:pPr>
              <w:keepNext/>
              <w:keepLines/>
              <w:suppressAutoHyphens/>
              <w:spacing w:after="0"/>
              <w:textAlignment w:val="baseline"/>
              <w:rPr>
                <w:sz w:val="14"/>
                <w:szCs w:val="14"/>
                <w:lang w:val="it-IT"/>
              </w:rPr>
            </w:pPr>
            <w:r w:rsidRPr="004F256B">
              <w:rPr>
                <w:i/>
                <w:iCs/>
                <w:sz w:val="14"/>
                <w:szCs w:val="14"/>
                <w:lang w:val="it-IT"/>
              </w:rPr>
              <w:t>Thaumetopoea pityocampa</w:t>
            </w:r>
            <w:r w:rsidRPr="004F256B">
              <w:rPr>
                <w:sz w:val="14"/>
                <w:szCs w:val="14"/>
                <w:lang w:val="it-IT"/>
              </w:rPr>
              <w:t xml:space="preserve"> - THAUPI, </w:t>
            </w:r>
          </w:p>
          <w:p w14:paraId="3E9B4245" w14:textId="77777777" w:rsidR="00193233" w:rsidRPr="004F256B" w:rsidRDefault="00193233" w:rsidP="0075704B">
            <w:pPr>
              <w:keepNext/>
              <w:keepLines/>
              <w:suppressAutoHyphens/>
              <w:spacing w:after="0"/>
              <w:textAlignment w:val="baseline"/>
              <w:rPr>
                <w:sz w:val="14"/>
                <w:szCs w:val="14"/>
                <w:lang w:val="it-IT"/>
              </w:rPr>
            </w:pPr>
            <w:r w:rsidRPr="004F256B">
              <w:rPr>
                <w:i/>
                <w:iCs/>
                <w:sz w:val="14"/>
                <w:szCs w:val="14"/>
                <w:lang w:val="it-IT"/>
              </w:rPr>
              <w:t>Thaumetopoea processionea</w:t>
            </w:r>
            <w:r w:rsidRPr="004F256B">
              <w:rPr>
                <w:sz w:val="14"/>
                <w:szCs w:val="14"/>
                <w:lang w:val="it-IT"/>
              </w:rPr>
              <w:t xml:space="preserve"> - THAUPR, </w:t>
            </w:r>
          </w:p>
          <w:p w14:paraId="654A30BF" w14:textId="77777777" w:rsidR="00193233" w:rsidRPr="004711F3" w:rsidRDefault="00193233" w:rsidP="0075704B">
            <w:pPr>
              <w:keepNext/>
              <w:keepLines/>
              <w:suppressAutoHyphens/>
              <w:spacing w:after="0"/>
              <w:textAlignment w:val="baseline"/>
              <w:rPr>
                <w:sz w:val="14"/>
                <w:szCs w:val="14"/>
              </w:rPr>
            </w:pPr>
            <w:proofErr w:type="spellStart"/>
            <w:r w:rsidRPr="004711F3">
              <w:rPr>
                <w:i/>
                <w:iCs/>
                <w:sz w:val="14"/>
                <w:szCs w:val="14"/>
              </w:rPr>
              <w:t>Dendrolimus</w:t>
            </w:r>
            <w:proofErr w:type="spellEnd"/>
            <w:r w:rsidRPr="004711F3">
              <w:rPr>
                <w:i/>
                <w:iCs/>
                <w:sz w:val="14"/>
                <w:szCs w:val="14"/>
              </w:rPr>
              <w:t xml:space="preserve"> </w:t>
            </w:r>
            <w:proofErr w:type="spellStart"/>
            <w:r w:rsidRPr="004711F3">
              <w:rPr>
                <w:i/>
                <w:iCs/>
                <w:sz w:val="14"/>
                <w:szCs w:val="14"/>
              </w:rPr>
              <w:t>pini</w:t>
            </w:r>
            <w:proofErr w:type="spellEnd"/>
            <w:r w:rsidRPr="004711F3">
              <w:rPr>
                <w:sz w:val="14"/>
                <w:szCs w:val="14"/>
              </w:rPr>
              <w:t xml:space="preserve"> - DENDPI,</w:t>
            </w:r>
          </w:p>
          <w:p w14:paraId="6A3D0DDD" w14:textId="77777777" w:rsidR="00193233" w:rsidRPr="004711F3" w:rsidRDefault="00193233" w:rsidP="0075704B">
            <w:pPr>
              <w:keepNext/>
              <w:keepLines/>
              <w:suppressAutoHyphens/>
              <w:spacing w:after="0"/>
              <w:textAlignment w:val="baseline"/>
              <w:rPr>
                <w:sz w:val="14"/>
                <w:szCs w:val="14"/>
              </w:rPr>
            </w:pPr>
            <w:proofErr w:type="spellStart"/>
            <w:r w:rsidRPr="004711F3">
              <w:rPr>
                <w:i/>
                <w:iCs/>
                <w:sz w:val="14"/>
                <w:szCs w:val="14"/>
              </w:rPr>
              <w:t>Dendrolimus</w:t>
            </w:r>
            <w:proofErr w:type="spellEnd"/>
            <w:r w:rsidRPr="004711F3">
              <w:rPr>
                <w:i/>
                <w:iCs/>
                <w:sz w:val="14"/>
                <w:szCs w:val="14"/>
              </w:rPr>
              <w:t xml:space="preserve"> </w:t>
            </w:r>
            <w:proofErr w:type="spellStart"/>
            <w:r w:rsidRPr="004711F3">
              <w:rPr>
                <w:i/>
                <w:iCs/>
                <w:sz w:val="14"/>
                <w:szCs w:val="14"/>
              </w:rPr>
              <w:t>superans</w:t>
            </w:r>
            <w:proofErr w:type="spellEnd"/>
            <w:r w:rsidRPr="004711F3">
              <w:rPr>
                <w:sz w:val="14"/>
                <w:szCs w:val="14"/>
              </w:rPr>
              <w:t xml:space="preserve"> - DENDSU, </w:t>
            </w:r>
          </w:p>
          <w:p w14:paraId="4349C880" w14:textId="77777777" w:rsidR="00193233" w:rsidRPr="004711F3" w:rsidRDefault="00193233" w:rsidP="0075704B">
            <w:pPr>
              <w:keepNext/>
              <w:keepLines/>
              <w:suppressAutoHyphens/>
              <w:spacing w:after="0"/>
              <w:textAlignment w:val="baseline"/>
              <w:rPr>
                <w:sz w:val="14"/>
                <w:szCs w:val="14"/>
              </w:rPr>
            </w:pPr>
            <w:r w:rsidRPr="004711F3">
              <w:rPr>
                <w:i/>
                <w:iCs/>
                <w:sz w:val="14"/>
                <w:szCs w:val="14"/>
              </w:rPr>
              <w:t xml:space="preserve">Tortrix </w:t>
            </w:r>
            <w:proofErr w:type="spellStart"/>
            <w:r w:rsidRPr="004711F3">
              <w:rPr>
                <w:i/>
                <w:iCs/>
                <w:sz w:val="14"/>
                <w:szCs w:val="14"/>
              </w:rPr>
              <w:t>viridana</w:t>
            </w:r>
            <w:proofErr w:type="spellEnd"/>
            <w:r w:rsidRPr="004711F3">
              <w:rPr>
                <w:sz w:val="14"/>
                <w:szCs w:val="14"/>
              </w:rPr>
              <w:t xml:space="preserve"> - TORTVI</w:t>
            </w:r>
          </w:p>
        </w:tc>
        <w:tc>
          <w:tcPr>
            <w:tcW w:w="857" w:type="dxa"/>
            <w:shd w:val="clear" w:color="auto" w:fill="auto"/>
          </w:tcPr>
          <w:p w14:paraId="009DC1F4" w14:textId="77777777" w:rsidR="00193233" w:rsidRPr="004711F3" w:rsidRDefault="00193233" w:rsidP="0075704B">
            <w:pPr>
              <w:keepNext/>
              <w:keepLines/>
              <w:suppressAutoHyphens/>
              <w:spacing w:after="0"/>
              <w:textAlignment w:val="baseline"/>
              <w:rPr>
                <w:sz w:val="14"/>
                <w:szCs w:val="14"/>
              </w:rPr>
            </w:pPr>
            <w:r w:rsidRPr="004711F3">
              <w:rPr>
                <w:sz w:val="14"/>
                <w:szCs w:val="14"/>
              </w:rPr>
              <w:t>Ground spray</w:t>
            </w:r>
          </w:p>
        </w:tc>
        <w:tc>
          <w:tcPr>
            <w:tcW w:w="826" w:type="dxa"/>
            <w:gridSpan w:val="2"/>
            <w:shd w:val="clear" w:color="auto" w:fill="auto"/>
          </w:tcPr>
          <w:p w14:paraId="3F264CE3" w14:textId="77777777" w:rsidR="00193233" w:rsidRPr="004711F3" w:rsidRDefault="00193233" w:rsidP="0075704B">
            <w:pPr>
              <w:keepNext/>
              <w:keepLines/>
              <w:suppressAutoHyphens/>
              <w:spacing w:after="0"/>
              <w:textAlignment w:val="baseline"/>
              <w:rPr>
                <w:sz w:val="14"/>
                <w:szCs w:val="14"/>
              </w:rPr>
            </w:pPr>
            <w:r w:rsidRPr="004711F3">
              <w:rPr>
                <w:sz w:val="14"/>
                <w:szCs w:val="14"/>
              </w:rPr>
              <w:t>When caterpillars are visible following egg hatch &amp; foliage growth sufficient for deposition</w:t>
            </w:r>
          </w:p>
        </w:tc>
        <w:tc>
          <w:tcPr>
            <w:tcW w:w="1041" w:type="dxa"/>
            <w:shd w:val="clear" w:color="auto" w:fill="auto"/>
          </w:tcPr>
          <w:p w14:paraId="3B60707D" w14:textId="77777777" w:rsidR="00193233" w:rsidRPr="004711F3" w:rsidRDefault="00193233" w:rsidP="0075704B">
            <w:pPr>
              <w:keepNext/>
              <w:keepLines/>
              <w:suppressAutoHyphens/>
              <w:spacing w:after="0"/>
              <w:textAlignment w:val="baseline"/>
              <w:rPr>
                <w:sz w:val="14"/>
                <w:szCs w:val="14"/>
              </w:rPr>
            </w:pPr>
            <w:r w:rsidRPr="004711F3">
              <w:rPr>
                <w:sz w:val="14"/>
                <w:szCs w:val="14"/>
              </w:rPr>
              <w:t>a) 1 - 4</w:t>
            </w:r>
          </w:p>
          <w:p w14:paraId="7DC85069" w14:textId="77777777" w:rsidR="00193233" w:rsidRPr="004711F3" w:rsidRDefault="00193233" w:rsidP="0075704B">
            <w:pPr>
              <w:keepNext/>
              <w:keepLines/>
              <w:suppressAutoHyphens/>
              <w:spacing w:after="0"/>
              <w:textAlignment w:val="baseline"/>
              <w:rPr>
                <w:sz w:val="14"/>
                <w:szCs w:val="14"/>
              </w:rPr>
            </w:pPr>
            <w:r w:rsidRPr="004711F3">
              <w:rPr>
                <w:sz w:val="14"/>
                <w:szCs w:val="14"/>
              </w:rPr>
              <w:t>b) 4</w:t>
            </w:r>
          </w:p>
        </w:tc>
        <w:tc>
          <w:tcPr>
            <w:tcW w:w="908" w:type="dxa"/>
            <w:shd w:val="clear" w:color="auto" w:fill="auto"/>
          </w:tcPr>
          <w:p w14:paraId="08C1C6A8" w14:textId="77777777" w:rsidR="00193233" w:rsidRPr="004711F3" w:rsidRDefault="00193233" w:rsidP="0075704B">
            <w:pPr>
              <w:keepNext/>
              <w:keepLines/>
              <w:suppressAutoHyphens/>
              <w:spacing w:after="0"/>
              <w:textAlignment w:val="baseline"/>
              <w:rPr>
                <w:sz w:val="14"/>
                <w:szCs w:val="14"/>
              </w:rPr>
            </w:pPr>
            <w:r w:rsidRPr="004711F3">
              <w:rPr>
                <w:sz w:val="14"/>
                <w:szCs w:val="14"/>
              </w:rPr>
              <w:t>5 days</w:t>
            </w:r>
          </w:p>
        </w:tc>
        <w:tc>
          <w:tcPr>
            <w:tcW w:w="1190" w:type="dxa"/>
            <w:gridSpan w:val="2"/>
            <w:shd w:val="clear" w:color="auto" w:fill="auto"/>
          </w:tcPr>
          <w:p w14:paraId="0CEECDE9" w14:textId="77777777" w:rsidR="00193233" w:rsidRPr="004711F3" w:rsidRDefault="00193233" w:rsidP="0075704B">
            <w:pPr>
              <w:keepNext/>
              <w:keepLines/>
              <w:suppressAutoHyphens/>
              <w:spacing w:after="0"/>
              <w:textAlignment w:val="baseline"/>
              <w:rPr>
                <w:sz w:val="14"/>
                <w:szCs w:val="14"/>
              </w:rPr>
            </w:pPr>
            <w:r w:rsidRPr="004711F3">
              <w:rPr>
                <w:sz w:val="14"/>
                <w:szCs w:val="14"/>
              </w:rPr>
              <w:t>a) 2 - 2.5 L/ha</w:t>
            </w:r>
          </w:p>
          <w:p w14:paraId="405E23EF" w14:textId="77777777" w:rsidR="00193233" w:rsidRPr="004711F3" w:rsidRDefault="00193233" w:rsidP="0075704B">
            <w:pPr>
              <w:keepNext/>
              <w:keepLines/>
              <w:suppressAutoHyphens/>
              <w:spacing w:after="0"/>
              <w:textAlignment w:val="baseline"/>
              <w:rPr>
                <w:sz w:val="14"/>
                <w:szCs w:val="14"/>
              </w:rPr>
            </w:pPr>
            <w:r w:rsidRPr="004711F3">
              <w:rPr>
                <w:sz w:val="14"/>
                <w:szCs w:val="14"/>
              </w:rPr>
              <w:t>b) 10 L/ha</w:t>
            </w:r>
          </w:p>
        </w:tc>
        <w:tc>
          <w:tcPr>
            <w:tcW w:w="1625" w:type="dxa"/>
            <w:shd w:val="clear" w:color="auto" w:fill="auto"/>
          </w:tcPr>
          <w:p w14:paraId="76955BD1" w14:textId="77777777" w:rsidR="00193233" w:rsidRPr="00B4607C" w:rsidRDefault="00193233" w:rsidP="0075704B">
            <w:pPr>
              <w:keepNext/>
              <w:keepLines/>
              <w:suppressAutoHyphens/>
              <w:spacing w:after="0"/>
              <w:textAlignment w:val="baseline"/>
              <w:rPr>
                <w:sz w:val="14"/>
                <w:szCs w:val="14"/>
                <w:lang w:val="es-ES"/>
              </w:rPr>
            </w:pPr>
            <w:r w:rsidRPr="00B4607C">
              <w:rPr>
                <w:sz w:val="14"/>
                <w:szCs w:val="14"/>
                <w:lang w:val="es-ES"/>
              </w:rPr>
              <w:t>a) 0.413 - 0.516 kg a.s/ha</w:t>
            </w:r>
          </w:p>
          <w:p w14:paraId="5AF05284" w14:textId="77777777" w:rsidR="00193233" w:rsidRPr="00B4607C" w:rsidRDefault="00193233" w:rsidP="0075704B">
            <w:pPr>
              <w:keepNext/>
              <w:keepLines/>
              <w:suppressAutoHyphens/>
              <w:spacing w:after="0"/>
              <w:textAlignment w:val="baseline"/>
              <w:rPr>
                <w:sz w:val="14"/>
                <w:szCs w:val="14"/>
                <w:lang w:val="es-ES"/>
              </w:rPr>
            </w:pPr>
            <w:r w:rsidRPr="00B4607C">
              <w:rPr>
                <w:sz w:val="14"/>
                <w:szCs w:val="14"/>
                <w:lang w:val="es-ES"/>
              </w:rPr>
              <w:t>b) 2.06 kg a.s./ha</w:t>
            </w:r>
          </w:p>
        </w:tc>
        <w:tc>
          <w:tcPr>
            <w:tcW w:w="676" w:type="dxa"/>
            <w:shd w:val="clear" w:color="auto" w:fill="auto"/>
          </w:tcPr>
          <w:p w14:paraId="509A79E1" w14:textId="77777777" w:rsidR="00193233" w:rsidRPr="004711F3" w:rsidRDefault="00193233" w:rsidP="0075704B">
            <w:pPr>
              <w:keepNext/>
              <w:keepLines/>
              <w:suppressAutoHyphens/>
              <w:spacing w:after="0"/>
              <w:textAlignment w:val="baseline"/>
              <w:rPr>
                <w:sz w:val="14"/>
                <w:szCs w:val="14"/>
              </w:rPr>
            </w:pPr>
            <w:r w:rsidRPr="004711F3">
              <w:rPr>
                <w:sz w:val="14"/>
                <w:szCs w:val="14"/>
              </w:rPr>
              <w:t>0 - 500 L/ha</w:t>
            </w:r>
          </w:p>
        </w:tc>
        <w:tc>
          <w:tcPr>
            <w:tcW w:w="738" w:type="dxa"/>
            <w:shd w:val="clear" w:color="auto" w:fill="auto"/>
          </w:tcPr>
          <w:p w14:paraId="5142841B" w14:textId="77777777" w:rsidR="00193233" w:rsidRPr="004711F3" w:rsidRDefault="00193233" w:rsidP="0075704B">
            <w:pPr>
              <w:keepNext/>
              <w:keepLines/>
              <w:suppressAutoHyphens/>
              <w:spacing w:after="0"/>
              <w:textAlignment w:val="baseline"/>
              <w:rPr>
                <w:sz w:val="14"/>
                <w:szCs w:val="14"/>
              </w:rPr>
            </w:pPr>
            <w:r w:rsidRPr="004711F3">
              <w:rPr>
                <w:sz w:val="14"/>
                <w:szCs w:val="14"/>
              </w:rPr>
              <w:t>-</w:t>
            </w:r>
          </w:p>
        </w:tc>
        <w:tc>
          <w:tcPr>
            <w:tcW w:w="1295" w:type="dxa"/>
            <w:shd w:val="clear" w:color="auto" w:fill="auto"/>
          </w:tcPr>
          <w:p w14:paraId="7FD2D1B4" w14:textId="77777777" w:rsidR="00193233" w:rsidRPr="004F256B" w:rsidRDefault="00193233" w:rsidP="0075704B">
            <w:pPr>
              <w:keepNext/>
              <w:keepLines/>
              <w:suppressAutoHyphens/>
              <w:spacing w:after="0"/>
              <w:textAlignment w:val="baseline"/>
              <w:rPr>
                <w:sz w:val="14"/>
                <w:szCs w:val="14"/>
                <w:lang w:val="it-IT"/>
              </w:rPr>
            </w:pPr>
            <w:r w:rsidRPr="004F256B">
              <w:rPr>
                <w:sz w:val="14"/>
                <w:szCs w:val="14"/>
                <w:lang w:val="it-IT"/>
              </w:rPr>
              <w:t>Application rate in CFU:</w:t>
            </w:r>
          </w:p>
          <w:p w14:paraId="55C3D4AF" w14:textId="77777777" w:rsidR="00193233" w:rsidRPr="004F256B" w:rsidRDefault="00193233" w:rsidP="0075704B">
            <w:pPr>
              <w:keepNext/>
              <w:keepLines/>
              <w:suppressAutoHyphens/>
              <w:spacing w:after="0"/>
              <w:textAlignment w:val="baseline"/>
              <w:rPr>
                <w:sz w:val="14"/>
                <w:szCs w:val="14"/>
                <w:lang w:val="it-IT"/>
              </w:rPr>
            </w:pPr>
            <w:r w:rsidRPr="004F256B">
              <w:rPr>
                <w:sz w:val="14"/>
                <w:szCs w:val="14"/>
                <w:lang w:val="it-IT"/>
              </w:rPr>
              <w:t>a) 3.02 - 3.77 x 10</w:t>
            </w:r>
            <w:r w:rsidRPr="004F256B">
              <w:rPr>
                <w:sz w:val="14"/>
                <w:szCs w:val="14"/>
                <w:vertAlign w:val="superscript"/>
                <w:lang w:val="it-IT"/>
              </w:rPr>
              <w:t>13</w:t>
            </w:r>
            <w:r w:rsidRPr="004F256B">
              <w:rPr>
                <w:sz w:val="14"/>
                <w:szCs w:val="14"/>
                <w:lang w:val="it-IT"/>
              </w:rPr>
              <w:t xml:space="preserve"> CFU/ha</w:t>
            </w:r>
          </w:p>
          <w:p w14:paraId="54C325CC" w14:textId="77777777" w:rsidR="00193233" w:rsidRPr="004F256B" w:rsidRDefault="00193233" w:rsidP="0075704B">
            <w:pPr>
              <w:keepNext/>
              <w:keepLines/>
              <w:suppressAutoHyphens/>
              <w:spacing w:after="0"/>
              <w:textAlignment w:val="baseline"/>
              <w:rPr>
                <w:sz w:val="14"/>
                <w:szCs w:val="14"/>
                <w:lang w:val="it-IT"/>
              </w:rPr>
            </w:pPr>
            <w:r w:rsidRPr="004F256B">
              <w:rPr>
                <w:sz w:val="14"/>
                <w:szCs w:val="14"/>
                <w:lang w:val="it-IT"/>
              </w:rPr>
              <w:t>b) 1.51 x 10</w:t>
            </w:r>
            <w:r w:rsidRPr="004F256B">
              <w:rPr>
                <w:sz w:val="14"/>
                <w:szCs w:val="14"/>
                <w:vertAlign w:val="superscript"/>
                <w:lang w:val="it-IT"/>
              </w:rPr>
              <w:t>14</w:t>
            </w:r>
            <w:r w:rsidRPr="004F256B">
              <w:rPr>
                <w:sz w:val="14"/>
                <w:szCs w:val="14"/>
                <w:lang w:val="it-IT"/>
              </w:rPr>
              <w:t xml:space="preserve"> CFU/ha</w:t>
            </w:r>
          </w:p>
          <w:p w14:paraId="5D8DF659" w14:textId="77777777" w:rsidR="00193233" w:rsidRPr="004F256B" w:rsidRDefault="00193233" w:rsidP="0075704B">
            <w:pPr>
              <w:keepNext/>
              <w:keepLines/>
              <w:suppressAutoHyphens/>
              <w:spacing w:after="0"/>
              <w:textAlignment w:val="baseline"/>
              <w:rPr>
                <w:sz w:val="14"/>
                <w:szCs w:val="14"/>
                <w:lang w:val="it-IT"/>
              </w:rPr>
            </w:pPr>
          </w:p>
          <w:p w14:paraId="2A309C1C" w14:textId="77777777" w:rsidR="00193233" w:rsidRPr="004711F3" w:rsidRDefault="00193233" w:rsidP="0075704B">
            <w:pPr>
              <w:keepNext/>
              <w:keepLines/>
              <w:suppressAutoHyphens/>
              <w:spacing w:after="0"/>
              <w:textAlignment w:val="baseline"/>
              <w:rPr>
                <w:sz w:val="14"/>
                <w:szCs w:val="14"/>
              </w:rPr>
            </w:pPr>
            <w:r w:rsidRPr="004711F3">
              <w:rPr>
                <w:sz w:val="14"/>
                <w:szCs w:val="14"/>
              </w:rPr>
              <w:t>Aerial application only by emergency permits (Avio).</w:t>
            </w:r>
          </w:p>
        </w:tc>
      </w:tr>
    </w:tbl>
    <w:p w14:paraId="5CE79915" w14:textId="77777777" w:rsidR="00193233" w:rsidRPr="004711F3" w:rsidRDefault="00193233" w:rsidP="00193233">
      <w:pPr>
        <w:keepNext/>
        <w:keepLines/>
        <w:suppressAutoHyphens/>
        <w:spacing w:after="0"/>
        <w:textAlignment w:val="baseline"/>
        <w:rPr>
          <w:sz w:val="14"/>
          <w:szCs w:val="14"/>
        </w:rPr>
        <w:sectPr w:rsidR="00193233" w:rsidRPr="004711F3" w:rsidSect="0075704B">
          <w:headerReference w:type="default" r:id="rId17"/>
          <w:pgSz w:w="16838" w:h="11906" w:orient="landscape"/>
          <w:pgMar w:top="567" w:right="1440" w:bottom="426" w:left="1440" w:header="708" w:footer="708" w:gutter="0"/>
          <w:cols w:space="708"/>
          <w:docGrid w:linePitch="360"/>
        </w:sectPr>
      </w:pP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8"/>
        <w:gridCol w:w="902"/>
        <w:gridCol w:w="950"/>
        <w:gridCol w:w="772"/>
        <w:gridCol w:w="1343"/>
        <w:gridCol w:w="857"/>
        <w:gridCol w:w="825"/>
        <w:gridCol w:w="1014"/>
        <w:gridCol w:w="1166"/>
        <w:gridCol w:w="1131"/>
        <w:gridCol w:w="16"/>
        <w:gridCol w:w="1567"/>
        <w:gridCol w:w="679"/>
        <w:gridCol w:w="707"/>
        <w:gridCol w:w="1266"/>
      </w:tblGrid>
      <w:tr w:rsidR="00E535D2" w:rsidRPr="004F256B" w14:paraId="0BD8210C" w14:textId="77777777" w:rsidTr="00D30BB0">
        <w:trPr>
          <w:trHeight w:val="165"/>
          <w:tblHeader/>
        </w:trPr>
        <w:tc>
          <w:tcPr>
            <w:tcW w:w="558" w:type="dxa"/>
            <w:shd w:val="clear" w:color="auto" w:fill="auto"/>
          </w:tcPr>
          <w:p w14:paraId="287F22B6" w14:textId="4C6B8AA3"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lastRenderedPageBreak/>
              <w:t>1</w:t>
            </w:r>
          </w:p>
        </w:tc>
        <w:tc>
          <w:tcPr>
            <w:tcW w:w="902" w:type="dxa"/>
            <w:shd w:val="clear" w:color="auto" w:fill="auto"/>
          </w:tcPr>
          <w:p w14:paraId="3063643A" w14:textId="54B27A49"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2</w:t>
            </w:r>
          </w:p>
        </w:tc>
        <w:tc>
          <w:tcPr>
            <w:tcW w:w="950" w:type="dxa"/>
            <w:shd w:val="clear" w:color="auto" w:fill="auto"/>
          </w:tcPr>
          <w:p w14:paraId="7008E32D" w14:textId="5E0A3203"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3</w:t>
            </w:r>
          </w:p>
        </w:tc>
        <w:tc>
          <w:tcPr>
            <w:tcW w:w="772" w:type="dxa"/>
            <w:shd w:val="clear" w:color="auto" w:fill="auto"/>
          </w:tcPr>
          <w:p w14:paraId="20003AF2" w14:textId="482D81B8"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4</w:t>
            </w:r>
          </w:p>
        </w:tc>
        <w:tc>
          <w:tcPr>
            <w:tcW w:w="1343" w:type="dxa"/>
            <w:shd w:val="clear" w:color="auto" w:fill="auto"/>
          </w:tcPr>
          <w:p w14:paraId="43E22AA8" w14:textId="14D64783"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5</w:t>
            </w:r>
          </w:p>
        </w:tc>
        <w:tc>
          <w:tcPr>
            <w:tcW w:w="857" w:type="dxa"/>
            <w:shd w:val="clear" w:color="auto" w:fill="auto"/>
          </w:tcPr>
          <w:p w14:paraId="09978BA7" w14:textId="7B8233FE"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6</w:t>
            </w:r>
          </w:p>
        </w:tc>
        <w:tc>
          <w:tcPr>
            <w:tcW w:w="825" w:type="dxa"/>
            <w:shd w:val="clear" w:color="auto" w:fill="auto"/>
          </w:tcPr>
          <w:p w14:paraId="15D53C12" w14:textId="4D119B72"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7</w:t>
            </w:r>
          </w:p>
        </w:tc>
        <w:tc>
          <w:tcPr>
            <w:tcW w:w="1014" w:type="dxa"/>
            <w:shd w:val="clear" w:color="auto" w:fill="auto"/>
          </w:tcPr>
          <w:p w14:paraId="306E2D12" w14:textId="37854E24"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8</w:t>
            </w:r>
          </w:p>
        </w:tc>
        <w:tc>
          <w:tcPr>
            <w:tcW w:w="1166" w:type="dxa"/>
            <w:shd w:val="clear" w:color="auto" w:fill="auto"/>
          </w:tcPr>
          <w:p w14:paraId="568B5994" w14:textId="101379DF"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9</w:t>
            </w:r>
          </w:p>
        </w:tc>
        <w:tc>
          <w:tcPr>
            <w:tcW w:w="1131" w:type="dxa"/>
            <w:shd w:val="clear" w:color="auto" w:fill="auto"/>
          </w:tcPr>
          <w:p w14:paraId="1A2B21F1" w14:textId="56371BBB"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10</w:t>
            </w:r>
          </w:p>
        </w:tc>
        <w:tc>
          <w:tcPr>
            <w:tcW w:w="1583" w:type="dxa"/>
            <w:gridSpan w:val="2"/>
            <w:shd w:val="clear" w:color="auto" w:fill="auto"/>
          </w:tcPr>
          <w:p w14:paraId="03C1C7F6" w14:textId="1B2FA5DC"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11</w:t>
            </w:r>
          </w:p>
        </w:tc>
        <w:tc>
          <w:tcPr>
            <w:tcW w:w="679" w:type="dxa"/>
            <w:shd w:val="clear" w:color="auto" w:fill="auto"/>
          </w:tcPr>
          <w:p w14:paraId="3AF867D8" w14:textId="0DFAA2FF"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12</w:t>
            </w:r>
          </w:p>
        </w:tc>
        <w:tc>
          <w:tcPr>
            <w:tcW w:w="707" w:type="dxa"/>
            <w:shd w:val="clear" w:color="auto" w:fill="auto"/>
          </w:tcPr>
          <w:p w14:paraId="66B4A494" w14:textId="634BBB58"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13</w:t>
            </w:r>
          </w:p>
        </w:tc>
        <w:tc>
          <w:tcPr>
            <w:tcW w:w="1266" w:type="dxa"/>
            <w:shd w:val="clear" w:color="auto" w:fill="auto"/>
          </w:tcPr>
          <w:p w14:paraId="3B1ABD2C" w14:textId="6B5F0D56" w:rsidR="00E535D2" w:rsidRPr="004711F3" w:rsidRDefault="00E535D2" w:rsidP="00E535D2">
            <w:pPr>
              <w:keepNext/>
              <w:keepLines/>
              <w:suppressAutoHyphens/>
              <w:spacing w:after="0"/>
              <w:jc w:val="center"/>
              <w:textAlignment w:val="baseline"/>
              <w:rPr>
                <w:b/>
                <w:bCs/>
                <w:sz w:val="16"/>
                <w:szCs w:val="16"/>
              </w:rPr>
            </w:pPr>
            <w:r w:rsidRPr="004711F3">
              <w:rPr>
                <w:b/>
                <w:bCs/>
                <w:sz w:val="16"/>
                <w:szCs w:val="16"/>
              </w:rPr>
              <w:t>14</w:t>
            </w:r>
          </w:p>
        </w:tc>
      </w:tr>
      <w:tr w:rsidR="0079090C" w:rsidRPr="004F256B" w14:paraId="6AB6944F" w14:textId="77777777" w:rsidTr="00D30BB0">
        <w:trPr>
          <w:trHeight w:val="165"/>
          <w:tblHeader/>
        </w:trPr>
        <w:tc>
          <w:tcPr>
            <w:tcW w:w="558" w:type="dxa"/>
            <w:vMerge w:val="restart"/>
            <w:shd w:val="clear" w:color="auto" w:fill="auto"/>
          </w:tcPr>
          <w:p w14:paraId="3841EBF6" w14:textId="642A172B" w:rsidR="0079090C" w:rsidRPr="004711F3" w:rsidRDefault="0079090C" w:rsidP="00B94932">
            <w:pPr>
              <w:keepNext/>
              <w:keepLines/>
              <w:suppressAutoHyphens/>
              <w:spacing w:after="0"/>
              <w:textAlignment w:val="baseline"/>
              <w:rPr>
                <w:sz w:val="14"/>
                <w:szCs w:val="14"/>
              </w:rPr>
            </w:pPr>
            <w:r w:rsidRPr="004711F3">
              <w:rPr>
                <w:b/>
                <w:bCs/>
                <w:sz w:val="16"/>
                <w:szCs w:val="16"/>
              </w:rPr>
              <w:t xml:space="preserve">Use-No. </w:t>
            </w:r>
          </w:p>
        </w:tc>
        <w:tc>
          <w:tcPr>
            <w:tcW w:w="902" w:type="dxa"/>
            <w:vMerge w:val="restart"/>
            <w:shd w:val="clear" w:color="auto" w:fill="auto"/>
          </w:tcPr>
          <w:p w14:paraId="5406038C" w14:textId="10FB7FAF" w:rsidR="0079090C" w:rsidRPr="004711F3" w:rsidRDefault="0079090C" w:rsidP="00B94932">
            <w:pPr>
              <w:keepNext/>
              <w:keepLines/>
              <w:suppressAutoHyphens/>
              <w:spacing w:after="0"/>
              <w:textAlignment w:val="baseline"/>
              <w:rPr>
                <w:sz w:val="14"/>
                <w:szCs w:val="14"/>
              </w:rPr>
            </w:pPr>
            <w:r w:rsidRPr="004711F3">
              <w:rPr>
                <w:b/>
                <w:bCs/>
                <w:sz w:val="16"/>
                <w:szCs w:val="16"/>
              </w:rPr>
              <w:t>Member state(s) </w:t>
            </w:r>
            <w:r w:rsidRPr="004711F3">
              <w:rPr>
                <w:b/>
                <w:bCs/>
                <w:sz w:val="16"/>
                <w:szCs w:val="16"/>
              </w:rPr>
              <w:br/>
              <w:t> </w:t>
            </w:r>
          </w:p>
        </w:tc>
        <w:tc>
          <w:tcPr>
            <w:tcW w:w="950" w:type="dxa"/>
            <w:vMerge w:val="restart"/>
            <w:shd w:val="clear" w:color="auto" w:fill="auto"/>
          </w:tcPr>
          <w:p w14:paraId="05C30122" w14:textId="1B5E2602" w:rsidR="0079090C" w:rsidRPr="004711F3" w:rsidRDefault="0079090C" w:rsidP="00B94932">
            <w:pPr>
              <w:keepNext/>
              <w:keepLines/>
              <w:suppressAutoHyphens/>
              <w:spacing w:after="0"/>
              <w:textAlignment w:val="baseline"/>
              <w:rPr>
                <w:sz w:val="14"/>
                <w:szCs w:val="14"/>
              </w:rPr>
            </w:pPr>
            <w:r w:rsidRPr="004711F3">
              <w:rPr>
                <w:b/>
                <w:bCs/>
                <w:sz w:val="16"/>
                <w:szCs w:val="16"/>
              </w:rPr>
              <w:t>Crop and/ </w:t>
            </w:r>
            <w:r w:rsidRPr="004711F3">
              <w:rPr>
                <w:b/>
                <w:bCs/>
                <w:sz w:val="16"/>
                <w:szCs w:val="16"/>
              </w:rPr>
              <w:br/>
              <w:t>or situation </w:t>
            </w:r>
            <w:r w:rsidRPr="004711F3">
              <w:rPr>
                <w:b/>
                <w:bCs/>
                <w:sz w:val="16"/>
                <w:szCs w:val="16"/>
              </w:rPr>
              <w:br/>
              <w:t> </w:t>
            </w:r>
            <w:r w:rsidRPr="004711F3">
              <w:rPr>
                <w:b/>
                <w:bCs/>
                <w:sz w:val="16"/>
                <w:szCs w:val="16"/>
              </w:rPr>
              <w:br/>
              <w:t>(crop destination / purpose of crop) </w:t>
            </w:r>
          </w:p>
        </w:tc>
        <w:tc>
          <w:tcPr>
            <w:tcW w:w="772" w:type="dxa"/>
            <w:vMerge w:val="restart"/>
            <w:shd w:val="clear" w:color="auto" w:fill="auto"/>
          </w:tcPr>
          <w:p w14:paraId="250F1EB7" w14:textId="05E4CE82" w:rsidR="0079090C" w:rsidRPr="004711F3" w:rsidRDefault="0079090C" w:rsidP="00B94932">
            <w:pPr>
              <w:keepNext/>
              <w:keepLines/>
              <w:suppressAutoHyphens/>
              <w:spacing w:after="0"/>
              <w:textAlignment w:val="baseline"/>
              <w:rPr>
                <w:sz w:val="14"/>
                <w:szCs w:val="14"/>
              </w:rPr>
            </w:pPr>
            <w:r w:rsidRPr="004711F3">
              <w:rPr>
                <w:b/>
                <w:bCs/>
                <w:sz w:val="16"/>
                <w:szCs w:val="16"/>
              </w:rPr>
              <w:t xml:space="preserve">F, </w:t>
            </w:r>
            <w:proofErr w:type="spellStart"/>
            <w:r w:rsidRPr="004711F3">
              <w:rPr>
                <w:b/>
                <w:bCs/>
                <w:sz w:val="16"/>
                <w:szCs w:val="16"/>
              </w:rPr>
              <w:t>Fn</w:t>
            </w:r>
            <w:proofErr w:type="spellEnd"/>
            <w:r w:rsidRPr="004711F3">
              <w:rPr>
                <w:b/>
                <w:bCs/>
                <w:sz w:val="16"/>
                <w:szCs w:val="16"/>
              </w:rPr>
              <w:t xml:space="preserve">, </w:t>
            </w:r>
            <w:proofErr w:type="spellStart"/>
            <w:r w:rsidRPr="004711F3">
              <w:rPr>
                <w:b/>
                <w:bCs/>
                <w:sz w:val="16"/>
                <w:szCs w:val="16"/>
              </w:rPr>
              <w:t>Fpn</w:t>
            </w:r>
            <w:proofErr w:type="spellEnd"/>
            <w:r w:rsidRPr="004711F3">
              <w:rPr>
                <w:b/>
                <w:bCs/>
                <w:sz w:val="16"/>
                <w:szCs w:val="16"/>
              </w:rPr>
              <w:t> </w:t>
            </w:r>
            <w:r w:rsidRPr="004711F3">
              <w:rPr>
                <w:b/>
                <w:bCs/>
                <w:sz w:val="16"/>
                <w:szCs w:val="16"/>
              </w:rPr>
              <w:br/>
              <w:t xml:space="preserve">G, </w:t>
            </w:r>
            <w:proofErr w:type="spellStart"/>
            <w:r w:rsidRPr="004711F3">
              <w:rPr>
                <w:b/>
                <w:bCs/>
                <w:sz w:val="16"/>
                <w:szCs w:val="16"/>
              </w:rPr>
              <w:t>Gn</w:t>
            </w:r>
            <w:proofErr w:type="spellEnd"/>
            <w:r w:rsidRPr="004711F3">
              <w:rPr>
                <w:b/>
                <w:bCs/>
                <w:sz w:val="16"/>
                <w:szCs w:val="16"/>
              </w:rPr>
              <w:t xml:space="preserve">, </w:t>
            </w:r>
            <w:proofErr w:type="spellStart"/>
            <w:r w:rsidRPr="004711F3">
              <w:rPr>
                <w:b/>
                <w:bCs/>
                <w:sz w:val="16"/>
                <w:szCs w:val="16"/>
              </w:rPr>
              <w:t>Gpn</w:t>
            </w:r>
            <w:proofErr w:type="spellEnd"/>
            <w:r w:rsidRPr="004711F3">
              <w:rPr>
                <w:b/>
                <w:bCs/>
                <w:sz w:val="16"/>
                <w:szCs w:val="16"/>
              </w:rPr>
              <w:t> </w:t>
            </w:r>
            <w:r w:rsidRPr="004711F3">
              <w:rPr>
                <w:b/>
                <w:bCs/>
                <w:sz w:val="16"/>
                <w:szCs w:val="16"/>
              </w:rPr>
              <w:br/>
              <w:t>or </w:t>
            </w:r>
            <w:r w:rsidRPr="004711F3">
              <w:rPr>
                <w:b/>
                <w:bCs/>
                <w:sz w:val="16"/>
                <w:szCs w:val="16"/>
              </w:rPr>
              <w:br/>
              <w:t>I </w:t>
            </w:r>
          </w:p>
        </w:tc>
        <w:tc>
          <w:tcPr>
            <w:tcW w:w="1343" w:type="dxa"/>
            <w:vMerge w:val="restart"/>
            <w:shd w:val="clear" w:color="auto" w:fill="auto"/>
          </w:tcPr>
          <w:p w14:paraId="501A1025" w14:textId="35D2F20C" w:rsidR="0079090C" w:rsidRPr="004F256B" w:rsidRDefault="0079090C" w:rsidP="00B94932">
            <w:pPr>
              <w:keepNext/>
              <w:keepLines/>
              <w:suppressAutoHyphens/>
              <w:spacing w:after="0"/>
              <w:textAlignment w:val="baseline"/>
              <w:rPr>
                <w:sz w:val="14"/>
                <w:szCs w:val="14"/>
                <w:lang w:val="it-IT"/>
              </w:rPr>
            </w:pPr>
            <w:r w:rsidRPr="004711F3">
              <w:rPr>
                <w:b/>
                <w:bCs/>
                <w:sz w:val="16"/>
                <w:szCs w:val="16"/>
              </w:rPr>
              <w:t>Pests or Group of pests controlled </w:t>
            </w:r>
            <w:r w:rsidRPr="004711F3">
              <w:rPr>
                <w:b/>
                <w:bCs/>
                <w:sz w:val="16"/>
                <w:szCs w:val="16"/>
              </w:rPr>
              <w:br/>
              <w:t> </w:t>
            </w:r>
            <w:r w:rsidRPr="004711F3">
              <w:rPr>
                <w:b/>
                <w:bCs/>
                <w:sz w:val="16"/>
                <w:szCs w:val="16"/>
              </w:rPr>
              <w:br/>
              <w:t>(additionally: developmental stages of the pest or pest group) </w:t>
            </w:r>
          </w:p>
        </w:tc>
        <w:tc>
          <w:tcPr>
            <w:tcW w:w="3862" w:type="dxa"/>
            <w:gridSpan w:val="4"/>
            <w:shd w:val="clear" w:color="auto" w:fill="auto"/>
          </w:tcPr>
          <w:p w14:paraId="348B28E7" w14:textId="28CB4783" w:rsidR="0079090C" w:rsidRPr="004711F3" w:rsidRDefault="0079090C" w:rsidP="0079090C">
            <w:pPr>
              <w:keepNext/>
              <w:keepLines/>
              <w:suppressAutoHyphens/>
              <w:spacing w:after="0"/>
              <w:jc w:val="center"/>
              <w:textAlignment w:val="baseline"/>
              <w:rPr>
                <w:sz w:val="14"/>
                <w:szCs w:val="14"/>
              </w:rPr>
            </w:pPr>
            <w:r w:rsidRPr="004711F3">
              <w:rPr>
                <w:b/>
                <w:bCs/>
                <w:sz w:val="16"/>
                <w:szCs w:val="16"/>
              </w:rPr>
              <w:t>Application</w:t>
            </w:r>
          </w:p>
        </w:tc>
        <w:tc>
          <w:tcPr>
            <w:tcW w:w="3393" w:type="dxa"/>
            <w:gridSpan w:val="4"/>
            <w:shd w:val="clear" w:color="auto" w:fill="auto"/>
          </w:tcPr>
          <w:p w14:paraId="0BBD230D" w14:textId="41219EB0" w:rsidR="0079090C" w:rsidRPr="004711F3" w:rsidRDefault="0079090C" w:rsidP="0079090C">
            <w:pPr>
              <w:keepNext/>
              <w:keepLines/>
              <w:suppressAutoHyphens/>
              <w:spacing w:after="0"/>
              <w:jc w:val="center"/>
              <w:textAlignment w:val="baseline"/>
              <w:rPr>
                <w:sz w:val="14"/>
                <w:szCs w:val="14"/>
              </w:rPr>
            </w:pPr>
            <w:r w:rsidRPr="004711F3">
              <w:rPr>
                <w:b/>
                <w:bCs/>
                <w:sz w:val="16"/>
                <w:szCs w:val="16"/>
              </w:rPr>
              <w:t>Application rate</w:t>
            </w:r>
          </w:p>
        </w:tc>
        <w:tc>
          <w:tcPr>
            <w:tcW w:w="707" w:type="dxa"/>
            <w:vMerge w:val="restart"/>
            <w:shd w:val="clear" w:color="auto" w:fill="auto"/>
          </w:tcPr>
          <w:p w14:paraId="71F65002" w14:textId="2985E7C4" w:rsidR="0079090C" w:rsidRPr="004711F3" w:rsidRDefault="0079090C" w:rsidP="00B94932">
            <w:pPr>
              <w:keepNext/>
              <w:keepLines/>
              <w:suppressAutoHyphens/>
              <w:spacing w:after="0"/>
              <w:textAlignment w:val="baseline"/>
              <w:rPr>
                <w:sz w:val="14"/>
                <w:szCs w:val="14"/>
              </w:rPr>
            </w:pPr>
            <w:r w:rsidRPr="004711F3">
              <w:rPr>
                <w:b/>
                <w:bCs/>
                <w:sz w:val="16"/>
                <w:szCs w:val="16"/>
              </w:rPr>
              <w:t>PHI </w:t>
            </w:r>
            <w:r w:rsidRPr="004711F3">
              <w:rPr>
                <w:b/>
                <w:bCs/>
                <w:sz w:val="16"/>
                <w:szCs w:val="16"/>
              </w:rPr>
              <w:br/>
              <w:t>(days) </w:t>
            </w:r>
          </w:p>
        </w:tc>
        <w:tc>
          <w:tcPr>
            <w:tcW w:w="1266" w:type="dxa"/>
            <w:vMerge w:val="restart"/>
            <w:shd w:val="clear" w:color="auto" w:fill="auto"/>
          </w:tcPr>
          <w:p w14:paraId="116855F7" w14:textId="19D1A4B0" w:rsidR="0079090C" w:rsidRPr="002C6C63" w:rsidRDefault="0079090C" w:rsidP="00B94932">
            <w:pPr>
              <w:keepNext/>
              <w:keepLines/>
              <w:suppressAutoHyphens/>
              <w:spacing w:after="0"/>
              <w:textAlignment w:val="baseline"/>
              <w:rPr>
                <w:b/>
                <w:bCs/>
              </w:rPr>
            </w:pPr>
            <w:r w:rsidRPr="004711F3">
              <w:rPr>
                <w:b/>
                <w:bCs/>
                <w:sz w:val="16"/>
                <w:szCs w:val="16"/>
              </w:rPr>
              <w:t>Remarks:  </w:t>
            </w:r>
            <w:r w:rsidRPr="004711F3">
              <w:rPr>
                <w:b/>
                <w:bCs/>
                <w:sz w:val="16"/>
                <w:szCs w:val="16"/>
              </w:rPr>
              <w:br/>
              <w:t> </w:t>
            </w:r>
            <w:r w:rsidRPr="004711F3">
              <w:rPr>
                <w:b/>
                <w:bCs/>
                <w:sz w:val="16"/>
                <w:szCs w:val="16"/>
              </w:rPr>
              <w:br/>
              <w:t>e.g. g safener/synergist per ha</w:t>
            </w:r>
          </w:p>
        </w:tc>
      </w:tr>
      <w:tr w:rsidR="0079090C" w:rsidRPr="004F256B" w14:paraId="3A8A8667" w14:textId="77777777" w:rsidTr="00D30BB0">
        <w:trPr>
          <w:trHeight w:val="165"/>
          <w:tblHeader/>
        </w:trPr>
        <w:tc>
          <w:tcPr>
            <w:tcW w:w="558" w:type="dxa"/>
            <w:vMerge/>
            <w:shd w:val="clear" w:color="auto" w:fill="auto"/>
          </w:tcPr>
          <w:p w14:paraId="3B64674A" w14:textId="77777777" w:rsidR="0079090C" w:rsidRPr="004711F3" w:rsidRDefault="0079090C" w:rsidP="00B94932">
            <w:pPr>
              <w:keepNext/>
              <w:keepLines/>
              <w:suppressAutoHyphens/>
              <w:spacing w:after="0"/>
              <w:textAlignment w:val="baseline"/>
              <w:rPr>
                <w:sz w:val="14"/>
                <w:szCs w:val="14"/>
              </w:rPr>
            </w:pPr>
          </w:p>
        </w:tc>
        <w:tc>
          <w:tcPr>
            <w:tcW w:w="902" w:type="dxa"/>
            <w:vMerge/>
            <w:shd w:val="clear" w:color="auto" w:fill="auto"/>
          </w:tcPr>
          <w:p w14:paraId="15DB5F9F" w14:textId="77777777" w:rsidR="0079090C" w:rsidRPr="004711F3" w:rsidRDefault="0079090C" w:rsidP="00B94932">
            <w:pPr>
              <w:keepNext/>
              <w:keepLines/>
              <w:suppressAutoHyphens/>
              <w:spacing w:after="0"/>
              <w:textAlignment w:val="baseline"/>
              <w:rPr>
                <w:sz w:val="14"/>
                <w:szCs w:val="14"/>
              </w:rPr>
            </w:pPr>
          </w:p>
        </w:tc>
        <w:tc>
          <w:tcPr>
            <w:tcW w:w="950" w:type="dxa"/>
            <w:vMerge/>
            <w:shd w:val="clear" w:color="auto" w:fill="auto"/>
          </w:tcPr>
          <w:p w14:paraId="1BF01328" w14:textId="77777777" w:rsidR="0079090C" w:rsidRPr="004711F3" w:rsidRDefault="0079090C" w:rsidP="00B94932">
            <w:pPr>
              <w:keepNext/>
              <w:keepLines/>
              <w:suppressAutoHyphens/>
              <w:spacing w:after="0"/>
              <w:textAlignment w:val="baseline"/>
              <w:rPr>
                <w:sz w:val="14"/>
                <w:szCs w:val="14"/>
              </w:rPr>
            </w:pPr>
          </w:p>
        </w:tc>
        <w:tc>
          <w:tcPr>
            <w:tcW w:w="772" w:type="dxa"/>
            <w:vMerge/>
            <w:shd w:val="clear" w:color="auto" w:fill="auto"/>
          </w:tcPr>
          <w:p w14:paraId="641BA871" w14:textId="77777777" w:rsidR="0079090C" w:rsidRPr="004711F3" w:rsidRDefault="0079090C" w:rsidP="00B94932">
            <w:pPr>
              <w:keepNext/>
              <w:keepLines/>
              <w:suppressAutoHyphens/>
              <w:spacing w:after="0"/>
              <w:textAlignment w:val="baseline"/>
              <w:rPr>
                <w:sz w:val="14"/>
                <w:szCs w:val="14"/>
              </w:rPr>
            </w:pPr>
          </w:p>
        </w:tc>
        <w:tc>
          <w:tcPr>
            <w:tcW w:w="1343" w:type="dxa"/>
            <w:vMerge/>
            <w:shd w:val="clear" w:color="auto" w:fill="auto"/>
          </w:tcPr>
          <w:p w14:paraId="1419D8C3" w14:textId="77777777" w:rsidR="0079090C" w:rsidRPr="004F256B" w:rsidRDefault="0079090C" w:rsidP="00B94932">
            <w:pPr>
              <w:keepNext/>
              <w:keepLines/>
              <w:suppressAutoHyphens/>
              <w:spacing w:after="0"/>
              <w:textAlignment w:val="baseline"/>
              <w:rPr>
                <w:sz w:val="14"/>
                <w:szCs w:val="14"/>
                <w:lang w:val="it-IT"/>
              </w:rPr>
            </w:pPr>
          </w:p>
        </w:tc>
        <w:tc>
          <w:tcPr>
            <w:tcW w:w="857" w:type="dxa"/>
            <w:shd w:val="clear" w:color="auto" w:fill="auto"/>
          </w:tcPr>
          <w:p w14:paraId="3E9D5EEC" w14:textId="2031CA6C" w:rsidR="0079090C" w:rsidRPr="004711F3" w:rsidRDefault="0079090C" w:rsidP="00B94932">
            <w:pPr>
              <w:keepNext/>
              <w:keepLines/>
              <w:suppressAutoHyphens/>
              <w:spacing w:after="0"/>
              <w:textAlignment w:val="baseline"/>
              <w:rPr>
                <w:sz w:val="14"/>
                <w:szCs w:val="14"/>
              </w:rPr>
            </w:pPr>
            <w:r w:rsidRPr="004711F3">
              <w:rPr>
                <w:sz w:val="16"/>
                <w:szCs w:val="16"/>
              </w:rPr>
              <w:t>Method / Kind </w:t>
            </w:r>
          </w:p>
        </w:tc>
        <w:tc>
          <w:tcPr>
            <w:tcW w:w="825" w:type="dxa"/>
            <w:shd w:val="clear" w:color="auto" w:fill="auto"/>
          </w:tcPr>
          <w:p w14:paraId="364F5269" w14:textId="312F60CF" w:rsidR="0079090C" w:rsidRPr="004711F3" w:rsidRDefault="0079090C" w:rsidP="00B94932">
            <w:pPr>
              <w:keepNext/>
              <w:keepLines/>
              <w:suppressAutoHyphens/>
              <w:spacing w:after="0"/>
              <w:textAlignment w:val="baseline"/>
              <w:rPr>
                <w:sz w:val="14"/>
                <w:szCs w:val="14"/>
              </w:rPr>
            </w:pPr>
            <w:r w:rsidRPr="004711F3">
              <w:rPr>
                <w:sz w:val="16"/>
                <w:szCs w:val="16"/>
              </w:rPr>
              <w:t>Timing / Growth stage of crop &amp; season </w:t>
            </w:r>
          </w:p>
        </w:tc>
        <w:tc>
          <w:tcPr>
            <w:tcW w:w="1014" w:type="dxa"/>
            <w:shd w:val="clear" w:color="auto" w:fill="auto"/>
          </w:tcPr>
          <w:p w14:paraId="01A1BB4C" w14:textId="77777777" w:rsidR="0079090C" w:rsidRPr="004711F3" w:rsidRDefault="0079090C" w:rsidP="00B94932">
            <w:pPr>
              <w:keepNext/>
              <w:keepLines/>
              <w:suppressAutoHyphens/>
              <w:spacing w:after="0"/>
              <w:textAlignment w:val="baseline"/>
            </w:pPr>
            <w:r w:rsidRPr="004711F3">
              <w:rPr>
                <w:sz w:val="16"/>
                <w:szCs w:val="16"/>
              </w:rPr>
              <w:t>Max. number  </w:t>
            </w:r>
          </w:p>
          <w:p w14:paraId="349AFAC6" w14:textId="77777777" w:rsidR="0079090C" w:rsidRPr="004711F3" w:rsidRDefault="0079090C" w:rsidP="00B94932">
            <w:pPr>
              <w:keepNext/>
              <w:keepLines/>
              <w:suppressAutoHyphens/>
              <w:spacing w:after="0"/>
              <w:textAlignment w:val="baseline"/>
            </w:pPr>
            <w:r w:rsidRPr="004711F3">
              <w:rPr>
                <w:sz w:val="16"/>
                <w:szCs w:val="16"/>
              </w:rPr>
              <w:t>a) per use </w:t>
            </w:r>
          </w:p>
          <w:p w14:paraId="1C195559" w14:textId="38933F32" w:rsidR="0079090C" w:rsidRPr="004711F3" w:rsidRDefault="0079090C" w:rsidP="00B94932">
            <w:pPr>
              <w:keepNext/>
              <w:keepLines/>
              <w:suppressAutoHyphens/>
              <w:spacing w:after="0"/>
              <w:textAlignment w:val="baseline"/>
              <w:rPr>
                <w:sz w:val="14"/>
                <w:szCs w:val="14"/>
              </w:rPr>
            </w:pPr>
            <w:r w:rsidRPr="004711F3">
              <w:rPr>
                <w:sz w:val="16"/>
                <w:szCs w:val="16"/>
              </w:rPr>
              <w:t>b) per crop/ season </w:t>
            </w:r>
          </w:p>
        </w:tc>
        <w:tc>
          <w:tcPr>
            <w:tcW w:w="1166" w:type="dxa"/>
            <w:shd w:val="clear" w:color="auto" w:fill="auto"/>
          </w:tcPr>
          <w:p w14:paraId="12EBEA96" w14:textId="03EC282A" w:rsidR="0079090C" w:rsidRPr="004711F3" w:rsidRDefault="0079090C" w:rsidP="00B94932">
            <w:pPr>
              <w:keepNext/>
              <w:keepLines/>
              <w:suppressAutoHyphens/>
              <w:spacing w:after="0"/>
              <w:textAlignment w:val="baseline"/>
              <w:rPr>
                <w:sz w:val="14"/>
                <w:szCs w:val="14"/>
              </w:rPr>
            </w:pPr>
            <w:r w:rsidRPr="004711F3">
              <w:rPr>
                <w:sz w:val="16"/>
                <w:szCs w:val="16"/>
              </w:rPr>
              <w:t>Min. interval between applications (days) </w:t>
            </w:r>
          </w:p>
        </w:tc>
        <w:tc>
          <w:tcPr>
            <w:tcW w:w="1147" w:type="dxa"/>
            <w:gridSpan w:val="2"/>
            <w:shd w:val="clear" w:color="auto" w:fill="auto"/>
          </w:tcPr>
          <w:p w14:paraId="15CD7787" w14:textId="77777777" w:rsidR="0079090C" w:rsidRPr="004711F3" w:rsidRDefault="0079090C" w:rsidP="00B94932">
            <w:pPr>
              <w:keepNext/>
              <w:keepLines/>
              <w:suppressAutoHyphens/>
              <w:spacing w:after="0"/>
              <w:textAlignment w:val="baseline"/>
            </w:pPr>
            <w:r w:rsidRPr="004711F3">
              <w:rPr>
                <w:sz w:val="16"/>
                <w:szCs w:val="16"/>
              </w:rPr>
              <w:t>kg or L product / ha </w:t>
            </w:r>
          </w:p>
          <w:p w14:paraId="066F263A" w14:textId="77777777" w:rsidR="0079090C" w:rsidRPr="004711F3" w:rsidRDefault="0079090C" w:rsidP="00B94932">
            <w:pPr>
              <w:keepNext/>
              <w:keepLines/>
              <w:suppressAutoHyphens/>
              <w:spacing w:after="0"/>
              <w:textAlignment w:val="baseline"/>
            </w:pPr>
            <w:r w:rsidRPr="004711F3">
              <w:rPr>
                <w:sz w:val="16"/>
                <w:szCs w:val="16"/>
              </w:rPr>
              <w:t>a) min / max. rate per appl. </w:t>
            </w:r>
          </w:p>
          <w:p w14:paraId="7F933941" w14:textId="711A2AAD" w:rsidR="0079090C" w:rsidRPr="004711F3" w:rsidRDefault="0079090C" w:rsidP="00B94932">
            <w:pPr>
              <w:keepNext/>
              <w:keepLines/>
              <w:suppressAutoHyphens/>
              <w:spacing w:after="0"/>
              <w:textAlignment w:val="baseline"/>
              <w:rPr>
                <w:sz w:val="14"/>
                <w:szCs w:val="14"/>
              </w:rPr>
            </w:pPr>
            <w:r w:rsidRPr="004711F3">
              <w:rPr>
                <w:sz w:val="16"/>
                <w:szCs w:val="16"/>
              </w:rPr>
              <w:t>b) max. total rate per crop/season </w:t>
            </w:r>
          </w:p>
        </w:tc>
        <w:tc>
          <w:tcPr>
            <w:tcW w:w="1567" w:type="dxa"/>
            <w:shd w:val="clear" w:color="auto" w:fill="auto"/>
          </w:tcPr>
          <w:p w14:paraId="13E4241D" w14:textId="77777777" w:rsidR="0079090C" w:rsidRPr="004711F3" w:rsidRDefault="0079090C" w:rsidP="00B94932">
            <w:pPr>
              <w:keepNext/>
              <w:keepLines/>
              <w:suppressAutoHyphens/>
              <w:spacing w:after="0"/>
              <w:textAlignment w:val="baseline"/>
            </w:pPr>
            <w:r w:rsidRPr="004711F3">
              <w:rPr>
                <w:sz w:val="16"/>
                <w:szCs w:val="16"/>
              </w:rPr>
              <w:t>g or kg as/ha </w:t>
            </w:r>
            <w:r w:rsidRPr="004711F3">
              <w:rPr>
                <w:sz w:val="16"/>
                <w:szCs w:val="16"/>
              </w:rPr>
              <w:br/>
              <w:t> </w:t>
            </w:r>
          </w:p>
          <w:p w14:paraId="324A2A5A" w14:textId="77777777" w:rsidR="0079090C" w:rsidRPr="004711F3" w:rsidRDefault="0079090C" w:rsidP="00B94932">
            <w:pPr>
              <w:keepNext/>
              <w:keepLines/>
              <w:suppressAutoHyphens/>
              <w:spacing w:after="0"/>
              <w:textAlignment w:val="baseline"/>
            </w:pPr>
            <w:r w:rsidRPr="004711F3">
              <w:rPr>
                <w:sz w:val="16"/>
                <w:szCs w:val="16"/>
              </w:rPr>
              <w:t>a) min / max. rate per appl. </w:t>
            </w:r>
          </w:p>
          <w:p w14:paraId="4E087EBB" w14:textId="624792EA" w:rsidR="0079090C" w:rsidRPr="008E49C4" w:rsidRDefault="0079090C" w:rsidP="00B94932">
            <w:pPr>
              <w:keepNext/>
              <w:keepLines/>
              <w:suppressAutoHyphens/>
              <w:spacing w:after="0"/>
              <w:textAlignment w:val="baseline"/>
              <w:rPr>
                <w:sz w:val="14"/>
                <w:szCs w:val="14"/>
                <w:lang w:val="en-US"/>
              </w:rPr>
            </w:pPr>
            <w:r w:rsidRPr="004711F3">
              <w:rPr>
                <w:sz w:val="16"/>
                <w:szCs w:val="16"/>
              </w:rPr>
              <w:t>b) max. total rate per crop/season </w:t>
            </w:r>
          </w:p>
        </w:tc>
        <w:tc>
          <w:tcPr>
            <w:tcW w:w="679" w:type="dxa"/>
            <w:shd w:val="clear" w:color="auto" w:fill="auto"/>
          </w:tcPr>
          <w:p w14:paraId="36F2992F" w14:textId="6EDBFB23" w:rsidR="0079090C" w:rsidRPr="004711F3" w:rsidRDefault="0079090C" w:rsidP="00B94932">
            <w:pPr>
              <w:keepNext/>
              <w:keepLines/>
              <w:suppressAutoHyphens/>
              <w:spacing w:after="0"/>
              <w:textAlignment w:val="baseline"/>
              <w:rPr>
                <w:sz w:val="14"/>
                <w:szCs w:val="14"/>
              </w:rPr>
            </w:pPr>
            <w:r w:rsidRPr="004711F3">
              <w:rPr>
                <w:sz w:val="16"/>
                <w:szCs w:val="16"/>
              </w:rPr>
              <w:t>Water L/ha </w:t>
            </w:r>
            <w:r w:rsidRPr="004711F3">
              <w:rPr>
                <w:sz w:val="16"/>
                <w:szCs w:val="16"/>
              </w:rPr>
              <w:br/>
              <w:t> </w:t>
            </w:r>
            <w:r w:rsidRPr="004711F3">
              <w:rPr>
                <w:sz w:val="16"/>
                <w:szCs w:val="16"/>
              </w:rPr>
              <w:br/>
              <w:t>min / max </w:t>
            </w:r>
          </w:p>
        </w:tc>
        <w:tc>
          <w:tcPr>
            <w:tcW w:w="707" w:type="dxa"/>
            <w:vMerge/>
            <w:shd w:val="clear" w:color="auto" w:fill="auto"/>
          </w:tcPr>
          <w:p w14:paraId="13EB8455" w14:textId="77777777" w:rsidR="0079090C" w:rsidRPr="004711F3" w:rsidRDefault="0079090C" w:rsidP="00B94932">
            <w:pPr>
              <w:keepNext/>
              <w:keepLines/>
              <w:suppressAutoHyphens/>
              <w:spacing w:after="0"/>
              <w:textAlignment w:val="baseline"/>
              <w:rPr>
                <w:sz w:val="14"/>
                <w:szCs w:val="14"/>
              </w:rPr>
            </w:pPr>
          </w:p>
        </w:tc>
        <w:tc>
          <w:tcPr>
            <w:tcW w:w="1266" w:type="dxa"/>
            <w:vMerge/>
            <w:shd w:val="clear" w:color="auto" w:fill="auto"/>
          </w:tcPr>
          <w:p w14:paraId="4D4065B4" w14:textId="77777777" w:rsidR="0079090C" w:rsidRPr="004F256B" w:rsidRDefault="0079090C" w:rsidP="00B94932">
            <w:pPr>
              <w:keepNext/>
              <w:keepLines/>
              <w:suppressAutoHyphens/>
              <w:spacing w:after="0"/>
              <w:textAlignment w:val="baseline"/>
              <w:rPr>
                <w:sz w:val="14"/>
                <w:szCs w:val="14"/>
                <w:lang w:val="it-IT"/>
              </w:rPr>
            </w:pPr>
          </w:p>
        </w:tc>
      </w:tr>
      <w:tr w:rsidR="00B94932" w:rsidRPr="004F256B" w14:paraId="21B4FE09" w14:textId="77777777" w:rsidTr="00D30BB0">
        <w:trPr>
          <w:trHeight w:val="165"/>
          <w:tblHeader/>
        </w:trPr>
        <w:tc>
          <w:tcPr>
            <w:tcW w:w="558" w:type="dxa"/>
            <w:shd w:val="clear" w:color="auto" w:fill="auto"/>
          </w:tcPr>
          <w:p w14:paraId="52D5C3FA" w14:textId="77777777" w:rsidR="00B94932" w:rsidRPr="004711F3" w:rsidRDefault="00B94932" w:rsidP="00B94932">
            <w:pPr>
              <w:keepNext/>
              <w:keepLines/>
              <w:suppressAutoHyphens/>
              <w:spacing w:after="0"/>
              <w:textAlignment w:val="baseline"/>
              <w:rPr>
                <w:sz w:val="14"/>
                <w:szCs w:val="14"/>
              </w:rPr>
            </w:pPr>
            <w:r w:rsidRPr="004711F3">
              <w:rPr>
                <w:sz w:val="14"/>
                <w:szCs w:val="14"/>
              </w:rPr>
              <w:t>2</w:t>
            </w:r>
          </w:p>
        </w:tc>
        <w:tc>
          <w:tcPr>
            <w:tcW w:w="902" w:type="dxa"/>
            <w:shd w:val="clear" w:color="auto" w:fill="auto"/>
          </w:tcPr>
          <w:p w14:paraId="6DCC2AA7" w14:textId="77777777" w:rsidR="00B94932" w:rsidRPr="004711F3" w:rsidRDefault="00B94932" w:rsidP="00B94932">
            <w:pPr>
              <w:keepNext/>
              <w:keepLines/>
              <w:suppressAutoHyphens/>
              <w:spacing w:after="0"/>
              <w:textAlignment w:val="baseline"/>
              <w:rPr>
                <w:sz w:val="14"/>
                <w:szCs w:val="14"/>
              </w:rPr>
            </w:pPr>
            <w:r w:rsidRPr="004711F3">
              <w:rPr>
                <w:sz w:val="14"/>
                <w:szCs w:val="14"/>
              </w:rPr>
              <w:t>ES</w:t>
            </w:r>
          </w:p>
        </w:tc>
        <w:tc>
          <w:tcPr>
            <w:tcW w:w="950" w:type="dxa"/>
            <w:shd w:val="clear" w:color="auto" w:fill="auto"/>
          </w:tcPr>
          <w:p w14:paraId="4C8D4AE5" w14:textId="77777777" w:rsidR="00B94932" w:rsidRPr="004711F3" w:rsidRDefault="00B94932" w:rsidP="00B94932">
            <w:pPr>
              <w:keepNext/>
              <w:keepLines/>
              <w:suppressAutoHyphens/>
              <w:spacing w:after="0"/>
              <w:textAlignment w:val="baseline"/>
              <w:rPr>
                <w:sz w:val="14"/>
                <w:szCs w:val="14"/>
              </w:rPr>
            </w:pPr>
            <w:r w:rsidRPr="004711F3">
              <w:rPr>
                <w:sz w:val="14"/>
                <w:szCs w:val="14"/>
              </w:rPr>
              <w:t>Coniferous forest, Deciduous forest</w:t>
            </w:r>
            <w:r>
              <w:rPr>
                <w:sz w:val="14"/>
                <w:szCs w:val="14"/>
              </w:rPr>
              <w:t xml:space="preserve">, Palm trees, </w:t>
            </w:r>
            <w:proofErr w:type="spellStart"/>
            <w:r>
              <w:rPr>
                <w:sz w:val="14"/>
                <w:szCs w:val="14"/>
              </w:rPr>
              <w:t>shurbs</w:t>
            </w:r>
            <w:proofErr w:type="spellEnd"/>
            <w:r>
              <w:rPr>
                <w:sz w:val="14"/>
                <w:szCs w:val="14"/>
              </w:rPr>
              <w:t xml:space="preserve"> and small ornamental trees</w:t>
            </w:r>
          </w:p>
        </w:tc>
        <w:tc>
          <w:tcPr>
            <w:tcW w:w="772" w:type="dxa"/>
            <w:shd w:val="clear" w:color="auto" w:fill="auto"/>
          </w:tcPr>
          <w:p w14:paraId="637F0157" w14:textId="77777777" w:rsidR="00B94932" w:rsidRPr="004711F3" w:rsidRDefault="00B94932" w:rsidP="00B94932">
            <w:pPr>
              <w:keepNext/>
              <w:keepLines/>
              <w:suppressAutoHyphens/>
              <w:spacing w:after="0"/>
              <w:textAlignment w:val="baseline"/>
              <w:rPr>
                <w:sz w:val="14"/>
                <w:szCs w:val="14"/>
              </w:rPr>
            </w:pPr>
            <w:r w:rsidRPr="004711F3">
              <w:rPr>
                <w:sz w:val="14"/>
                <w:szCs w:val="14"/>
              </w:rPr>
              <w:t>F</w:t>
            </w:r>
          </w:p>
        </w:tc>
        <w:tc>
          <w:tcPr>
            <w:tcW w:w="1343" w:type="dxa"/>
            <w:shd w:val="clear" w:color="auto" w:fill="auto"/>
          </w:tcPr>
          <w:p w14:paraId="1A6351C1"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 xml:space="preserve">Lepidoptera caterpillars L1 to L4 </w:t>
            </w:r>
          </w:p>
          <w:p w14:paraId="6F442936"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 xml:space="preserve">Procesionaria, </w:t>
            </w:r>
            <w:r w:rsidRPr="004F256B">
              <w:rPr>
                <w:i/>
                <w:iCs/>
                <w:sz w:val="14"/>
                <w:szCs w:val="14"/>
                <w:lang w:val="it-IT"/>
              </w:rPr>
              <w:t>Thaumetopoea processionea</w:t>
            </w:r>
            <w:r w:rsidRPr="004F256B">
              <w:rPr>
                <w:sz w:val="14"/>
                <w:szCs w:val="14"/>
                <w:lang w:val="it-IT"/>
              </w:rPr>
              <w:t xml:space="preserve"> - THAUPR</w:t>
            </w:r>
          </w:p>
          <w:p w14:paraId="24EDDD20"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 xml:space="preserve">Procesionaria del pino, </w:t>
            </w:r>
            <w:r w:rsidRPr="004F256B">
              <w:rPr>
                <w:i/>
                <w:iCs/>
                <w:sz w:val="14"/>
                <w:szCs w:val="14"/>
                <w:lang w:val="it-IT"/>
              </w:rPr>
              <w:t>Thaumetopoea pityocampa</w:t>
            </w:r>
            <w:r w:rsidRPr="004F256B">
              <w:rPr>
                <w:sz w:val="14"/>
                <w:szCs w:val="14"/>
                <w:lang w:val="it-IT"/>
              </w:rPr>
              <w:t xml:space="preserve"> - THAUPI</w:t>
            </w:r>
          </w:p>
          <w:p w14:paraId="5448ECAA"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 xml:space="preserve">Lagarta, </w:t>
            </w:r>
            <w:r w:rsidRPr="004F256B">
              <w:rPr>
                <w:i/>
                <w:iCs/>
                <w:sz w:val="14"/>
                <w:szCs w:val="14"/>
                <w:lang w:val="it-IT"/>
              </w:rPr>
              <w:t>Lymantria spp</w:t>
            </w:r>
            <w:r w:rsidRPr="004F256B">
              <w:rPr>
                <w:sz w:val="14"/>
                <w:szCs w:val="14"/>
                <w:lang w:val="it-IT"/>
              </w:rPr>
              <w:t>. - LYMASP</w:t>
            </w:r>
          </w:p>
          <w:p w14:paraId="0CAC2002"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 xml:space="preserve">Oruga del zurrón, </w:t>
            </w:r>
            <w:r w:rsidRPr="004F256B">
              <w:rPr>
                <w:i/>
                <w:iCs/>
                <w:sz w:val="14"/>
                <w:szCs w:val="14"/>
                <w:lang w:val="it-IT"/>
              </w:rPr>
              <w:t>Euproctis chrysorrhoea</w:t>
            </w:r>
            <w:r w:rsidRPr="004F256B">
              <w:rPr>
                <w:sz w:val="14"/>
                <w:szCs w:val="14"/>
                <w:lang w:val="it-IT"/>
              </w:rPr>
              <w:t xml:space="preserve"> - EUPRCH</w:t>
            </w:r>
          </w:p>
          <w:p w14:paraId="4254B5EF" w14:textId="77777777" w:rsidR="00B94932" w:rsidRPr="004711F3" w:rsidRDefault="00B94932" w:rsidP="00B94932">
            <w:pPr>
              <w:keepNext/>
              <w:keepLines/>
              <w:suppressAutoHyphens/>
              <w:spacing w:after="0"/>
              <w:textAlignment w:val="baseline"/>
              <w:rPr>
                <w:sz w:val="14"/>
                <w:szCs w:val="14"/>
              </w:rPr>
            </w:pPr>
            <w:r w:rsidRPr="004711F3">
              <w:rPr>
                <w:sz w:val="14"/>
                <w:szCs w:val="14"/>
              </w:rPr>
              <w:t xml:space="preserve">Tortrix, </w:t>
            </w:r>
            <w:r w:rsidRPr="004711F3">
              <w:rPr>
                <w:i/>
                <w:iCs/>
                <w:sz w:val="14"/>
                <w:szCs w:val="14"/>
              </w:rPr>
              <w:t xml:space="preserve">Tortrix </w:t>
            </w:r>
            <w:proofErr w:type="spellStart"/>
            <w:r w:rsidRPr="004711F3">
              <w:rPr>
                <w:i/>
                <w:iCs/>
                <w:sz w:val="14"/>
                <w:szCs w:val="14"/>
              </w:rPr>
              <w:t>viridana</w:t>
            </w:r>
            <w:proofErr w:type="spellEnd"/>
            <w:r w:rsidRPr="004711F3">
              <w:rPr>
                <w:sz w:val="14"/>
                <w:szCs w:val="14"/>
              </w:rPr>
              <w:t xml:space="preserve"> - TORTVI</w:t>
            </w:r>
          </w:p>
        </w:tc>
        <w:tc>
          <w:tcPr>
            <w:tcW w:w="857" w:type="dxa"/>
            <w:shd w:val="clear" w:color="auto" w:fill="auto"/>
          </w:tcPr>
          <w:p w14:paraId="46D4570F" w14:textId="77777777" w:rsidR="00B94932" w:rsidRPr="004711F3" w:rsidRDefault="00B94932" w:rsidP="00B94932">
            <w:pPr>
              <w:keepNext/>
              <w:keepLines/>
              <w:suppressAutoHyphens/>
              <w:spacing w:after="0"/>
              <w:textAlignment w:val="baseline"/>
              <w:rPr>
                <w:sz w:val="14"/>
                <w:szCs w:val="14"/>
              </w:rPr>
            </w:pPr>
            <w:r w:rsidRPr="004711F3">
              <w:rPr>
                <w:sz w:val="14"/>
                <w:szCs w:val="14"/>
              </w:rPr>
              <w:t>Spray (ground and aerial application)</w:t>
            </w:r>
          </w:p>
        </w:tc>
        <w:tc>
          <w:tcPr>
            <w:tcW w:w="825" w:type="dxa"/>
            <w:shd w:val="clear" w:color="auto" w:fill="auto"/>
          </w:tcPr>
          <w:p w14:paraId="5B1CADFE" w14:textId="77777777" w:rsidR="00B94932" w:rsidRPr="004711F3" w:rsidRDefault="00B94932" w:rsidP="00B94932">
            <w:pPr>
              <w:keepNext/>
              <w:keepLines/>
              <w:suppressAutoHyphens/>
              <w:spacing w:after="0"/>
              <w:textAlignment w:val="baseline"/>
              <w:rPr>
                <w:sz w:val="14"/>
                <w:szCs w:val="14"/>
              </w:rPr>
            </w:pPr>
            <w:r w:rsidRPr="004711F3">
              <w:rPr>
                <w:sz w:val="14"/>
                <w:szCs w:val="14"/>
              </w:rPr>
              <w:t>When caterpillars are visible following egg hatch &amp; foliage growth sufficient for deposition</w:t>
            </w:r>
          </w:p>
        </w:tc>
        <w:tc>
          <w:tcPr>
            <w:tcW w:w="1014" w:type="dxa"/>
            <w:shd w:val="clear" w:color="auto" w:fill="auto"/>
          </w:tcPr>
          <w:p w14:paraId="764BD76A" w14:textId="77777777" w:rsidR="00B94932" w:rsidRPr="004711F3" w:rsidRDefault="00B94932" w:rsidP="00B94932">
            <w:pPr>
              <w:keepNext/>
              <w:keepLines/>
              <w:suppressAutoHyphens/>
              <w:spacing w:after="0"/>
              <w:textAlignment w:val="baseline"/>
              <w:rPr>
                <w:sz w:val="14"/>
                <w:szCs w:val="14"/>
              </w:rPr>
            </w:pPr>
            <w:r w:rsidRPr="004711F3">
              <w:rPr>
                <w:sz w:val="14"/>
                <w:szCs w:val="14"/>
              </w:rPr>
              <w:t>a) 1 - 4</w:t>
            </w:r>
          </w:p>
          <w:p w14:paraId="5693FE29" w14:textId="77777777" w:rsidR="00B94932" w:rsidRPr="004711F3" w:rsidRDefault="00B94932" w:rsidP="00B94932">
            <w:pPr>
              <w:keepNext/>
              <w:keepLines/>
              <w:suppressAutoHyphens/>
              <w:spacing w:after="0"/>
              <w:textAlignment w:val="baseline"/>
              <w:rPr>
                <w:sz w:val="14"/>
                <w:szCs w:val="14"/>
              </w:rPr>
            </w:pPr>
            <w:r w:rsidRPr="004711F3">
              <w:rPr>
                <w:sz w:val="14"/>
                <w:szCs w:val="14"/>
              </w:rPr>
              <w:t>b) 4</w:t>
            </w:r>
          </w:p>
        </w:tc>
        <w:tc>
          <w:tcPr>
            <w:tcW w:w="1166" w:type="dxa"/>
            <w:shd w:val="clear" w:color="auto" w:fill="auto"/>
          </w:tcPr>
          <w:p w14:paraId="068A4018" w14:textId="77777777" w:rsidR="00B94932" w:rsidRPr="004711F3" w:rsidRDefault="00B94932" w:rsidP="00B94932">
            <w:pPr>
              <w:keepNext/>
              <w:keepLines/>
              <w:suppressAutoHyphens/>
              <w:spacing w:after="0"/>
              <w:textAlignment w:val="baseline"/>
              <w:rPr>
                <w:sz w:val="14"/>
                <w:szCs w:val="14"/>
              </w:rPr>
            </w:pPr>
            <w:r w:rsidRPr="004711F3">
              <w:rPr>
                <w:sz w:val="14"/>
                <w:szCs w:val="14"/>
              </w:rPr>
              <w:t>5 days</w:t>
            </w:r>
          </w:p>
        </w:tc>
        <w:tc>
          <w:tcPr>
            <w:tcW w:w="1147" w:type="dxa"/>
            <w:gridSpan w:val="2"/>
            <w:shd w:val="clear" w:color="auto" w:fill="auto"/>
          </w:tcPr>
          <w:p w14:paraId="00C979FE" w14:textId="77777777" w:rsidR="00B94932" w:rsidRPr="004711F3" w:rsidRDefault="00B94932" w:rsidP="00B94932">
            <w:pPr>
              <w:keepNext/>
              <w:keepLines/>
              <w:suppressAutoHyphens/>
              <w:spacing w:after="0"/>
              <w:textAlignment w:val="baseline"/>
              <w:rPr>
                <w:sz w:val="14"/>
                <w:szCs w:val="14"/>
              </w:rPr>
            </w:pPr>
            <w:r w:rsidRPr="004711F3">
              <w:rPr>
                <w:sz w:val="14"/>
                <w:szCs w:val="14"/>
              </w:rPr>
              <w:t>a) 2 - 2.5 L/ha</w:t>
            </w:r>
          </w:p>
          <w:p w14:paraId="4C59AB43" w14:textId="77777777" w:rsidR="00B94932" w:rsidRPr="004711F3" w:rsidRDefault="00B94932" w:rsidP="00B94932">
            <w:pPr>
              <w:keepNext/>
              <w:keepLines/>
              <w:suppressAutoHyphens/>
              <w:spacing w:after="0"/>
              <w:textAlignment w:val="baseline"/>
              <w:rPr>
                <w:sz w:val="14"/>
                <w:szCs w:val="14"/>
              </w:rPr>
            </w:pPr>
            <w:r w:rsidRPr="004711F3">
              <w:rPr>
                <w:sz w:val="14"/>
                <w:szCs w:val="14"/>
              </w:rPr>
              <w:t>b) 10 L/ha</w:t>
            </w:r>
          </w:p>
        </w:tc>
        <w:tc>
          <w:tcPr>
            <w:tcW w:w="1567" w:type="dxa"/>
            <w:shd w:val="clear" w:color="auto" w:fill="auto"/>
          </w:tcPr>
          <w:p w14:paraId="270C06B4" w14:textId="77777777" w:rsidR="00B94932" w:rsidRPr="00B4607C" w:rsidRDefault="00B94932" w:rsidP="00B94932">
            <w:pPr>
              <w:keepNext/>
              <w:keepLines/>
              <w:suppressAutoHyphens/>
              <w:spacing w:after="0"/>
              <w:textAlignment w:val="baseline"/>
              <w:rPr>
                <w:sz w:val="14"/>
                <w:szCs w:val="14"/>
                <w:lang w:val="es-ES"/>
              </w:rPr>
            </w:pPr>
            <w:r w:rsidRPr="00B4607C">
              <w:rPr>
                <w:sz w:val="14"/>
                <w:szCs w:val="14"/>
                <w:lang w:val="es-ES"/>
              </w:rPr>
              <w:t>a) 0.413 - 0.516 kg a.s/ha</w:t>
            </w:r>
          </w:p>
          <w:p w14:paraId="1369F2C6" w14:textId="77777777" w:rsidR="00B94932" w:rsidRPr="00B4607C" w:rsidRDefault="00B94932" w:rsidP="00B94932">
            <w:pPr>
              <w:keepNext/>
              <w:keepLines/>
              <w:suppressAutoHyphens/>
              <w:spacing w:after="0"/>
              <w:textAlignment w:val="baseline"/>
              <w:rPr>
                <w:sz w:val="14"/>
                <w:szCs w:val="14"/>
                <w:lang w:val="es-ES"/>
              </w:rPr>
            </w:pPr>
            <w:r w:rsidRPr="00B4607C">
              <w:rPr>
                <w:sz w:val="14"/>
                <w:szCs w:val="14"/>
                <w:lang w:val="es-ES"/>
              </w:rPr>
              <w:t>b) 2.06 kg a.s./ha</w:t>
            </w:r>
          </w:p>
        </w:tc>
        <w:tc>
          <w:tcPr>
            <w:tcW w:w="679" w:type="dxa"/>
            <w:shd w:val="clear" w:color="auto" w:fill="auto"/>
          </w:tcPr>
          <w:p w14:paraId="62933F10" w14:textId="77777777" w:rsidR="00B94932" w:rsidRPr="004711F3" w:rsidRDefault="00B94932" w:rsidP="00B94932">
            <w:pPr>
              <w:keepNext/>
              <w:keepLines/>
              <w:suppressAutoHyphens/>
              <w:spacing w:after="0"/>
              <w:textAlignment w:val="baseline"/>
              <w:rPr>
                <w:sz w:val="14"/>
                <w:szCs w:val="14"/>
              </w:rPr>
            </w:pPr>
            <w:r w:rsidRPr="004711F3">
              <w:rPr>
                <w:sz w:val="14"/>
                <w:szCs w:val="14"/>
              </w:rPr>
              <w:t xml:space="preserve">Aerial application: no </w:t>
            </w:r>
            <w:proofErr w:type="spellStart"/>
            <w:r w:rsidRPr="004711F3">
              <w:rPr>
                <w:sz w:val="14"/>
                <w:szCs w:val="14"/>
              </w:rPr>
              <w:t>dillution</w:t>
            </w:r>
            <w:proofErr w:type="spellEnd"/>
          </w:p>
          <w:p w14:paraId="45E73E4D" w14:textId="77777777" w:rsidR="00B94932" w:rsidRPr="004711F3" w:rsidRDefault="00B94932" w:rsidP="00B94932">
            <w:pPr>
              <w:keepNext/>
              <w:keepLines/>
              <w:suppressAutoHyphens/>
              <w:spacing w:after="0"/>
              <w:textAlignment w:val="baseline"/>
              <w:rPr>
                <w:sz w:val="14"/>
                <w:szCs w:val="14"/>
              </w:rPr>
            </w:pPr>
            <w:r w:rsidRPr="004711F3">
              <w:rPr>
                <w:sz w:val="14"/>
                <w:szCs w:val="14"/>
              </w:rPr>
              <w:t>Ground application: 0 - 500 L/ha</w:t>
            </w:r>
          </w:p>
        </w:tc>
        <w:tc>
          <w:tcPr>
            <w:tcW w:w="707" w:type="dxa"/>
            <w:shd w:val="clear" w:color="auto" w:fill="auto"/>
          </w:tcPr>
          <w:p w14:paraId="534DE29E" w14:textId="77777777" w:rsidR="00B94932" w:rsidRPr="004711F3" w:rsidRDefault="00B94932" w:rsidP="00B94932">
            <w:pPr>
              <w:keepNext/>
              <w:keepLines/>
              <w:suppressAutoHyphens/>
              <w:spacing w:after="0"/>
              <w:textAlignment w:val="baseline"/>
              <w:rPr>
                <w:sz w:val="14"/>
                <w:szCs w:val="14"/>
              </w:rPr>
            </w:pPr>
            <w:r w:rsidRPr="004711F3">
              <w:rPr>
                <w:sz w:val="14"/>
                <w:szCs w:val="14"/>
              </w:rPr>
              <w:t>-</w:t>
            </w:r>
          </w:p>
        </w:tc>
        <w:tc>
          <w:tcPr>
            <w:tcW w:w="1266" w:type="dxa"/>
            <w:shd w:val="clear" w:color="auto" w:fill="auto"/>
          </w:tcPr>
          <w:p w14:paraId="6DFBAEA6"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Application rate in CFU:</w:t>
            </w:r>
          </w:p>
          <w:p w14:paraId="6B67FBAE"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a) 3.02 - 3.77 x 10</w:t>
            </w:r>
            <w:r w:rsidRPr="004F256B">
              <w:rPr>
                <w:sz w:val="14"/>
                <w:szCs w:val="14"/>
                <w:vertAlign w:val="superscript"/>
                <w:lang w:val="it-IT"/>
              </w:rPr>
              <w:t>13</w:t>
            </w:r>
            <w:r w:rsidRPr="004F256B">
              <w:rPr>
                <w:sz w:val="14"/>
                <w:szCs w:val="14"/>
                <w:lang w:val="it-IT"/>
              </w:rPr>
              <w:t xml:space="preserve"> CFU/ha</w:t>
            </w:r>
          </w:p>
          <w:p w14:paraId="0F2F3946"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b) 1.51 x 10</w:t>
            </w:r>
            <w:r w:rsidRPr="004F256B">
              <w:rPr>
                <w:sz w:val="14"/>
                <w:szCs w:val="14"/>
                <w:vertAlign w:val="superscript"/>
                <w:lang w:val="it-IT"/>
              </w:rPr>
              <w:t>14</w:t>
            </w:r>
            <w:r w:rsidRPr="004F256B">
              <w:rPr>
                <w:sz w:val="14"/>
                <w:szCs w:val="14"/>
                <w:lang w:val="it-IT"/>
              </w:rPr>
              <w:t xml:space="preserve"> CFU/ha</w:t>
            </w:r>
          </w:p>
        </w:tc>
      </w:tr>
      <w:tr w:rsidR="00B94932" w:rsidRPr="004F256B" w14:paraId="42F7F965" w14:textId="77777777" w:rsidTr="00D30BB0">
        <w:trPr>
          <w:trHeight w:val="165"/>
          <w:tblHeader/>
        </w:trPr>
        <w:tc>
          <w:tcPr>
            <w:tcW w:w="558" w:type="dxa"/>
            <w:shd w:val="clear" w:color="auto" w:fill="auto"/>
          </w:tcPr>
          <w:p w14:paraId="37825D50" w14:textId="77777777" w:rsidR="00B94932" w:rsidRPr="004711F3" w:rsidRDefault="00B94932" w:rsidP="00B94932">
            <w:pPr>
              <w:keepNext/>
              <w:keepLines/>
              <w:suppressAutoHyphens/>
              <w:spacing w:after="0"/>
              <w:textAlignment w:val="baseline"/>
              <w:rPr>
                <w:sz w:val="14"/>
                <w:szCs w:val="14"/>
              </w:rPr>
            </w:pPr>
            <w:r w:rsidRPr="004711F3">
              <w:rPr>
                <w:sz w:val="14"/>
                <w:szCs w:val="14"/>
              </w:rPr>
              <w:t>3</w:t>
            </w:r>
          </w:p>
        </w:tc>
        <w:tc>
          <w:tcPr>
            <w:tcW w:w="902" w:type="dxa"/>
            <w:shd w:val="clear" w:color="auto" w:fill="auto"/>
          </w:tcPr>
          <w:p w14:paraId="1F4288D3" w14:textId="77777777" w:rsidR="00B94932" w:rsidRPr="004711F3" w:rsidRDefault="00B94932" w:rsidP="00B94932">
            <w:pPr>
              <w:keepNext/>
              <w:keepLines/>
              <w:suppressAutoHyphens/>
              <w:spacing w:after="0"/>
              <w:textAlignment w:val="baseline"/>
              <w:rPr>
                <w:sz w:val="14"/>
                <w:szCs w:val="14"/>
              </w:rPr>
            </w:pPr>
            <w:r w:rsidRPr="004711F3">
              <w:rPr>
                <w:sz w:val="14"/>
                <w:szCs w:val="14"/>
              </w:rPr>
              <w:t>ES</w:t>
            </w:r>
          </w:p>
        </w:tc>
        <w:tc>
          <w:tcPr>
            <w:tcW w:w="950" w:type="dxa"/>
            <w:shd w:val="clear" w:color="auto" w:fill="auto"/>
          </w:tcPr>
          <w:p w14:paraId="5687DA6C" w14:textId="77777777" w:rsidR="00B94932" w:rsidRPr="004711F3" w:rsidRDefault="00B94932" w:rsidP="00B94932">
            <w:pPr>
              <w:keepNext/>
              <w:keepLines/>
              <w:suppressAutoHyphens/>
              <w:spacing w:after="0"/>
              <w:textAlignment w:val="baseline"/>
              <w:rPr>
                <w:sz w:val="14"/>
                <w:szCs w:val="14"/>
              </w:rPr>
            </w:pPr>
            <w:r w:rsidRPr="004711F3">
              <w:rPr>
                <w:sz w:val="14"/>
                <w:szCs w:val="14"/>
              </w:rPr>
              <w:t>Coniferous forest, Deciduous forest, Palm trees</w:t>
            </w:r>
            <w:r>
              <w:rPr>
                <w:sz w:val="14"/>
                <w:szCs w:val="14"/>
              </w:rPr>
              <w:t xml:space="preserve">, , </w:t>
            </w:r>
            <w:proofErr w:type="spellStart"/>
            <w:r>
              <w:rPr>
                <w:sz w:val="14"/>
                <w:szCs w:val="14"/>
              </w:rPr>
              <w:t>shurbs</w:t>
            </w:r>
            <w:proofErr w:type="spellEnd"/>
            <w:r>
              <w:rPr>
                <w:sz w:val="14"/>
                <w:szCs w:val="14"/>
              </w:rPr>
              <w:t xml:space="preserve"> and small ornamental trees</w:t>
            </w:r>
          </w:p>
        </w:tc>
        <w:tc>
          <w:tcPr>
            <w:tcW w:w="772" w:type="dxa"/>
            <w:shd w:val="clear" w:color="auto" w:fill="auto"/>
          </w:tcPr>
          <w:p w14:paraId="34D33DEC" w14:textId="77777777" w:rsidR="00B94932" w:rsidRPr="004711F3" w:rsidRDefault="00B94932" w:rsidP="00B94932">
            <w:pPr>
              <w:keepNext/>
              <w:keepLines/>
              <w:suppressAutoHyphens/>
              <w:spacing w:after="0"/>
              <w:textAlignment w:val="baseline"/>
              <w:rPr>
                <w:sz w:val="14"/>
                <w:szCs w:val="14"/>
              </w:rPr>
            </w:pPr>
            <w:r w:rsidRPr="004711F3">
              <w:rPr>
                <w:sz w:val="14"/>
                <w:szCs w:val="14"/>
              </w:rPr>
              <w:t>F</w:t>
            </w:r>
          </w:p>
        </w:tc>
        <w:tc>
          <w:tcPr>
            <w:tcW w:w="1343" w:type="dxa"/>
            <w:shd w:val="clear" w:color="auto" w:fill="auto"/>
          </w:tcPr>
          <w:p w14:paraId="26FB54A9" w14:textId="77777777" w:rsidR="00B94932" w:rsidRPr="004711F3" w:rsidRDefault="00B94932" w:rsidP="00B94932">
            <w:pPr>
              <w:keepNext/>
              <w:keepLines/>
              <w:suppressAutoHyphens/>
              <w:spacing w:after="0"/>
              <w:textAlignment w:val="baseline"/>
              <w:rPr>
                <w:sz w:val="14"/>
                <w:szCs w:val="14"/>
              </w:rPr>
            </w:pPr>
            <w:r w:rsidRPr="004711F3">
              <w:rPr>
                <w:sz w:val="14"/>
                <w:szCs w:val="14"/>
              </w:rPr>
              <w:t>Lepidoptera caterpillars L1 to L4</w:t>
            </w:r>
          </w:p>
        </w:tc>
        <w:tc>
          <w:tcPr>
            <w:tcW w:w="857" w:type="dxa"/>
            <w:shd w:val="clear" w:color="auto" w:fill="auto"/>
          </w:tcPr>
          <w:p w14:paraId="12EBADA4" w14:textId="77777777" w:rsidR="00B94932" w:rsidRPr="004711F3" w:rsidRDefault="00B94932" w:rsidP="00B94932">
            <w:pPr>
              <w:keepNext/>
              <w:keepLines/>
              <w:suppressAutoHyphens/>
              <w:spacing w:after="0"/>
              <w:textAlignment w:val="baseline"/>
              <w:rPr>
                <w:sz w:val="14"/>
                <w:szCs w:val="14"/>
              </w:rPr>
            </w:pPr>
            <w:r w:rsidRPr="004711F3">
              <w:rPr>
                <w:sz w:val="14"/>
                <w:szCs w:val="14"/>
              </w:rPr>
              <w:t>Spray (ground and aerial application)</w:t>
            </w:r>
          </w:p>
        </w:tc>
        <w:tc>
          <w:tcPr>
            <w:tcW w:w="825" w:type="dxa"/>
            <w:shd w:val="clear" w:color="auto" w:fill="auto"/>
          </w:tcPr>
          <w:p w14:paraId="767122AC" w14:textId="77777777" w:rsidR="00B94932" w:rsidRPr="004711F3" w:rsidRDefault="00B94932" w:rsidP="00B94932">
            <w:pPr>
              <w:keepNext/>
              <w:keepLines/>
              <w:suppressAutoHyphens/>
              <w:spacing w:after="0"/>
              <w:textAlignment w:val="baseline"/>
              <w:rPr>
                <w:sz w:val="14"/>
                <w:szCs w:val="14"/>
              </w:rPr>
            </w:pPr>
            <w:r w:rsidRPr="004711F3">
              <w:rPr>
                <w:sz w:val="14"/>
                <w:szCs w:val="14"/>
              </w:rPr>
              <w:t>When caterpillars are visible following egg hatch &amp; foliage growth sufficient for deposition</w:t>
            </w:r>
          </w:p>
        </w:tc>
        <w:tc>
          <w:tcPr>
            <w:tcW w:w="1014" w:type="dxa"/>
            <w:shd w:val="clear" w:color="auto" w:fill="auto"/>
          </w:tcPr>
          <w:p w14:paraId="6D4C263B" w14:textId="77777777" w:rsidR="00B94932" w:rsidRPr="004711F3" w:rsidRDefault="00B94932" w:rsidP="00B94932">
            <w:pPr>
              <w:keepNext/>
              <w:keepLines/>
              <w:suppressAutoHyphens/>
              <w:spacing w:after="0"/>
              <w:textAlignment w:val="baseline"/>
              <w:rPr>
                <w:sz w:val="14"/>
                <w:szCs w:val="14"/>
              </w:rPr>
            </w:pPr>
            <w:r w:rsidRPr="004711F3">
              <w:rPr>
                <w:sz w:val="14"/>
                <w:szCs w:val="14"/>
              </w:rPr>
              <w:t>a) 1 - 4</w:t>
            </w:r>
          </w:p>
          <w:p w14:paraId="1D63881E" w14:textId="77777777" w:rsidR="00B94932" w:rsidRPr="004711F3" w:rsidRDefault="00B94932" w:rsidP="00B94932">
            <w:pPr>
              <w:keepNext/>
              <w:keepLines/>
              <w:suppressAutoHyphens/>
              <w:spacing w:after="0"/>
              <w:textAlignment w:val="baseline"/>
              <w:rPr>
                <w:sz w:val="14"/>
                <w:szCs w:val="14"/>
              </w:rPr>
            </w:pPr>
            <w:r w:rsidRPr="004711F3">
              <w:rPr>
                <w:sz w:val="14"/>
                <w:szCs w:val="14"/>
              </w:rPr>
              <w:t>b) 4</w:t>
            </w:r>
          </w:p>
        </w:tc>
        <w:tc>
          <w:tcPr>
            <w:tcW w:w="1166" w:type="dxa"/>
            <w:shd w:val="clear" w:color="auto" w:fill="auto"/>
          </w:tcPr>
          <w:p w14:paraId="0E69A2EB" w14:textId="77777777" w:rsidR="00B94932" w:rsidRPr="004711F3" w:rsidRDefault="00B94932" w:rsidP="00B94932">
            <w:pPr>
              <w:keepNext/>
              <w:keepLines/>
              <w:suppressAutoHyphens/>
              <w:spacing w:after="0"/>
              <w:textAlignment w:val="baseline"/>
              <w:rPr>
                <w:sz w:val="14"/>
                <w:szCs w:val="14"/>
              </w:rPr>
            </w:pPr>
            <w:r w:rsidRPr="004711F3">
              <w:rPr>
                <w:sz w:val="14"/>
                <w:szCs w:val="14"/>
              </w:rPr>
              <w:t>5 days</w:t>
            </w:r>
          </w:p>
        </w:tc>
        <w:tc>
          <w:tcPr>
            <w:tcW w:w="1147" w:type="dxa"/>
            <w:gridSpan w:val="2"/>
            <w:shd w:val="clear" w:color="auto" w:fill="auto"/>
          </w:tcPr>
          <w:p w14:paraId="059BD7CF" w14:textId="77777777" w:rsidR="00B94932" w:rsidRPr="004711F3" w:rsidRDefault="00B94932" w:rsidP="00B94932">
            <w:pPr>
              <w:keepNext/>
              <w:keepLines/>
              <w:suppressAutoHyphens/>
              <w:spacing w:after="0"/>
              <w:textAlignment w:val="baseline"/>
              <w:rPr>
                <w:sz w:val="14"/>
                <w:szCs w:val="14"/>
              </w:rPr>
            </w:pPr>
            <w:r w:rsidRPr="004711F3">
              <w:rPr>
                <w:sz w:val="14"/>
                <w:szCs w:val="14"/>
              </w:rPr>
              <w:t xml:space="preserve">a) </w:t>
            </w:r>
            <w:r>
              <w:rPr>
                <w:sz w:val="14"/>
                <w:szCs w:val="14"/>
              </w:rPr>
              <w:t>1.5</w:t>
            </w:r>
            <w:r w:rsidRPr="004711F3">
              <w:rPr>
                <w:sz w:val="14"/>
                <w:szCs w:val="14"/>
              </w:rPr>
              <w:t xml:space="preserve"> - 2.5 L/ha</w:t>
            </w:r>
          </w:p>
          <w:p w14:paraId="46B2C9C9" w14:textId="77777777" w:rsidR="00B94932" w:rsidRPr="004711F3" w:rsidRDefault="00B94932" w:rsidP="00B94932">
            <w:pPr>
              <w:keepNext/>
              <w:keepLines/>
              <w:suppressAutoHyphens/>
              <w:spacing w:after="0"/>
              <w:textAlignment w:val="baseline"/>
              <w:rPr>
                <w:sz w:val="14"/>
                <w:szCs w:val="14"/>
              </w:rPr>
            </w:pPr>
            <w:r w:rsidRPr="004711F3">
              <w:rPr>
                <w:sz w:val="14"/>
                <w:szCs w:val="14"/>
              </w:rPr>
              <w:t>b) 10 L/ha</w:t>
            </w:r>
          </w:p>
        </w:tc>
        <w:tc>
          <w:tcPr>
            <w:tcW w:w="1567" w:type="dxa"/>
            <w:shd w:val="clear" w:color="auto" w:fill="auto"/>
          </w:tcPr>
          <w:p w14:paraId="53F3F697" w14:textId="77777777" w:rsidR="00B94932" w:rsidRPr="00B4607C" w:rsidRDefault="00B94932" w:rsidP="00B94932">
            <w:pPr>
              <w:keepNext/>
              <w:keepLines/>
              <w:suppressAutoHyphens/>
              <w:spacing w:after="0"/>
              <w:textAlignment w:val="baseline"/>
              <w:rPr>
                <w:sz w:val="14"/>
                <w:szCs w:val="14"/>
                <w:lang w:val="es-ES"/>
              </w:rPr>
            </w:pPr>
            <w:r w:rsidRPr="00B4607C">
              <w:rPr>
                <w:sz w:val="14"/>
                <w:szCs w:val="14"/>
                <w:lang w:val="es-ES"/>
              </w:rPr>
              <w:t>a) 0.31 - 0.52 kg a.s/ha</w:t>
            </w:r>
          </w:p>
          <w:p w14:paraId="5147DF23" w14:textId="77777777" w:rsidR="00B94932" w:rsidRPr="00B4607C" w:rsidRDefault="00B94932" w:rsidP="00B94932">
            <w:pPr>
              <w:keepNext/>
              <w:keepLines/>
              <w:suppressAutoHyphens/>
              <w:spacing w:after="0"/>
              <w:textAlignment w:val="baseline"/>
              <w:rPr>
                <w:sz w:val="14"/>
                <w:szCs w:val="14"/>
                <w:lang w:val="es-ES"/>
              </w:rPr>
            </w:pPr>
            <w:r w:rsidRPr="00B4607C">
              <w:rPr>
                <w:sz w:val="14"/>
                <w:szCs w:val="14"/>
                <w:lang w:val="es-ES"/>
              </w:rPr>
              <w:t>b) 2.06 kg a.s./ha</w:t>
            </w:r>
          </w:p>
        </w:tc>
        <w:tc>
          <w:tcPr>
            <w:tcW w:w="679" w:type="dxa"/>
            <w:shd w:val="clear" w:color="auto" w:fill="auto"/>
          </w:tcPr>
          <w:p w14:paraId="4D482B37" w14:textId="77777777" w:rsidR="00B94932" w:rsidRPr="004711F3" w:rsidRDefault="00B94932" w:rsidP="00B94932">
            <w:pPr>
              <w:keepNext/>
              <w:keepLines/>
              <w:suppressAutoHyphens/>
              <w:spacing w:after="0"/>
              <w:textAlignment w:val="baseline"/>
              <w:rPr>
                <w:sz w:val="14"/>
                <w:szCs w:val="14"/>
              </w:rPr>
            </w:pPr>
            <w:r w:rsidRPr="004711F3">
              <w:rPr>
                <w:sz w:val="14"/>
                <w:szCs w:val="14"/>
              </w:rPr>
              <w:t xml:space="preserve">Aerial application: no </w:t>
            </w:r>
            <w:proofErr w:type="spellStart"/>
            <w:r w:rsidRPr="004711F3">
              <w:rPr>
                <w:sz w:val="14"/>
                <w:szCs w:val="14"/>
              </w:rPr>
              <w:t>dillution</w:t>
            </w:r>
            <w:proofErr w:type="spellEnd"/>
          </w:p>
          <w:p w14:paraId="64AEAD3A" w14:textId="77777777" w:rsidR="00B94932" w:rsidRPr="004711F3" w:rsidRDefault="00B94932" w:rsidP="00B94932">
            <w:pPr>
              <w:keepNext/>
              <w:keepLines/>
              <w:suppressAutoHyphens/>
              <w:spacing w:after="0"/>
              <w:textAlignment w:val="baseline"/>
              <w:rPr>
                <w:sz w:val="14"/>
                <w:szCs w:val="14"/>
              </w:rPr>
            </w:pPr>
            <w:r w:rsidRPr="004711F3">
              <w:rPr>
                <w:sz w:val="14"/>
                <w:szCs w:val="14"/>
              </w:rPr>
              <w:t>Ground application: 0 - 500 L/ha</w:t>
            </w:r>
          </w:p>
        </w:tc>
        <w:tc>
          <w:tcPr>
            <w:tcW w:w="707" w:type="dxa"/>
            <w:shd w:val="clear" w:color="auto" w:fill="auto"/>
          </w:tcPr>
          <w:p w14:paraId="1C387884" w14:textId="77777777" w:rsidR="00B94932" w:rsidRPr="004711F3" w:rsidRDefault="00B94932" w:rsidP="00B94932">
            <w:pPr>
              <w:keepNext/>
              <w:keepLines/>
              <w:suppressAutoHyphens/>
              <w:spacing w:after="0"/>
              <w:textAlignment w:val="baseline"/>
              <w:rPr>
                <w:sz w:val="14"/>
                <w:szCs w:val="14"/>
              </w:rPr>
            </w:pPr>
            <w:r w:rsidRPr="004711F3">
              <w:rPr>
                <w:sz w:val="14"/>
                <w:szCs w:val="14"/>
              </w:rPr>
              <w:t>-</w:t>
            </w:r>
          </w:p>
        </w:tc>
        <w:tc>
          <w:tcPr>
            <w:tcW w:w="1266" w:type="dxa"/>
            <w:shd w:val="clear" w:color="auto" w:fill="auto"/>
          </w:tcPr>
          <w:p w14:paraId="3D742FC1"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Application rate in CFU:</w:t>
            </w:r>
          </w:p>
          <w:p w14:paraId="2D58C3C0"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a) 2.26 - 3.77 x 10</w:t>
            </w:r>
            <w:r w:rsidRPr="004F256B">
              <w:rPr>
                <w:sz w:val="14"/>
                <w:szCs w:val="14"/>
                <w:vertAlign w:val="superscript"/>
                <w:lang w:val="it-IT"/>
              </w:rPr>
              <w:t>13</w:t>
            </w:r>
            <w:r w:rsidRPr="004F256B">
              <w:rPr>
                <w:sz w:val="14"/>
                <w:szCs w:val="14"/>
                <w:lang w:val="it-IT"/>
              </w:rPr>
              <w:t xml:space="preserve"> CFU/ha</w:t>
            </w:r>
          </w:p>
          <w:p w14:paraId="415A5EE9"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b) 1.51 x 10</w:t>
            </w:r>
            <w:r w:rsidRPr="004F256B">
              <w:rPr>
                <w:sz w:val="14"/>
                <w:szCs w:val="14"/>
                <w:vertAlign w:val="superscript"/>
                <w:lang w:val="it-IT"/>
              </w:rPr>
              <w:t>14</w:t>
            </w:r>
            <w:r w:rsidRPr="004F256B">
              <w:rPr>
                <w:sz w:val="14"/>
                <w:szCs w:val="14"/>
                <w:lang w:val="it-IT"/>
              </w:rPr>
              <w:t xml:space="preserve"> CFU/ha</w:t>
            </w:r>
          </w:p>
        </w:tc>
      </w:tr>
      <w:tr w:rsidR="00B94932" w:rsidRPr="004F256B" w14:paraId="3EE37D07" w14:textId="77777777" w:rsidTr="00D30BB0">
        <w:trPr>
          <w:trHeight w:val="165"/>
          <w:tblHeader/>
        </w:trPr>
        <w:tc>
          <w:tcPr>
            <w:tcW w:w="558" w:type="dxa"/>
            <w:shd w:val="clear" w:color="auto" w:fill="auto"/>
          </w:tcPr>
          <w:p w14:paraId="3E276EFC" w14:textId="77777777" w:rsidR="00B94932" w:rsidRPr="004711F3" w:rsidRDefault="00B94932" w:rsidP="00B94932">
            <w:pPr>
              <w:keepNext/>
              <w:keepLines/>
              <w:suppressAutoHyphens/>
              <w:spacing w:after="0"/>
              <w:textAlignment w:val="baseline"/>
              <w:rPr>
                <w:sz w:val="14"/>
                <w:szCs w:val="14"/>
              </w:rPr>
            </w:pPr>
            <w:r w:rsidRPr="004711F3">
              <w:rPr>
                <w:sz w:val="14"/>
                <w:szCs w:val="14"/>
              </w:rPr>
              <w:t>4</w:t>
            </w:r>
          </w:p>
        </w:tc>
        <w:tc>
          <w:tcPr>
            <w:tcW w:w="902" w:type="dxa"/>
            <w:shd w:val="clear" w:color="auto" w:fill="auto"/>
          </w:tcPr>
          <w:p w14:paraId="09D9847B" w14:textId="77777777" w:rsidR="00B94932" w:rsidRPr="004711F3" w:rsidRDefault="00B94932" w:rsidP="00B94932">
            <w:pPr>
              <w:keepNext/>
              <w:keepLines/>
              <w:suppressAutoHyphens/>
              <w:spacing w:after="0"/>
              <w:textAlignment w:val="baseline"/>
              <w:rPr>
                <w:sz w:val="14"/>
                <w:szCs w:val="14"/>
              </w:rPr>
            </w:pPr>
            <w:r w:rsidRPr="004711F3">
              <w:rPr>
                <w:sz w:val="14"/>
                <w:szCs w:val="14"/>
              </w:rPr>
              <w:t>LT</w:t>
            </w:r>
          </w:p>
        </w:tc>
        <w:tc>
          <w:tcPr>
            <w:tcW w:w="950" w:type="dxa"/>
            <w:shd w:val="clear" w:color="auto" w:fill="auto"/>
          </w:tcPr>
          <w:p w14:paraId="78BC085F" w14:textId="77777777" w:rsidR="00B94932" w:rsidRPr="004711F3" w:rsidRDefault="00B94932" w:rsidP="00B94932">
            <w:pPr>
              <w:keepNext/>
              <w:keepLines/>
              <w:suppressAutoHyphens/>
              <w:spacing w:after="0"/>
              <w:textAlignment w:val="baseline"/>
              <w:rPr>
                <w:sz w:val="14"/>
                <w:szCs w:val="14"/>
              </w:rPr>
            </w:pPr>
            <w:r w:rsidRPr="004711F3">
              <w:rPr>
                <w:sz w:val="14"/>
                <w:szCs w:val="14"/>
              </w:rPr>
              <w:t>Forest</w:t>
            </w:r>
          </w:p>
        </w:tc>
        <w:tc>
          <w:tcPr>
            <w:tcW w:w="772" w:type="dxa"/>
            <w:shd w:val="clear" w:color="auto" w:fill="auto"/>
          </w:tcPr>
          <w:p w14:paraId="609A0C5C" w14:textId="77777777" w:rsidR="00B94932" w:rsidRPr="004711F3" w:rsidRDefault="00B94932" w:rsidP="00B94932">
            <w:pPr>
              <w:keepNext/>
              <w:keepLines/>
              <w:suppressAutoHyphens/>
              <w:spacing w:after="0"/>
              <w:textAlignment w:val="baseline"/>
              <w:rPr>
                <w:sz w:val="14"/>
                <w:szCs w:val="14"/>
              </w:rPr>
            </w:pPr>
            <w:r w:rsidRPr="004711F3">
              <w:rPr>
                <w:sz w:val="14"/>
                <w:szCs w:val="14"/>
              </w:rPr>
              <w:t>F</w:t>
            </w:r>
          </w:p>
        </w:tc>
        <w:tc>
          <w:tcPr>
            <w:tcW w:w="1343" w:type="dxa"/>
            <w:shd w:val="clear" w:color="auto" w:fill="auto"/>
          </w:tcPr>
          <w:p w14:paraId="10D91C56" w14:textId="77777777" w:rsidR="00B94932" w:rsidRPr="00851A04" w:rsidRDefault="00B94932" w:rsidP="00B94932">
            <w:pPr>
              <w:keepNext/>
              <w:keepLines/>
              <w:suppressAutoHyphens/>
              <w:spacing w:after="0"/>
              <w:textAlignment w:val="baseline"/>
              <w:rPr>
                <w:sz w:val="14"/>
                <w:szCs w:val="14"/>
                <w:lang w:val="es-ES"/>
              </w:rPr>
            </w:pPr>
            <w:r w:rsidRPr="00851A04">
              <w:rPr>
                <w:sz w:val="14"/>
                <w:szCs w:val="14"/>
                <w:lang w:val="es-ES"/>
              </w:rPr>
              <w:t xml:space="preserve">Lepidoptera caterpillars </w:t>
            </w:r>
          </w:p>
          <w:p w14:paraId="7420CCD5" w14:textId="77777777" w:rsidR="00B94932" w:rsidRPr="00851A04" w:rsidRDefault="00B94932" w:rsidP="00B94932">
            <w:pPr>
              <w:keepNext/>
              <w:keepLines/>
              <w:suppressAutoHyphens/>
              <w:spacing w:after="0"/>
              <w:textAlignment w:val="baseline"/>
              <w:rPr>
                <w:sz w:val="14"/>
                <w:szCs w:val="14"/>
                <w:lang w:val="es-ES"/>
              </w:rPr>
            </w:pPr>
            <w:r w:rsidRPr="00851A04">
              <w:rPr>
                <w:i/>
                <w:iCs/>
                <w:sz w:val="14"/>
                <w:szCs w:val="14"/>
                <w:lang w:val="es-ES"/>
              </w:rPr>
              <w:t>Lymantria monacha</w:t>
            </w:r>
            <w:r w:rsidRPr="00851A04">
              <w:rPr>
                <w:sz w:val="14"/>
                <w:szCs w:val="14"/>
                <w:lang w:val="es-ES"/>
              </w:rPr>
              <w:t xml:space="preserve"> - LYMAMO</w:t>
            </w:r>
          </w:p>
          <w:p w14:paraId="295EED0F" w14:textId="77777777" w:rsidR="00B94932" w:rsidRPr="00851A04" w:rsidRDefault="00B94932" w:rsidP="00B94932">
            <w:pPr>
              <w:keepNext/>
              <w:keepLines/>
              <w:suppressAutoHyphens/>
              <w:spacing w:after="0"/>
              <w:textAlignment w:val="baseline"/>
              <w:rPr>
                <w:sz w:val="14"/>
                <w:szCs w:val="14"/>
                <w:lang w:val="es-ES"/>
              </w:rPr>
            </w:pPr>
            <w:r w:rsidRPr="00851A04">
              <w:rPr>
                <w:i/>
                <w:iCs/>
                <w:sz w:val="14"/>
                <w:szCs w:val="14"/>
                <w:lang w:val="es-ES"/>
              </w:rPr>
              <w:t>Dendrolimus pini</w:t>
            </w:r>
            <w:r w:rsidRPr="00851A04">
              <w:rPr>
                <w:sz w:val="14"/>
                <w:szCs w:val="14"/>
                <w:lang w:val="es-ES"/>
              </w:rPr>
              <w:t xml:space="preserve"> - DENDPI</w:t>
            </w:r>
          </w:p>
          <w:p w14:paraId="39B91EA8" w14:textId="77777777" w:rsidR="00B94932" w:rsidRPr="004711F3" w:rsidRDefault="00B94932" w:rsidP="00B94932">
            <w:pPr>
              <w:keepNext/>
              <w:keepLines/>
              <w:suppressAutoHyphens/>
              <w:spacing w:after="0"/>
              <w:textAlignment w:val="baseline"/>
              <w:rPr>
                <w:sz w:val="14"/>
                <w:szCs w:val="14"/>
              </w:rPr>
            </w:pPr>
            <w:r w:rsidRPr="00851A04">
              <w:rPr>
                <w:i/>
                <w:iCs/>
                <w:sz w:val="14"/>
                <w:szCs w:val="14"/>
                <w:lang w:val="es-ES"/>
              </w:rPr>
              <w:t>Tortrix viridana</w:t>
            </w:r>
            <w:r w:rsidRPr="00851A04">
              <w:rPr>
                <w:sz w:val="14"/>
                <w:szCs w:val="14"/>
                <w:lang w:val="es-ES"/>
              </w:rPr>
              <w:t xml:space="preserve"> - TORTVI</w:t>
            </w:r>
          </w:p>
        </w:tc>
        <w:tc>
          <w:tcPr>
            <w:tcW w:w="857" w:type="dxa"/>
            <w:shd w:val="clear" w:color="auto" w:fill="auto"/>
          </w:tcPr>
          <w:p w14:paraId="0DD9F471" w14:textId="77777777" w:rsidR="00B94932" w:rsidRPr="004711F3" w:rsidRDefault="00B94932" w:rsidP="00B94932">
            <w:pPr>
              <w:keepNext/>
              <w:keepLines/>
              <w:suppressAutoHyphens/>
              <w:spacing w:after="0"/>
              <w:textAlignment w:val="baseline"/>
              <w:rPr>
                <w:sz w:val="14"/>
                <w:szCs w:val="14"/>
              </w:rPr>
            </w:pPr>
            <w:r w:rsidRPr="004711F3">
              <w:rPr>
                <w:sz w:val="14"/>
                <w:szCs w:val="14"/>
              </w:rPr>
              <w:t>Spray</w:t>
            </w:r>
          </w:p>
        </w:tc>
        <w:tc>
          <w:tcPr>
            <w:tcW w:w="825" w:type="dxa"/>
            <w:shd w:val="clear" w:color="auto" w:fill="auto"/>
          </w:tcPr>
          <w:p w14:paraId="7D834B9E" w14:textId="77777777" w:rsidR="00B94932" w:rsidRPr="004711F3" w:rsidRDefault="00B94932" w:rsidP="00B94932">
            <w:pPr>
              <w:keepNext/>
              <w:keepLines/>
              <w:suppressAutoHyphens/>
              <w:spacing w:after="0"/>
              <w:textAlignment w:val="baseline"/>
              <w:rPr>
                <w:sz w:val="14"/>
                <w:szCs w:val="14"/>
              </w:rPr>
            </w:pPr>
            <w:r w:rsidRPr="004711F3">
              <w:rPr>
                <w:sz w:val="14"/>
                <w:szCs w:val="14"/>
              </w:rPr>
              <w:t>When caterpillars are visible following egg hatch &amp; foliage growth sufficient for deposition</w:t>
            </w:r>
          </w:p>
        </w:tc>
        <w:tc>
          <w:tcPr>
            <w:tcW w:w="1014" w:type="dxa"/>
            <w:shd w:val="clear" w:color="auto" w:fill="auto"/>
          </w:tcPr>
          <w:p w14:paraId="30F8F1EC" w14:textId="77777777" w:rsidR="00B94932" w:rsidRPr="004711F3" w:rsidRDefault="00B94932" w:rsidP="00B94932">
            <w:pPr>
              <w:keepNext/>
              <w:keepLines/>
              <w:suppressAutoHyphens/>
              <w:spacing w:after="0"/>
              <w:textAlignment w:val="baseline"/>
              <w:rPr>
                <w:sz w:val="14"/>
                <w:szCs w:val="14"/>
              </w:rPr>
            </w:pPr>
            <w:r w:rsidRPr="004711F3">
              <w:rPr>
                <w:sz w:val="14"/>
                <w:szCs w:val="14"/>
              </w:rPr>
              <w:t>a) 2</w:t>
            </w:r>
          </w:p>
          <w:p w14:paraId="5965B895" w14:textId="77777777" w:rsidR="00B94932" w:rsidRPr="004711F3" w:rsidRDefault="00B94932" w:rsidP="00B94932">
            <w:pPr>
              <w:keepNext/>
              <w:keepLines/>
              <w:suppressAutoHyphens/>
              <w:spacing w:after="0"/>
              <w:textAlignment w:val="baseline"/>
              <w:rPr>
                <w:sz w:val="14"/>
                <w:szCs w:val="14"/>
              </w:rPr>
            </w:pPr>
            <w:r w:rsidRPr="004711F3">
              <w:rPr>
                <w:sz w:val="14"/>
                <w:szCs w:val="14"/>
              </w:rPr>
              <w:t>b) 2</w:t>
            </w:r>
          </w:p>
        </w:tc>
        <w:tc>
          <w:tcPr>
            <w:tcW w:w="1166" w:type="dxa"/>
            <w:shd w:val="clear" w:color="auto" w:fill="auto"/>
          </w:tcPr>
          <w:p w14:paraId="2E6721C5" w14:textId="77777777" w:rsidR="00B94932" w:rsidRPr="004711F3" w:rsidRDefault="00B94932" w:rsidP="00B94932">
            <w:pPr>
              <w:keepNext/>
              <w:keepLines/>
              <w:suppressAutoHyphens/>
              <w:spacing w:after="0"/>
              <w:textAlignment w:val="baseline"/>
              <w:rPr>
                <w:sz w:val="14"/>
                <w:szCs w:val="14"/>
              </w:rPr>
            </w:pPr>
            <w:r w:rsidRPr="004711F3">
              <w:rPr>
                <w:sz w:val="14"/>
                <w:szCs w:val="14"/>
              </w:rPr>
              <w:t>7 days</w:t>
            </w:r>
          </w:p>
        </w:tc>
        <w:tc>
          <w:tcPr>
            <w:tcW w:w="1147" w:type="dxa"/>
            <w:gridSpan w:val="2"/>
            <w:shd w:val="clear" w:color="auto" w:fill="auto"/>
          </w:tcPr>
          <w:p w14:paraId="45873CC9" w14:textId="77777777" w:rsidR="00B94932" w:rsidRPr="004711F3" w:rsidRDefault="00B94932" w:rsidP="00B94932">
            <w:pPr>
              <w:keepNext/>
              <w:keepLines/>
              <w:suppressAutoHyphens/>
              <w:spacing w:after="0"/>
              <w:textAlignment w:val="baseline"/>
              <w:rPr>
                <w:sz w:val="14"/>
                <w:szCs w:val="14"/>
              </w:rPr>
            </w:pPr>
            <w:r w:rsidRPr="004711F3">
              <w:rPr>
                <w:sz w:val="14"/>
                <w:szCs w:val="14"/>
              </w:rPr>
              <w:t>a) 2 - 2.5 L/ha</w:t>
            </w:r>
          </w:p>
          <w:p w14:paraId="7033CA07" w14:textId="77777777" w:rsidR="00B94932" w:rsidRPr="004711F3" w:rsidRDefault="00B94932" w:rsidP="00B94932">
            <w:pPr>
              <w:keepNext/>
              <w:keepLines/>
              <w:suppressAutoHyphens/>
              <w:spacing w:after="0"/>
              <w:textAlignment w:val="baseline"/>
              <w:rPr>
                <w:sz w:val="14"/>
                <w:szCs w:val="14"/>
              </w:rPr>
            </w:pPr>
            <w:r w:rsidRPr="004711F3">
              <w:rPr>
                <w:sz w:val="14"/>
                <w:szCs w:val="14"/>
              </w:rPr>
              <w:t>b) 5 L/ha</w:t>
            </w:r>
          </w:p>
        </w:tc>
        <w:tc>
          <w:tcPr>
            <w:tcW w:w="1567" w:type="dxa"/>
            <w:shd w:val="clear" w:color="auto" w:fill="auto"/>
          </w:tcPr>
          <w:p w14:paraId="0DDA54AC" w14:textId="77777777" w:rsidR="00B94932" w:rsidRPr="00B4607C" w:rsidRDefault="00B94932" w:rsidP="00B94932">
            <w:pPr>
              <w:keepNext/>
              <w:keepLines/>
              <w:suppressAutoHyphens/>
              <w:spacing w:after="0"/>
              <w:textAlignment w:val="baseline"/>
              <w:rPr>
                <w:sz w:val="14"/>
                <w:szCs w:val="14"/>
                <w:lang w:val="es-ES"/>
              </w:rPr>
            </w:pPr>
            <w:r w:rsidRPr="00B4607C">
              <w:rPr>
                <w:sz w:val="14"/>
                <w:szCs w:val="14"/>
                <w:lang w:val="es-ES"/>
              </w:rPr>
              <w:t>a)  0.413 - 0.516 kg a.s/ha</w:t>
            </w:r>
          </w:p>
          <w:p w14:paraId="0BEF1424" w14:textId="77777777" w:rsidR="00B94932" w:rsidRPr="00B4607C" w:rsidRDefault="00B94932" w:rsidP="00B94932">
            <w:pPr>
              <w:keepNext/>
              <w:keepLines/>
              <w:suppressAutoHyphens/>
              <w:spacing w:after="0"/>
              <w:textAlignment w:val="baseline"/>
              <w:rPr>
                <w:sz w:val="14"/>
                <w:szCs w:val="14"/>
                <w:lang w:val="es-ES"/>
              </w:rPr>
            </w:pPr>
            <w:r w:rsidRPr="00B4607C">
              <w:rPr>
                <w:sz w:val="14"/>
                <w:szCs w:val="14"/>
                <w:lang w:val="es-ES"/>
              </w:rPr>
              <w:t>b) 1.03 kg a.s./ha</w:t>
            </w:r>
          </w:p>
        </w:tc>
        <w:tc>
          <w:tcPr>
            <w:tcW w:w="679" w:type="dxa"/>
            <w:shd w:val="clear" w:color="auto" w:fill="auto"/>
          </w:tcPr>
          <w:p w14:paraId="6DE471C2" w14:textId="77777777" w:rsidR="00B94932" w:rsidRPr="004711F3" w:rsidRDefault="00B94932" w:rsidP="00B94932">
            <w:pPr>
              <w:keepNext/>
              <w:keepLines/>
              <w:suppressAutoHyphens/>
              <w:spacing w:after="0"/>
              <w:textAlignment w:val="baseline"/>
              <w:rPr>
                <w:sz w:val="14"/>
                <w:szCs w:val="14"/>
              </w:rPr>
            </w:pPr>
            <w:r w:rsidRPr="004711F3">
              <w:rPr>
                <w:sz w:val="14"/>
                <w:szCs w:val="14"/>
              </w:rPr>
              <w:t>-</w:t>
            </w:r>
          </w:p>
        </w:tc>
        <w:tc>
          <w:tcPr>
            <w:tcW w:w="707" w:type="dxa"/>
            <w:shd w:val="clear" w:color="auto" w:fill="auto"/>
          </w:tcPr>
          <w:p w14:paraId="6FED00A8" w14:textId="77777777" w:rsidR="00B94932" w:rsidRPr="004711F3" w:rsidRDefault="00B94932" w:rsidP="00B94932">
            <w:pPr>
              <w:keepNext/>
              <w:keepLines/>
              <w:suppressAutoHyphens/>
              <w:spacing w:after="0"/>
              <w:textAlignment w:val="baseline"/>
              <w:rPr>
                <w:sz w:val="14"/>
                <w:szCs w:val="14"/>
              </w:rPr>
            </w:pPr>
            <w:r w:rsidRPr="004711F3">
              <w:rPr>
                <w:sz w:val="14"/>
                <w:szCs w:val="14"/>
              </w:rPr>
              <w:t>-</w:t>
            </w:r>
          </w:p>
        </w:tc>
        <w:tc>
          <w:tcPr>
            <w:tcW w:w="1266" w:type="dxa"/>
            <w:shd w:val="clear" w:color="auto" w:fill="auto"/>
          </w:tcPr>
          <w:p w14:paraId="723F1D7F"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Application rate in CFU:</w:t>
            </w:r>
          </w:p>
          <w:p w14:paraId="7A5B83B3"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a) 3.02 - 3.77 x 10</w:t>
            </w:r>
            <w:r w:rsidRPr="004F256B">
              <w:rPr>
                <w:sz w:val="14"/>
                <w:szCs w:val="14"/>
                <w:vertAlign w:val="superscript"/>
                <w:lang w:val="it-IT"/>
              </w:rPr>
              <w:t>13</w:t>
            </w:r>
            <w:r w:rsidRPr="004F256B">
              <w:rPr>
                <w:sz w:val="14"/>
                <w:szCs w:val="14"/>
                <w:lang w:val="it-IT"/>
              </w:rPr>
              <w:t xml:space="preserve"> CFU/ha</w:t>
            </w:r>
          </w:p>
          <w:p w14:paraId="23D85FE4"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b) 1.51 x 10</w:t>
            </w:r>
            <w:r w:rsidRPr="004F256B">
              <w:rPr>
                <w:sz w:val="14"/>
                <w:szCs w:val="14"/>
                <w:vertAlign w:val="superscript"/>
                <w:lang w:val="it-IT"/>
              </w:rPr>
              <w:t>14</w:t>
            </w:r>
            <w:r w:rsidRPr="004F256B">
              <w:rPr>
                <w:sz w:val="14"/>
                <w:szCs w:val="14"/>
                <w:lang w:val="it-IT"/>
              </w:rPr>
              <w:t xml:space="preserve"> CFU/ha</w:t>
            </w:r>
          </w:p>
        </w:tc>
      </w:tr>
    </w:tbl>
    <w:p w14:paraId="0406B9F6" w14:textId="77777777" w:rsidR="00542B97" w:rsidRDefault="00542B97">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8"/>
        <w:gridCol w:w="902"/>
        <w:gridCol w:w="950"/>
        <w:gridCol w:w="772"/>
        <w:gridCol w:w="1343"/>
        <w:gridCol w:w="857"/>
        <w:gridCol w:w="825"/>
        <w:gridCol w:w="1014"/>
        <w:gridCol w:w="1166"/>
        <w:gridCol w:w="1147"/>
        <w:gridCol w:w="1567"/>
        <w:gridCol w:w="679"/>
        <w:gridCol w:w="707"/>
        <w:gridCol w:w="1266"/>
      </w:tblGrid>
      <w:tr w:rsidR="00542B97" w:rsidRPr="004F256B" w14:paraId="1279C027" w14:textId="77777777" w:rsidTr="00D30BB0">
        <w:trPr>
          <w:trHeight w:val="165"/>
          <w:tblHeader/>
        </w:trPr>
        <w:tc>
          <w:tcPr>
            <w:tcW w:w="558" w:type="dxa"/>
            <w:shd w:val="clear" w:color="auto" w:fill="auto"/>
          </w:tcPr>
          <w:p w14:paraId="34B89C56" w14:textId="68F116DB" w:rsidR="00542B97" w:rsidRPr="004711F3" w:rsidRDefault="00542B97" w:rsidP="00542B97">
            <w:pPr>
              <w:keepNext/>
              <w:keepLines/>
              <w:suppressAutoHyphens/>
              <w:spacing w:after="0"/>
              <w:jc w:val="center"/>
              <w:textAlignment w:val="baseline"/>
              <w:rPr>
                <w:b/>
                <w:bCs/>
                <w:sz w:val="16"/>
                <w:szCs w:val="16"/>
              </w:rPr>
            </w:pPr>
            <w:r w:rsidRPr="004711F3">
              <w:rPr>
                <w:b/>
                <w:bCs/>
                <w:sz w:val="16"/>
                <w:szCs w:val="16"/>
              </w:rPr>
              <w:lastRenderedPageBreak/>
              <w:t>1</w:t>
            </w:r>
          </w:p>
        </w:tc>
        <w:tc>
          <w:tcPr>
            <w:tcW w:w="902" w:type="dxa"/>
            <w:shd w:val="clear" w:color="auto" w:fill="auto"/>
          </w:tcPr>
          <w:p w14:paraId="29526BC8" w14:textId="3CA6F1B5" w:rsidR="00542B97" w:rsidRPr="004711F3" w:rsidRDefault="00542B97" w:rsidP="00542B97">
            <w:pPr>
              <w:keepNext/>
              <w:keepLines/>
              <w:suppressAutoHyphens/>
              <w:spacing w:after="0"/>
              <w:jc w:val="center"/>
              <w:textAlignment w:val="baseline"/>
              <w:rPr>
                <w:b/>
                <w:bCs/>
                <w:sz w:val="16"/>
                <w:szCs w:val="16"/>
              </w:rPr>
            </w:pPr>
            <w:r w:rsidRPr="004711F3">
              <w:rPr>
                <w:b/>
                <w:bCs/>
                <w:sz w:val="16"/>
                <w:szCs w:val="16"/>
              </w:rPr>
              <w:t>2</w:t>
            </w:r>
          </w:p>
        </w:tc>
        <w:tc>
          <w:tcPr>
            <w:tcW w:w="950" w:type="dxa"/>
            <w:shd w:val="clear" w:color="auto" w:fill="auto"/>
          </w:tcPr>
          <w:p w14:paraId="59FD97A5" w14:textId="15A226C4" w:rsidR="00542B97" w:rsidRPr="004711F3" w:rsidRDefault="00542B97" w:rsidP="00542B97">
            <w:pPr>
              <w:keepNext/>
              <w:keepLines/>
              <w:suppressAutoHyphens/>
              <w:spacing w:after="0"/>
              <w:jc w:val="center"/>
              <w:textAlignment w:val="baseline"/>
              <w:rPr>
                <w:b/>
                <w:bCs/>
                <w:sz w:val="16"/>
                <w:szCs w:val="16"/>
              </w:rPr>
            </w:pPr>
            <w:r w:rsidRPr="004711F3">
              <w:rPr>
                <w:b/>
                <w:bCs/>
                <w:sz w:val="16"/>
                <w:szCs w:val="16"/>
              </w:rPr>
              <w:t>3</w:t>
            </w:r>
          </w:p>
        </w:tc>
        <w:tc>
          <w:tcPr>
            <w:tcW w:w="772" w:type="dxa"/>
            <w:shd w:val="clear" w:color="auto" w:fill="auto"/>
          </w:tcPr>
          <w:p w14:paraId="70AF736C" w14:textId="43CCCCA4" w:rsidR="00542B97" w:rsidRPr="004711F3" w:rsidRDefault="00542B97" w:rsidP="00542B97">
            <w:pPr>
              <w:keepNext/>
              <w:keepLines/>
              <w:suppressAutoHyphens/>
              <w:spacing w:after="0"/>
              <w:jc w:val="center"/>
              <w:textAlignment w:val="baseline"/>
              <w:rPr>
                <w:b/>
                <w:bCs/>
                <w:sz w:val="16"/>
                <w:szCs w:val="16"/>
              </w:rPr>
            </w:pPr>
            <w:r w:rsidRPr="004711F3">
              <w:rPr>
                <w:b/>
                <w:bCs/>
                <w:sz w:val="16"/>
                <w:szCs w:val="16"/>
              </w:rPr>
              <w:t>4</w:t>
            </w:r>
          </w:p>
        </w:tc>
        <w:tc>
          <w:tcPr>
            <w:tcW w:w="1343" w:type="dxa"/>
            <w:shd w:val="clear" w:color="auto" w:fill="auto"/>
          </w:tcPr>
          <w:p w14:paraId="15EBF850" w14:textId="2AC9C2D6" w:rsidR="00542B97" w:rsidRPr="0079090C" w:rsidRDefault="00542B97" w:rsidP="00542B97">
            <w:pPr>
              <w:keepNext/>
              <w:keepLines/>
              <w:suppressAutoHyphens/>
              <w:spacing w:after="0"/>
              <w:jc w:val="center"/>
              <w:textAlignment w:val="baseline"/>
              <w:rPr>
                <w:b/>
                <w:bCs/>
                <w:sz w:val="16"/>
                <w:szCs w:val="16"/>
                <w:lang w:val="fr-FR"/>
              </w:rPr>
            </w:pPr>
            <w:r w:rsidRPr="004711F3">
              <w:rPr>
                <w:b/>
                <w:bCs/>
                <w:sz w:val="16"/>
                <w:szCs w:val="16"/>
              </w:rPr>
              <w:t>5</w:t>
            </w:r>
          </w:p>
        </w:tc>
        <w:tc>
          <w:tcPr>
            <w:tcW w:w="857" w:type="dxa"/>
            <w:shd w:val="clear" w:color="auto" w:fill="auto"/>
          </w:tcPr>
          <w:p w14:paraId="18A1D521" w14:textId="6B090FB4" w:rsidR="00542B97" w:rsidRPr="004711F3" w:rsidRDefault="00542B97" w:rsidP="00542B97">
            <w:pPr>
              <w:keepNext/>
              <w:keepLines/>
              <w:suppressAutoHyphens/>
              <w:spacing w:after="0"/>
              <w:jc w:val="center"/>
              <w:textAlignment w:val="baseline"/>
              <w:rPr>
                <w:b/>
                <w:bCs/>
                <w:sz w:val="16"/>
                <w:szCs w:val="16"/>
              </w:rPr>
            </w:pPr>
            <w:r w:rsidRPr="004711F3">
              <w:rPr>
                <w:b/>
                <w:bCs/>
                <w:sz w:val="16"/>
                <w:szCs w:val="16"/>
              </w:rPr>
              <w:t>6</w:t>
            </w:r>
          </w:p>
        </w:tc>
        <w:tc>
          <w:tcPr>
            <w:tcW w:w="825" w:type="dxa"/>
            <w:shd w:val="clear" w:color="auto" w:fill="auto"/>
          </w:tcPr>
          <w:p w14:paraId="137A1215" w14:textId="4E84C65E" w:rsidR="00542B97" w:rsidRPr="004711F3" w:rsidRDefault="00542B97" w:rsidP="00542B97">
            <w:pPr>
              <w:keepNext/>
              <w:keepLines/>
              <w:suppressAutoHyphens/>
              <w:spacing w:after="0"/>
              <w:jc w:val="center"/>
              <w:textAlignment w:val="baseline"/>
              <w:rPr>
                <w:sz w:val="14"/>
                <w:szCs w:val="14"/>
              </w:rPr>
            </w:pPr>
            <w:r w:rsidRPr="004711F3">
              <w:rPr>
                <w:b/>
                <w:bCs/>
                <w:sz w:val="16"/>
                <w:szCs w:val="16"/>
              </w:rPr>
              <w:t>7</w:t>
            </w:r>
          </w:p>
        </w:tc>
        <w:tc>
          <w:tcPr>
            <w:tcW w:w="1014" w:type="dxa"/>
            <w:shd w:val="clear" w:color="auto" w:fill="auto"/>
          </w:tcPr>
          <w:p w14:paraId="4D1460DB" w14:textId="5B10D700" w:rsidR="00542B97" w:rsidRPr="004711F3" w:rsidRDefault="00542B97" w:rsidP="00542B97">
            <w:pPr>
              <w:keepNext/>
              <w:keepLines/>
              <w:suppressAutoHyphens/>
              <w:spacing w:after="0"/>
              <w:jc w:val="center"/>
              <w:textAlignment w:val="baseline"/>
              <w:rPr>
                <w:sz w:val="14"/>
                <w:szCs w:val="14"/>
              </w:rPr>
            </w:pPr>
            <w:r w:rsidRPr="004711F3">
              <w:rPr>
                <w:b/>
                <w:bCs/>
                <w:sz w:val="16"/>
                <w:szCs w:val="16"/>
              </w:rPr>
              <w:t>8</w:t>
            </w:r>
          </w:p>
        </w:tc>
        <w:tc>
          <w:tcPr>
            <w:tcW w:w="1166" w:type="dxa"/>
            <w:shd w:val="clear" w:color="auto" w:fill="auto"/>
          </w:tcPr>
          <w:p w14:paraId="21D4985D" w14:textId="33151ED5" w:rsidR="00542B97" w:rsidRPr="004711F3" w:rsidRDefault="00542B97" w:rsidP="00542B97">
            <w:pPr>
              <w:keepNext/>
              <w:keepLines/>
              <w:suppressAutoHyphens/>
              <w:spacing w:after="0"/>
              <w:jc w:val="center"/>
              <w:textAlignment w:val="baseline"/>
              <w:rPr>
                <w:sz w:val="14"/>
                <w:szCs w:val="14"/>
              </w:rPr>
            </w:pPr>
            <w:r w:rsidRPr="004711F3">
              <w:rPr>
                <w:b/>
                <w:bCs/>
                <w:sz w:val="16"/>
                <w:szCs w:val="16"/>
              </w:rPr>
              <w:t>9</w:t>
            </w:r>
          </w:p>
        </w:tc>
        <w:tc>
          <w:tcPr>
            <w:tcW w:w="1147" w:type="dxa"/>
            <w:shd w:val="clear" w:color="auto" w:fill="auto"/>
          </w:tcPr>
          <w:p w14:paraId="73E5E35A" w14:textId="3448B568" w:rsidR="00542B97" w:rsidRPr="004711F3" w:rsidRDefault="00542B97" w:rsidP="00542B97">
            <w:pPr>
              <w:keepNext/>
              <w:keepLines/>
              <w:suppressAutoHyphens/>
              <w:spacing w:after="0"/>
              <w:jc w:val="center"/>
              <w:textAlignment w:val="baseline"/>
              <w:rPr>
                <w:b/>
                <w:bCs/>
                <w:sz w:val="16"/>
                <w:szCs w:val="16"/>
              </w:rPr>
            </w:pPr>
            <w:r w:rsidRPr="004711F3">
              <w:rPr>
                <w:b/>
                <w:bCs/>
                <w:sz w:val="16"/>
                <w:szCs w:val="16"/>
              </w:rPr>
              <w:t>10</w:t>
            </w:r>
          </w:p>
        </w:tc>
        <w:tc>
          <w:tcPr>
            <w:tcW w:w="1567" w:type="dxa"/>
            <w:shd w:val="clear" w:color="auto" w:fill="auto"/>
          </w:tcPr>
          <w:p w14:paraId="554FDD0B" w14:textId="6EB36315" w:rsidR="00542B97" w:rsidRPr="00B4607C" w:rsidRDefault="00542B97" w:rsidP="00542B97">
            <w:pPr>
              <w:keepNext/>
              <w:keepLines/>
              <w:suppressAutoHyphens/>
              <w:spacing w:after="0"/>
              <w:jc w:val="center"/>
              <w:textAlignment w:val="baseline"/>
              <w:rPr>
                <w:sz w:val="14"/>
                <w:szCs w:val="14"/>
                <w:lang w:val="es-ES"/>
              </w:rPr>
            </w:pPr>
            <w:r w:rsidRPr="004711F3">
              <w:rPr>
                <w:b/>
                <w:bCs/>
                <w:sz w:val="16"/>
                <w:szCs w:val="16"/>
              </w:rPr>
              <w:t>11</w:t>
            </w:r>
          </w:p>
        </w:tc>
        <w:tc>
          <w:tcPr>
            <w:tcW w:w="679" w:type="dxa"/>
            <w:shd w:val="clear" w:color="auto" w:fill="auto"/>
          </w:tcPr>
          <w:p w14:paraId="73DFD7D1" w14:textId="0CF0CF22" w:rsidR="00542B97" w:rsidRDefault="00542B97" w:rsidP="00542B97">
            <w:pPr>
              <w:keepNext/>
              <w:keepLines/>
              <w:suppressAutoHyphens/>
              <w:spacing w:after="0"/>
              <w:jc w:val="center"/>
              <w:textAlignment w:val="baseline"/>
              <w:rPr>
                <w:sz w:val="14"/>
                <w:szCs w:val="14"/>
              </w:rPr>
            </w:pPr>
            <w:r w:rsidRPr="004711F3">
              <w:rPr>
                <w:b/>
                <w:bCs/>
                <w:sz w:val="16"/>
                <w:szCs w:val="16"/>
              </w:rPr>
              <w:t>12</w:t>
            </w:r>
          </w:p>
        </w:tc>
        <w:tc>
          <w:tcPr>
            <w:tcW w:w="707" w:type="dxa"/>
            <w:shd w:val="clear" w:color="auto" w:fill="auto"/>
          </w:tcPr>
          <w:p w14:paraId="6D67718C" w14:textId="77E45A19" w:rsidR="00542B97" w:rsidRPr="004711F3" w:rsidRDefault="00542B97" w:rsidP="00542B97">
            <w:pPr>
              <w:keepNext/>
              <w:keepLines/>
              <w:suppressAutoHyphens/>
              <w:spacing w:after="0"/>
              <w:jc w:val="center"/>
              <w:textAlignment w:val="baseline"/>
              <w:rPr>
                <w:b/>
                <w:bCs/>
                <w:sz w:val="16"/>
                <w:szCs w:val="16"/>
              </w:rPr>
            </w:pPr>
            <w:r w:rsidRPr="004711F3">
              <w:rPr>
                <w:b/>
                <w:bCs/>
                <w:sz w:val="16"/>
                <w:szCs w:val="16"/>
              </w:rPr>
              <w:t>13</w:t>
            </w:r>
          </w:p>
        </w:tc>
        <w:tc>
          <w:tcPr>
            <w:tcW w:w="1266" w:type="dxa"/>
            <w:shd w:val="clear" w:color="auto" w:fill="auto"/>
          </w:tcPr>
          <w:p w14:paraId="347BF52E" w14:textId="4A5819DF" w:rsidR="00542B97" w:rsidRPr="004711F3" w:rsidRDefault="00542B97" w:rsidP="00542B97">
            <w:pPr>
              <w:keepNext/>
              <w:keepLines/>
              <w:suppressAutoHyphens/>
              <w:spacing w:after="0"/>
              <w:jc w:val="center"/>
              <w:textAlignment w:val="baseline"/>
              <w:rPr>
                <w:b/>
                <w:bCs/>
                <w:sz w:val="16"/>
                <w:szCs w:val="16"/>
              </w:rPr>
            </w:pPr>
            <w:r w:rsidRPr="004711F3">
              <w:rPr>
                <w:b/>
                <w:bCs/>
                <w:sz w:val="16"/>
                <w:szCs w:val="16"/>
              </w:rPr>
              <w:t>14</w:t>
            </w:r>
          </w:p>
        </w:tc>
      </w:tr>
      <w:tr w:rsidR="0079090C" w:rsidRPr="004F256B" w14:paraId="0DF01783" w14:textId="77777777" w:rsidTr="00D30BB0">
        <w:trPr>
          <w:trHeight w:val="165"/>
          <w:tblHeader/>
        </w:trPr>
        <w:tc>
          <w:tcPr>
            <w:tcW w:w="558" w:type="dxa"/>
            <w:vMerge w:val="restart"/>
            <w:shd w:val="clear" w:color="auto" w:fill="auto"/>
          </w:tcPr>
          <w:p w14:paraId="109DA758" w14:textId="78652692" w:rsidR="0079090C" w:rsidRPr="004711F3" w:rsidRDefault="0079090C" w:rsidP="00B94932">
            <w:pPr>
              <w:keepNext/>
              <w:keepLines/>
              <w:suppressAutoHyphens/>
              <w:spacing w:after="0"/>
              <w:textAlignment w:val="baseline"/>
              <w:rPr>
                <w:sz w:val="14"/>
                <w:szCs w:val="14"/>
              </w:rPr>
            </w:pPr>
            <w:r w:rsidRPr="004711F3">
              <w:rPr>
                <w:b/>
                <w:bCs/>
                <w:sz w:val="16"/>
                <w:szCs w:val="16"/>
              </w:rPr>
              <w:t xml:space="preserve">Use-No. </w:t>
            </w:r>
          </w:p>
        </w:tc>
        <w:tc>
          <w:tcPr>
            <w:tcW w:w="902" w:type="dxa"/>
            <w:vMerge w:val="restart"/>
            <w:shd w:val="clear" w:color="auto" w:fill="auto"/>
          </w:tcPr>
          <w:p w14:paraId="0B298887" w14:textId="06228E21" w:rsidR="0079090C" w:rsidRPr="004711F3" w:rsidRDefault="0079090C" w:rsidP="00B94932">
            <w:pPr>
              <w:keepNext/>
              <w:keepLines/>
              <w:suppressAutoHyphens/>
              <w:spacing w:after="0"/>
              <w:textAlignment w:val="baseline"/>
              <w:rPr>
                <w:sz w:val="14"/>
                <w:szCs w:val="14"/>
              </w:rPr>
            </w:pPr>
            <w:r w:rsidRPr="004711F3">
              <w:rPr>
                <w:b/>
                <w:bCs/>
                <w:sz w:val="16"/>
                <w:szCs w:val="16"/>
              </w:rPr>
              <w:t>Member state(s) </w:t>
            </w:r>
            <w:r w:rsidRPr="004711F3">
              <w:rPr>
                <w:b/>
                <w:bCs/>
                <w:sz w:val="16"/>
                <w:szCs w:val="16"/>
              </w:rPr>
              <w:br/>
              <w:t> </w:t>
            </w:r>
          </w:p>
        </w:tc>
        <w:tc>
          <w:tcPr>
            <w:tcW w:w="950" w:type="dxa"/>
            <w:vMerge w:val="restart"/>
            <w:shd w:val="clear" w:color="auto" w:fill="auto"/>
          </w:tcPr>
          <w:p w14:paraId="5367674D" w14:textId="76B346C6" w:rsidR="0079090C" w:rsidRPr="004711F3" w:rsidRDefault="0079090C" w:rsidP="00B94932">
            <w:pPr>
              <w:keepNext/>
              <w:keepLines/>
              <w:suppressAutoHyphens/>
              <w:spacing w:after="0"/>
              <w:textAlignment w:val="baseline"/>
              <w:rPr>
                <w:sz w:val="14"/>
                <w:szCs w:val="14"/>
              </w:rPr>
            </w:pPr>
            <w:r w:rsidRPr="004711F3">
              <w:rPr>
                <w:b/>
                <w:bCs/>
                <w:sz w:val="16"/>
                <w:szCs w:val="16"/>
              </w:rPr>
              <w:t>Crop and/ </w:t>
            </w:r>
            <w:r w:rsidRPr="004711F3">
              <w:rPr>
                <w:b/>
                <w:bCs/>
                <w:sz w:val="16"/>
                <w:szCs w:val="16"/>
              </w:rPr>
              <w:br/>
              <w:t>or situation </w:t>
            </w:r>
            <w:r w:rsidRPr="004711F3">
              <w:rPr>
                <w:b/>
                <w:bCs/>
                <w:sz w:val="16"/>
                <w:szCs w:val="16"/>
              </w:rPr>
              <w:br/>
              <w:t> </w:t>
            </w:r>
            <w:r w:rsidRPr="004711F3">
              <w:rPr>
                <w:b/>
                <w:bCs/>
                <w:sz w:val="16"/>
                <w:szCs w:val="16"/>
              </w:rPr>
              <w:br/>
              <w:t>(crop destination / purpose of crop) </w:t>
            </w:r>
          </w:p>
        </w:tc>
        <w:tc>
          <w:tcPr>
            <w:tcW w:w="772" w:type="dxa"/>
            <w:vMerge w:val="restart"/>
            <w:shd w:val="clear" w:color="auto" w:fill="auto"/>
          </w:tcPr>
          <w:p w14:paraId="40F2E105" w14:textId="56AF2260" w:rsidR="0079090C" w:rsidRPr="004711F3" w:rsidRDefault="0079090C" w:rsidP="00B94932">
            <w:pPr>
              <w:keepNext/>
              <w:keepLines/>
              <w:suppressAutoHyphens/>
              <w:spacing w:after="0"/>
              <w:textAlignment w:val="baseline"/>
              <w:rPr>
                <w:sz w:val="14"/>
                <w:szCs w:val="14"/>
              </w:rPr>
            </w:pPr>
            <w:r w:rsidRPr="004711F3">
              <w:rPr>
                <w:b/>
                <w:bCs/>
                <w:sz w:val="16"/>
                <w:szCs w:val="16"/>
              </w:rPr>
              <w:t xml:space="preserve">F, </w:t>
            </w:r>
            <w:proofErr w:type="spellStart"/>
            <w:r w:rsidRPr="004711F3">
              <w:rPr>
                <w:b/>
                <w:bCs/>
                <w:sz w:val="16"/>
                <w:szCs w:val="16"/>
              </w:rPr>
              <w:t>Fn</w:t>
            </w:r>
            <w:proofErr w:type="spellEnd"/>
            <w:r w:rsidRPr="004711F3">
              <w:rPr>
                <w:b/>
                <w:bCs/>
                <w:sz w:val="16"/>
                <w:szCs w:val="16"/>
              </w:rPr>
              <w:t xml:space="preserve">, </w:t>
            </w:r>
            <w:proofErr w:type="spellStart"/>
            <w:r w:rsidRPr="004711F3">
              <w:rPr>
                <w:b/>
                <w:bCs/>
                <w:sz w:val="16"/>
                <w:szCs w:val="16"/>
              </w:rPr>
              <w:t>Fpn</w:t>
            </w:r>
            <w:proofErr w:type="spellEnd"/>
            <w:r w:rsidRPr="004711F3">
              <w:rPr>
                <w:b/>
                <w:bCs/>
                <w:sz w:val="16"/>
                <w:szCs w:val="16"/>
              </w:rPr>
              <w:t> </w:t>
            </w:r>
            <w:r w:rsidRPr="004711F3">
              <w:rPr>
                <w:b/>
                <w:bCs/>
                <w:sz w:val="16"/>
                <w:szCs w:val="16"/>
              </w:rPr>
              <w:br/>
              <w:t xml:space="preserve">G, </w:t>
            </w:r>
            <w:proofErr w:type="spellStart"/>
            <w:r w:rsidRPr="004711F3">
              <w:rPr>
                <w:b/>
                <w:bCs/>
                <w:sz w:val="16"/>
                <w:szCs w:val="16"/>
              </w:rPr>
              <w:t>Gn</w:t>
            </w:r>
            <w:proofErr w:type="spellEnd"/>
            <w:r w:rsidRPr="004711F3">
              <w:rPr>
                <w:b/>
                <w:bCs/>
                <w:sz w:val="16"/>
                <w:szCs w:val="16"/>
              </w:rPr>
              <w:t xml:space="preserve">, </w:t>
            </w:r>
            <w:proofErr w:type="spellStart"/>
            <w:r w:rsidRPr="004711F3">
              <w:rPr>
                <w:b/>
                <w:bCs/>
                <w:sz w:val="16"/>
                <w:szCs w:val="16"/>
              </w:rPr>
              <w:t>Gpn</w:t>
            </w:r>
            <w:proofErr w:type="spellEnd"/>
            <w:r w:rsidRPr="004711F3">
              <w:rPr>
                <w:b/>
                <w:bCs/>
                <w:sz w:val="16"/>
                <w:szCs w:val="16"/>
              </w:rPr>
              <w:t> </w:t>
            </w:r>
            <w:r w:rsidRPr="004711F3">
              <w:rPr>
                <w:b/>
                <w:bCs/>
                <w:sz w:val="16"/>
                <w:szCs w:val="16"/>
              </w:rPr>
              <w:br/>
              <w:t>or </w:t>
            </w:r>
            <w:r w:rsidRPr="004711F3">
              <w:rPr>
                <w:b/>
                <w:bCs/>
                <w:sz w:val="16"/>
                <w:szCs w:val="16"/>
              </w:rPr>
              <w:br/>
              <w:t>I </w:t>
            </w:r>
          </w:p>
        </w:tc>
        <w:tc>
          <w:tcPr>
            <w:tcW w:w="1343" w:type="dxa"/>
            <w:vMerge w:val="restart"/>
            <w:shd w:val="clear" w:color="auto" w:fill="auto"/>
          </w:tcPr>
          <w:p w14:paraId="40AF53CF" w14:textId="17C68DE0" w:rsidR="0079090C" w:rsidRPr="004F256B" w:rsidRDefault="0079090C" w:rsidP="00B94932">
            <w:pPr>
              <w:keepNext/>
              <w:keepLines/>
              <w:suppressAutoHyphens/>
              <w:spacing w:after="0"/>
              <w:textAlignment w:val="baseline"/>
              <w:rPr>
                <w:i/>
                <w:iCs/>
                <w:sz w:val="14"/>
                <w:szCs w:val="14"/>
                <w:lang w:val="it-IT"/>
              </w:rPr>
            </w:pPr>
            <w:r w:rsidRPr="004711F3">
              <w:rPr>
                <w:b/>
                <w:bCs/>
                <w:sz w:val="16"/>
                <w:szCs w:val="16"/>
              </w:rPr>
              <w:t>Pests or Group of pests controlled </w:t>
            </w:r>
            <w:r w:rsidRPr="004711F3">
              <w:rPr>
                <w:b/>
                <w:bCs/>
                <w:sz w:val="16"/>
                <w:szCs w:val="16"/>
              </w:rPr>
              <w:br/>
              <w:t> </w:t>
            </w:r>
            <w:r w:rsidRPr="004711F3">
              <w:rPr>
                <w:b/>
                <w:bCs/>
                <w:sz w:val="16"/>
                <w:szCs w:val="16"/>
              </w:rPr>
              <w:br/>
              <w:t>(additionally: developmental stages of the pest or pest group) </w:t>
            </w:r>
          </w:p>
        </w:tc>
        <w:tc>
          <w:tcPr>
            <w:tcW w:w="3862" w:type="dxa"/>
            <w:gridSpan w:val="4"/>
            <w:shd w:val="clear" w:color="auto" w:fill="auto"/>
          </w:tcPr>
          <w:p w14:paraId="6877ADD5" w14:textId="78DD0C0D" w:rsidR="0079090C" w:rsidRPr="004711F3" w:rsidRDefault="0079090C" w:rsidP="0079090C">
            <w:pPr>
              <w:keepNext/>
              <w:keepLines/>
              <w:suppressAutoHyphens/>
              <w:spacing w:after="0"/>
              <w:jc w:val="center"/>
              <w:textAlignment w:val="baseline"/>
              <w:rPr>
                <w:sz w:val="14"/>
                <w:szCs w:val="14"/>
              </w:rPr>
            </w:pPr>
            <w:r w:rsidRPr="004711F3">
              <w:rPr>
                <w:b/>
                <w:bCs/>
                <w:sz w:val="16"/>
                <w:szCs w:val="16"/>
              </w:rPr>
              <w:t>Application</w:t>
            </w:r>
          </w:p>
        </w:tc>
        <w:tc>
          <w:tcPr>
            <w:tcW w:w="3393" w:type="dxa"/>
            <w:gridSpan w:val="3"/>
            <w:shd w:val="clear" w:color="auto" w:fill="auto"/>
          </w:tcPr>
          <w:p w14:paraId="5BBC761C" w14:textId="57A604C6" w:rsidR="0079090C" w:rsidRDefault="0079090C" w:rsidP="0079090C">
            <w:pPr>
              <w:keepNext/>
              <w:keepLines/>
              <w:suppressAutoHyphens/>
              <w:spacing w:after="0"/>
              <w:jc w:val="center"/>
              <w:textAlignment w:val="baseline"/>
              <w:rPr>
                <w:sz w:val="14"/>
                <w:szCs w:val="14"/>
              </w:rPr>
            </w:pPr>
            <w:r w:rsidRPr="004711F3">
              <w:rPr>
                <w:b/>
                <w:bCs/>
                <w:sz w:val="16"/>
                <w:szCs w:val="16"/>
              </w:rPr>
              <w:t>Application rate</w:t>
            </w:r>
          </w:p>
        </w:tc>
        <w:tc>
          <w:tcPr>
            <w:tcW w:w="707" w:type="dxa"/>
            <w:vMerge w:val="restart"/>
            <w:shd w:val="clear" w:color="auto" w:fill="auto"/>
          </w:tcPr>
          <w:p w14:paraId="680BE7C3" w14:textId="3A752D40" w:rsidR="0079090C" w:rsidRPr="004711F3" w:rsidRDefault="0079090C" w:rsidP="00B94932">
            <w:pPr>
              <w:keepNext/>
              <w:keepLines/>
              <w:suppressAutoHyphens/>
              <w:spacing w:after="0"/>
              <w:textAlignment w:val="baseline"/>
              <w:rPr>
                <w:sz w:val="14"/>
                <w:szCs w:val="14"/>
              </w:rPr>
            </w:pPr>
            <w:r w:rsidRPr="004711F3">
              <w:rPr>
                <w:b/>
                <w:bCs/>
                <w:sz w:val="16"/>
                <w:szCs w:val="16"/>
              </w:rPr>
              <w:t>PHI </w:t>
            </w:r>
            <w:r w:rsidRPr="004711F3">
              <w:rPr>
                <w:b/>
                <w:bCs/>
                <w:sz w:val="16"/>
                <w:szCs w:val="16"/>
              </w:rPr>
              <w:br/>
              <w:t>(days) </w:t>
            </w:r>
          </w:p>
        </w:tc>
        <w:tc>
          <w:tcPr>
            <w:tcW w:w="1266" w:type="dxa"/>
            <w:vMerge w:val="restart"/>
            <w:shd w:val="clear" w:color="auto" w:fill="auto"/>
          </w:tcPr>
          <w:p w14:paraId="2BC70AA5" w14:textId="13B48DD3" w:rsidR="0079090C" w:rsidRPr="001E428B" w:rsidRDefault="0079090C" w:rsidP="00B94932">
            <w:pPr>
              <w:keepNext/>
              <w:keepLines/>
              <w:suppressAutoHyphens/>
              <w:spacing w:after="0"/>
              <w:textAlignment w:val="baseline"/>
              <w:rPr>
                <w:b/>
                <w:bCs/>
              </w:rPr>
            </w:pPr>
            <w:r w:rsidRPr="004711F3">
              <w:rPr>
                <w:b/>
                <w:bCs/>
                <w:sz w:val="16"/>
                <w:szCs w:val="16"/>
              </w:rPr>
              <w:t>Remarks:  </w:t>
            </w:r>
            <w:r w:rsidRPr="004711F3">
              <w:rPr>
                <w:b/>
                <w:bCs/>
                <w:sz w:val="16"/>
                <w:szCs w:val="16"/>
              </w:rPr>
              <w:br/>
              <w:t> </w:t>
            </w:r>
            <w:r w:rsidRPr="004711F3">
              <w:rPr>
                <w:b/>
                <w:bCs/>
                <w:sz w:val="16"/>
                <w:szCs w:val="16"/>
              </w:rPr>
              <w:br/>
              <w:t>e.g. g safener/synergist per ha</w:t>
            </w:r>
          </w:p>
        </w:tc>
      </w:tr>
      <w:tr w:rsidR="0079090C" w:rsidRPr="004F256B" w14:paraId="57CE089E" w14:textId="77777777" w:rsidTr="00D30BB0">
        <w:trPr>
          <w:trHeight w:val="165"/>
          <w:tblHeader/>
        </w:trPr>
        <w:tc>
          <w:tcPr>
            <w:tcW w:w="558" w:type="dxa"/>
            <w:vMerge/>
            <w:shd w:val="clear" w:color="auto" w:fill="auto"/>
          </w:tcPr>
          <w:p w14:paraId="64A2741B" w14:textId="77777777" w:rsidR="0079090C" w:rsidRPr="004711F3" w:rsidRDefault="0079090C" w:rsidP="00B94932">
            <w:pPr>
              <w:keepNext/>
              <w:keepLines/>
              <w:suppressAutoHyphens/>
              <w:spacing w:after="0"/>
              <w:textAlignment w:val="baseline"/>
              <w:rPr>
                <w:sz w:val="14"/>
                <w:szCs w:val="14"/>
              </w:rPr>
            </w:pPr>
          </w:p>
        </w:tc>
        <w:tc>
          <w:tcPr>
            <w:tcW w:w="902" w:type="dxa"/>
            <w:vMerge/>
            <w:shd w:val="clear" w:color="auto" w:fill="auto"/>
          </w:tcPr>
          <w:p w14:paraId="474D13B0" w14:textId="77777777" w:rsidR="0079090C" w:rsidRPr="004711F3" w:rsidRDefault="0079090C" w:rsidP="00B94932">
            <w:pPr>
              <w:keepNext/>
              <w:keepLines/>
              <w:suppressAutoHyphens/>
              <w:spacing w:after="0"/>
              <w:textAlignment w:val="baseline"/>
              <w:rPr>
                <w:sz w:val="14"/>
                <w:szCs w:val="14"/>
              </w:rPr>
            </w:pPr>
          </w:p>
        </w:tc>
        <w:tc>
          <w:tcPr>
            <w:tcW w:w="950" w:type="dxa"/>
            <w:vMerge/>
            <w:shd w:val="clear" w:color="auto" w:fill="auto"/>
          </w:tcPr>
          <w:p w14:paraId="72F925A5" w14:textId="77777777" w:rsidR="0079090C" w:rsidRPr="004711F3" w:rsidRDefault="0079090C" w:rsidP="00B94932">
            <w:pPr>
              <w:keepNext/>
              <w:keepLines/>
              <w:suppressAutoHyphens/>
              <w:spacing w:after="0"/>
              <w:textAlignment w:val="baseline"/>
              <w:rPr>
                <w:sz w:val="14"/>
                <w:szCs w:val="14"/>
              </w:rPr>
            </w:pPr>
          </w:p>
        </w:tc>
        <w:tc>
          <w:tcPr>
            <w:tcW w:w="772" w:type="dxa"/>
            <w:vMerge/>
            <w:shd w:val="clear" w:color="auto" w:fill="auto"/>
          </w:tcPr>
          <w:p w14:paraId="5B261B8F" w14:textId="77777777" w:rsidR="0079090C" w:rsidRPr="004711F3" w:rsidRDefault="0079090C" w:rsidP="00B94932">
            <w:pPr>
              <w:keepNext/>
              <w:keepLines/>
              <w:suppressAutoHyphens/>
              <w:spacing w:after="0"/>
              <w:textAlignment w:val="baseline"/>
              <w:rPr>
                <w:sz w:val="14"/>
                <w:szCs w:val="14"/>
              </w:rPr>
            </w:pPr>
          </w:p>
        </w:tc>
        <w:tc>
          <w:tcPr>
            <w:tcW w:w="1343" w:type="dxa"/>
            <w:vMerge/>
            <w:shd w:val="clear" w:color="auto" w:fill="auto"/>
          </w:tcPr>
          <w:p w14:paraId="5FFC1716" w14:textId="77777777" w:rsidR="0079090C" w:rsidRPr="004F256B" w:rsidRDefault="0079090C" w:rsidP="00B94932">
            <w:pPr>
              <w:keepNext/>
              <w:keepLines/>
              <w:suppressAutoHyphens/>
              <w:spacing w:after="0"/>
              <w:textAlignment w:val="baseline"/>
              <w:rPr>
                <w:i/>
                <w:iCs/>
                <w:sz w:val="14"/>
                <w:szCs w:val="14"/>
                <w:lang w:val="it-IT"/>
              </w:rPr>
            </w:pPr>
          </w:p>
        </w:tc>
        <w:tc>
          <w:tcPr>
            <w:tcW w:w="857" w:type="dxa"/>
            <w:shd w:val="clear" w:color="auto" w:fill="auto"/>
          </w:tcPr>
          <w:p w14:paraId="650E9489" w14:textId="3E2EDDE4" w:rsidR="0079090C" w:rsidRPr="004711F3" w:rsidRDefault="0079090C" w:rsidP="00B94932">
            <w:pPr>
              <w:keepNext/>
              <w:keepLines/>
              <w:suppressAutoHyphens/>
              <w:spacing w:after="0"/>
              <w:textAlignment w:val="baseline"/>
              <w:rPr>
                <w:sz w:val="14"/>
                <w:szCs w:val="14"/>
              </w:rPr>
            </w:pPr>
            <w:r w:rsidRPr="004711F3">
              <w:rPr>
                <w:sz w:val="16"/>
                <w:szCs w:val="16"/>
              </w:rPr>
              <w:t>Method / Kind </w:t>
            </w:r>
          </w:p>
        </w:tc>
        <w:tc>
          <w:tcPr>
            <w:tcW w:w="825" w:type="dxa"/>
            <w:shd w:val="clear" w:color="auto" w:fill="auto"/>
          </w:tcPr>
          <w:p w14:paraId="7B653B09" w14:textId="27034E7E" w:rsidR="0079090C" w:rsidRPr="004711F3" w:rsidRDefault="0079090C" w:rsidP="00B94932">
            <w:pPr>
              <w:keepNext/>
              <w:keepLines/>
              <w:suppressAutoHyphens/>
              <w:spacing w:after="0"/>
              <w:textAlignment w:val="baseline"/>
              <w:rPr>
                <w:sz w:val="14"/>
                <w:szCs w:val="14"/>
              </w:rPr>
            </w:pPr>
            <w:r w:rsidRPr="004711F3">
              <w:rPr>
                <w:sz w:val="16"/>
                <w:szCs w:val="16"/>
              </w:rPr>
              <w:t>Timing / Growth stage of crop &amp; season </w:t>
            </w:r>
          </w:p>
        </w:tc>
        <w:tc>
          <w:tcPr>
            <w:tcW w:w="1014" w:type="dxa"/>
            <w:shd w:val="clear" w:color="auto" w:fill="auto"/>
          </w:tcPr>
          <w:p w14:paraId="44E7095F" w14:textId="77777777" w:rsidR="0079090C" w:rsidRPr="004711F3" w:rsidRDefault="0079090C" w:rsidP="00B94932">
            <w:pPr>
              <w:keepNext/>
              <w:keepLines/>
              <w:suppressAutoHyphens/>
              <w:spacing w:after="0"/>
              <w:textAlignment w:val="baseline"/>
            </w:pPr>
            <w:r w:rsidRPr="004711F3">
              <w:rPr>
                <w:sz w:val="16"/>
                <w:szCs w:val="16"/>
              </w:rPr>
              <w:t>Max. number  </w:t>
            </w:r>
          </w:p>
          <w:p w14:paraId="6E5F53EE" w14:textId="77777777" w:rsidR="0079090C" w:rsidRPr="004711F3" w:rsidRDefault="0079090C" w:rsidP="00B94932">
            <w:pPr>
              <w:keepNext/>
              <w:keepLines/>
              <w:suppressAutoHyphens/>
              <w:spacing w:after="0"/>
              <w:textAlignment w:val="baseline"/>
            </w:pPr>
            <w:r w:rsidRPr="004711F3">
              <w:rPr>
                <w:sz w:val="16"/>
                <w:szCs w:val="16"/>
              </w:rPr>
              <w:t>a) per use </w:t>
            </w:r>
          </w:p>
          <w:p w14:paraId="7596BE5B" w14:textId="5A23CA2B" w:rsidR="0079090C" w:rsidRPr="004711F3" w:rsidRDefault="0079090C" w:rsidP="00B94932">
            <w:pPr>
              <w:keepNext/>
              <w:keepLines/>
              <w:suppressAutoHyphens/>
              <w:spacing w:after="0"/>
              <w:textAlignment w:val="baseline"/>
              <w:rPr>
                <w:sz w:val="14"/>
                <w:szCs w:val="14"/>
              </w:rPr>
            </w:pPr>
            <w:r w:rsidRPr="004711F3">
              <w:rPr>
                <w:sz w:val="16"/>
                <w:szCs w:val="16"/>
              </w:rPr>
              <w:t>b) per crop/ season </w:t>
            </w:r>
          </w:p>
        </w:tc>
        <w:tc>
          <w:tcPr>
            <w:tcW w:w="1166" w:type="dxa"/>
            <w:shd w:val="clear" w:color="auto" w:fill="auto"/>
          </w:tcPr>
          <w:p w14:paraId="33118D17" w14:textId="2A0FC570" w:rsidR="0079090C" w:rsidRPr="004711F3" w:rsidRDefault="0079090C" w:rsidP="00B94932">
            <w:pPr>
              <w:keepNext/>
              <w:keepLines/>
              <w:suppressAutoHyphens/>
              <w:spacing w:after="0"/>
              <w:textAlignment w:val="baseline"/>
              <w:rPr>
                <w:sz w:val="14"/>
                <w:szCs w:val="14"/>
              </w:rPr>
            </w:pPr>
            <w:r w:rsidRPr="004711F3">
              <w:rPr>
                <w:sz w:val="16"/>
                <w:szCs w:val="16"/>
              </w:rPr>
              <w:t>Min. interval between applications (days) </w:t>
            </w:r>
          </w:p>
        </w:tc>
        <w:tc>
          <w:tcPr>
            <w:tcW w:w="1147" w:type="dxa"/>
            <w:shd w:val="clear" w:color="auto" w:fill="auto"/>
          </w:tcPr>
          <w:p w14:paraId="3A163028" w14:textId="77777777" w:rsidR="0079090C" w:rsidRPr="004711F3" w:rsidRDefault="0079090C" w:rsidP="00B94932">
            <w:pPr>
              <w:keepNext/>
              <w:keepLines/>
              <w:suppressAutoHyphens/>
              <w:spacing w:after="0"/>
              <w:textAlignment w:val="baseline"/>
            </w:pPr>
            <w:r w:rsidRPr="004711F3">
              <w:rPr>
                <w:sz w:val="16"/>
                <w:szCs w:val="16"/>
              </w:rPr>
              <w:t>kg or L product / ha </w:t>
            </w:r>
          </w:p>
          <w:p w14:paraId="0042398A" w14:textId="77777777" w:rsidR="0079090C" w:rsidRPr="004711F3" w:rsidRDefault="0079090C" w:rsidP="00B94932">
            <w:pPr>
              <w:keepNext/>
              <w:keepLines/>
              <w:suppressAutoHyphens/>
              <w:spacing w:after="0"/>
              <w:textAlignment w:val="baseline"/>
            </w:pPr>
            <w:r w:rsidRPr="004711F3">
              <w:rPr>
                <w:sz w:val="16"/>
                <w:szCs w:val="16"/>
              </w:rPr>
              <w:t>a) min / max. rate per appl. </w:t>
            </w:r>
          </w:p>
          <w:p w14:paraId="435E71B7" w14:textId="07A60FCB" w:rsidR="0079090C" w:rsidRPr="004711F3" w:rsidRDefault="0079090C" w:rsidP="00B94932">
            <w:pPr>
              <w:keepNext/>
              <w:keepLines/>
              <w:suppressAutoHyphens/>
              <w:spacing w:after="0"/>
              <w:textAlignment w:val="baseline"/>
              <w:rPr>
                <w:sz w:val="14"/>
                <w:szCs w:val="14"/>
              </w:rPr>
            </w:pPr>
            <w:r w:rsidRPr="004711F3">
              <w:rPr>
                <w:sz w:val="16"/>
                <w:szCs w:val="16"/>
              </w:rPr>
              <w:t>b) max. total rate per crop/season </w:t>
            </w:r>
          </w:p>
        </w:tc>
        <w:tc>
          <w:tcPr>
            <w:tcW w:w="1567" w:type="dxa"/>
            <w:shd w:val="clear" w:color="auto" w:fill="auto"/>
          </w:tcPr>
          <w:p w14:paraId="08B89C1E" w14:textId="77777777" w:rsidR="0079090C" w:rsidRPr="004711F3" w:rsidRDefault="0079090C" w:rsidP="00B94932">
            <w:pPr>
              <w:keepNext/>
              <w:keepLines/>
              <w:suppressAutoHyphens/>
              <w:spacing w:after="0"/>
              <w:textAlignment w:val="baseline"/>
            </w:pPr>
            <w:r w:rsidRPr="004711F3">
              <w:rPr>
                <w:sz w:val="16"/>
                <w:szCs w:val="16"/>
              </w:rPr>
              <w:t>g or kg as/ha </w:t>
            </w:r>
            <w:r w:rsidRPr="004711F3">
              <w:rPr>
                <w:sz w:val="16"/>
                <w:szCs w:val="16"/>
              </w:rPr>
              <w:br/>
              <w:t> </w:t>
            </w:r>
          </w:p>
          <w:p w14:paraId="2D49E3B0" w14:textId="77777777" w:rsidR="0079090C" w:rsidRPr="004711F3" w:rsidRDefault="0079090C" w:rsidP="00B94932">
            <w:pPr>
              <w:keepNext/>
              <w:keepLines/>
              <w:suppressAutoHyphens/>
              <w:spacing w:after="0"/>
              <w:textAlignment w:val="baseline"/>
            </w:pPr>
            <w:r w:rsidRPr="004711F3">
              <w:rPr>
                <w:sz w:val="16"/>
                <w:szCs w:val="16"/>
              </w:rPr>
              <w:t>a) min / max. rate per appl. </w:t>
            </w:r>
          </w:p>
          <w:p w14:paraId="193D4277" w14:textId="06B09562" w:rsidR="0079090C" w:rsidRPr="008E49C4" w:rsidRDefault="0079090C" w:rsidP="00B94932">
            <w:pPr>
              <w:keepNext/>
              <w:keepLines/>
              <w:suppressAutoHyphens/>
              <w:spacing w:after="0"/>
              <w:textAlignment w:val="baseline"/>
              <w:rPr>
                <w:sz w:val="14"/>
                <w:szCs w:val="14"/>
                <w:lang w:val="en-US"/>
              </w:rPr>
            </w:pPr>
            <w:r w:rsidRPr="004711F3">
              <w:rPr>
                <w:sz w:val="16"/>
                <w:szCs w:val="16"/>
              </w:rPr>
              <w:t>b) max. total rate per crop/season </w:t>
            </w:r>
          </w:p>
        </w:tc>
        <w:tc>
          <w:tcPr>
            <w:tcW w:w="679" w:type="dxa"/>
            <w:shd w:val="clear" w:color="auto" w:fill="auto"/>
          </w:tcPr>
          <w:p w14:paraId="5E2B7F8F" w14:textId="3F5F9742" w:rsidR="0079090C" w:rsidRDefault="0079090C" w:rsidP="00B94932">
            <w:pPr>
              <w:keepNext/>
              <w:keepLines/>
              <w:suppressAutoHyphens/>
              <w:spacing w:after="0"/>
              <w:textAlignment w:val="baseline"/>
              <w:rPr>
                <w:sz w:val="14"/>
                <w:szCs w:val="14"/>
              </w:rPr>
            </w:pPr>
            <w:r w:rsidRPr="004711F3">
              <w:rPr>
                <w:sz w:val="16"/>
                <w:szCs w:val="16"/>
              </w:rPr>
              <w:t>Water L/ha </w:t>
            </w:r>
            <w:r w:rsidRPr="004711F3">
              <w:rPr>
                <w:sz w:val="16"/>
                <w:szCs w:val="16"/>
              </w:rPr>
              <w:br/>
              <w:t> </w:t>
            </w:r>
            <w:r w:rsidRPr="004711F3">
              <w:rPr>
                <w:sz w:val="16"/>
                <w:szCs w:val="16"/>
              </w:rPr>
              <w:br/>
              <w:t>min / max </w:t>
            </w:r>
          </w:p>
        </w:tc>
        <w:tc>
          <w:tcPr>
            <w:tcW w:w="707" w:type="dxa"/>
            <w:vMerge/>
            <w:shd w:val="clear" w:color="auto" w:fill="auto"/>
          </w:tcPr>
          <w:p w14:paraId="45C970DB" w14:textId="77777777" w:rsidR="0079090C" w:rsidRPr="004711F3" w:rsidRDefault="0079090C" w:rsidP="00B94932">
            <w:pPr>
              <w:keepNext/>
              <w:keepLines/>
              <w:suppressAutoHyphens/>
              <w:spacing w:after="0"/>
              <w:textAlignment w:val="baseline"/>
              <w:rPr>
                <w:sz w:val="14"/>
                <w:szCs w:val="14"/>
              </w:rPr>
            </w:pPr>
          </w:p>
        </w:tc>
        <w:tc>
          <w:tcPr>
            <w:tcW w:w="1266" w:type="dxa"/>
            <w:vMerge/>
            <w:shd w:val="clear" w:color="auto" w:fill="auto"/>
          </w:tcPr>
          <w:p w14:paraId="5BFB6E94" w14:textId="77777777" w:rsidR="0079090C" w:rsidRPr="004F256B" w:rsidRDefault="0079090C" w:rsidP="00B94932">
            <w:pPr>
              <w:keepNext/>
              <w:keepLines/>
              <w:suppressAutoHyphens/>
              <w:spacing w:after="0"/>
              <w:textAlignment w:val="baseline"/>
              <w:rPr>
                <w:sz w:val="14"/>
                <w:szCs w:val="14"/>
                <w:lang w:val="it-IT"/>
              </w:rPr>
            </w:pPr>
          </w:p>
        </w:tc>
      </w:tr>
      <w:tr w:rsidR="00E535D2" w:rsidRPr="004F256B" w14:paraId="25F8167C" w14:textId="77777777" w:rsidTr="00D30BB0">
        <w:trPr>
          <w:trHeight w:val="165"/>
          <w:tblHeader/>
        </w:trPr>
        <w:tc>
          <w:tcPr>
            <w:tcW w:w="558" w:type="dxa"/>
            <w:shd w:val="clear" w:color="auto" w:fill="auto"/>
          </w:tcPr>
          <w:p w14:paraId="182E6793" w14:textId="7D57AE5A" w:rsidR="00E535D2" w:rsidRPr="004711F3" w:rsidRDefault="00E535D2" w:rsidP="00E535D2">
            <w:pPr>
              <w:keepNext/>
              <w:keepLines/>
              <w:suppressAutoHyphens/>
              <w:spacing w:after="0"/>
              <w:textAlignment w:val="baseline"/>
              <w:rPr>
                <w:sz w:val="14"/>
                <w:szCs w:val="14"/>
              </w:rPr>
            </w:pPr>
            <w:r w:rsidRPr="004711F3">
              <w:rPr>
                <w:sz w:val="14"/>
                <w:szCs w:val="14"/>
              </w:rPr>
              <w:t>5</w:t>
            </w:r>
          </w:p>
        </w:tc>
        <w:tc>
          <w:tcPr>
            <w:tcW w:w="902" w:type="dxa"/>
            <w:shd w:val="clear" w:color="auto" w:fill="auto"/>
          </w:tcPr>
          <w:p w14:paraId="4748328A" w14:textId="27C8B97E" w:rsidR="00E535D2" w:rsidRPr="004711F3" w:rsidRDefault="00E535D2" w:rsidP="00E535D2">
            <w:pPr>
              <w:keepNext/>
              <w:keepLines/>
              <w:suppressAutoHyphens/>
              <w:spacing w:after="0"/>
              <w:textAlignment w:val="baseline"/>
              <w:rPr>
                <w:sz w:val="14"/>
                <w:szCs w:val="14"/>
              </w:rPr>
            </w:pPr>
            <w:r w:rsidRPr="004711F3">
              <w:rPr>
                <w:sz w:val="14"/>
                <w:szCs w:val="14"/>
              </w:rPr>
              <w:t>PL</w:t>
            </w:r>
          </w:p>
        </w:tc>
        <w:tc>
          <w:tcPr>
            <w:tcW w:w="950" w:type="dxa"/>
            <w:shd w:val="clear" w:color="auto" w:fill="auto"/>
          </w:tcPr>
          <w:p w14:paraId="37C7C48E" w14:textId="5A80E7EB" w:rsidR="00E535D2" w:rsidRPr="004711F3" w:rsidRDefault="00E535D2" w:rsidP="00E535D2">
            <w:pPr>
              <w:keepNext/>
              <w:keepLines/>
              <w:suppressAutoHyphens/>
              <w:spacing w:after="0"/>
              <w:textAlignment w:val="baseline"/>
              <w:rPr>
                <w:sz w:val="14"/>
                <w:szCs w:val="14"/>
              </w:rPr>
            </w:pPr>
            <w:r w:rsidRPr="004711F3">
              <w:rPr>
                <w:sz w:val="14"/>
                <w:szCs w:val="14"/>
              </w:rPr>
              <w:t>Pine trees</w:t>
            </w:r>
          </w:p>
        </w:tc>
        <w:tc>
          <w:tcPr>
            <w:tcW w:w="772" w:type="dxa"/>
            <w:shd w:val="clear" w:color="auto" w:fill="auto"/>
          </w:tcPr>
          <w:p w14:paraId="05CC4F0F" w14:textId="1E4E17B6" w:rsidR="00E535D2" w:rsidRPr="004711F3" w:rsidRDefault="00E535D2" w:rsidP="00E535D2">
            <w:pPr>
              <w:keepNext/>
              <w:keepLines/>
              <w:suppressAutoHyphens/>
              <w:spacing w:after="0"/>
              <w:textAlignment w:val="baseline"/>
              <w:rPr>
                <w:sz w:val="14"/>
                <w:szCs w:val="14"/>
              </w:rPr>
            </w:pPr>
            <w:r w:rsidRPr="004711F3">
              <w:rPr>
                <w:sz w:val="14"/>
                <w:szCs w:val="14"/>
              </w:rPr>
              <w:t>F</w:t>
            </w:r>
          </w:p>
        </w:tc>
        <w:tc>
          <w:tcPr>
            <w:tcW w:w="1343" w:type="dxa"/>
            <w:shd w:val="clear" w:color="auto" w:fill="auto"/>
          </w:tcPr>
          <w:p w14:paraId="34F065D4" w14:textId="77777777" w:rsidR="00E535D2" w:rsidRPr="004F256B" w:rsidRDefault="00E535D2" w:rsidP="00E535D2">
            <w:pPr>
              <w:keepNext/>
              <w:keepLines/>
              <w:suppressAutoHyphens/>
              <w:spacing w:after="0"/>
              <w:textAlignment w:val="baseline"/>
              <w:rPr>
                <w:sz w:val="14"/>
                <w:szCs w:val="14"/>
                <w:lang w:val="it-IT"/>
              </w:rPr>
            </w:pPr>
            <w:r w:rsidRPr="004F256B">
              <w:rPr>
                <w:i/>
                <w:iCs/>
                <w:sz w:val="14"/>
                <w:szCs w:val="14"/>
                <w:lang w:val="it-IT"/>
              </w:rPr>
              <w:t>Lymantria monacha</w:t>
            </w:r>
            <w:r w:rsidRPr="004F256B">
              <w:rPr>
                <w:sz w:val="14"/>
                <w:szCs w:val="14"/>
                <w:lang w:val="it-IT"/>
              </w:rPr>
              <w:t xml:space="preserve"> - LYMAMO</w:t>
            </w:r>
          </w:p>
          <w:p w14:paraId="0A01B344" w14:textId="057F3F26" w:rsidR="00E535D2" w:rsidRPr="00B4607C" w:rsidRDefault="00E535D2" w:rsidP="00E535D2">
            <w:pPr>
              <w:keepNext/>
              <w:keepLines/>
              <w:suppressAutoHyphens/>
              <w:spacing w:after="0"/>
              <w:textAlignment w:val="baseline"/>
              <w:rPr>
                <w:i/>
                <w:iCs/>
                <w:sz w:val="14"/>
                <w:szCs w:val="14"/>
                <w:lang w:val="es-ES"/>
              </w:rPr>
            </w:pPr>
            <w:r w:rsidRPr="004F256B">
              <w:rPr>
                <w:i/>
                <w:iCs/>
                <w:sz w:val="14"/>
                <w:szCs w:val="14"/>
                <w:lang w:val="it-IT"/>
              </w:rPr>
              <w:t>Dendrolimus pini</w:t>
            </w:r>
            <w:r w:rsidRPr="004F256B">
              <w:rPr>
                <w:sz w:val="14"/>
                <w:szCs w:val="14"/>
                <w:lang w:val="it-IT"/>
              </w:rPr>
              <w:t xml:space="preserve"> - DENDPI</w:t>
            </w:r>
          </w:p>
        </w:tc>
        <w:tc>
          <w:tcPr>
            <w:tcW w:w="857" w:type="dxa"/>
            <w:shd w:val="clear" w:color="auto" w:fill="auto"/>
          </w:tcPr>
          <w:p w14:paraId="7E46EFBF" w14:textId="7DA65311" w:rsidR="00E535D2" w:rsidRPr="004711F3" w:rsidRDefault="00E535D2" w:rsidP="00E535D2">
            <w:pPr>
              <w:keepNext/>
              <w:keepLines/>
              <w:suppressAutoHyphens/>
              <w:spacing w:after="0"/>
              <w:textAlignment w:val="baseline"/>
              <w:rPr>
                <w:sz w:val="14"/>
                <w:szCs w:val="14"/>
              </w:rPr>
            </w:pPr>
            <w:r w:rsidRPr="004711F3">
              <w:rPr>
                <w:sz w:val="14"/>
                <w:szCs w:val="14"/>
              </w:rPr>
              <w:t>Spray</w:t>
            </w:r>
          </w:p>
        </w:tc>
        <w:tc>
          <w:tcPr>
            <w:tcW w:w="825" w:type="dxa"/>
            <w:shd w:val="clear" w:color="auto" w:fill="auto"/>
          </w:tcPr>
          <w:p w14:paraId="02686D7F" w14:textId="70CDB134" w:rsidR="00E535D2" w:rsidRPr="004711F3" w:rsidRDefault="00E535D2" w:rsidP="00E535D2">
            <w:pPr>
              <w:keepNext/>
              <w:keepLines/>
              <w:suppressAutoHyphens/>
              <w:spacing w:after="0"/>
              <w:textAlignment w:val="baseline"/>
              <w:rPr>
                <w:sz w:val="14"/>
                <w:szCs w:val="14"/>
              </w:rPr>
            </w:pPr>
            <w:r w:rsidRPr="004711F3">
              <w:rPr>
                <w:sz w:val="14"/>
                <w:szCs w:val="14"/>
              </w:rPr>
              <w:t>When caterpillars are visible following egg hatch &amp; foliage growth sufficient for deposition</w:t>
            </w:r>
          </w:p>
        </w:tc>
        <w:tc>
          <w:tcPr>
            <w:tcW w:w="1014" w:type="dxa"/>
            <w:shd w:val="clear" w:color="auto" w:fill="auto"/>
          </w:tcPr>
          <w:p w14:paraId="1E1405D0" w14:textId="77777777" w:rsidR="00E535D2" w:rsidRPr="004711F3" w:rsidRDefault="00E535D2" w:rsidP="00E535D2">
            <w:pPr>
              <w:keepNext/>
              <w:keepLines/>
              <w:suppressAutoHyphens/>
              <w:spacing w:after="0"/>
              <w:textAlignment w:val="baseline"/>
              <w:rPr>
                <w:sz w:val="14"/>
                <w:szCs w:val="14"/>
              </w:rPr>
            </w:pPr>
            <w:r w:rsidRPr="004711F3">
              <w:rPr>
                <w:sz w:val="14"/>
                <w:szCs w:val="14"/>
              </w:rPr>
              <w:t>a) 1 - 4</w:t>
            </w:r>
          </w:p>
          <w:p w14:paraId="7B3D6565" w14:textId="012FC206" w:rsidR="00E535D2" w:rsidRPr="004711F3" w:rsidRDefault="00E535D2" w:rsidP="00E535D2">
            <w:pPr>
              <w:keepNext/>
              <w:keepLines/>
              <w:suppressAutoHyphens/>
              <w:spacing w:after="0"/>
              <w:textAlignment w:val="baseline"/>
              <w:rPr>
                <w:sz w:val="14"/>
                <w:szCs w:val="14"/>
              </w:rPr>
            </w:pPr>
            <w:r w:rsidRPr="004711F3">
              <w:rPr>
                <w:sz w:val="14"/>
                <w:szCs w:val="14"/>
              </w:rPr>
              <w:t>b) 4</w:t>
            </w:r>
          </w:p>
        </w:tc>
        <w:tc>
          <w:tcPr>
            <w:tcW w:w="1166" w:type="dxa"/>
            <w:shd w:val="clear" w:color="auto" w:fill="auto"/>
          </w:tcPr>
          <w:p w14:paraId="7D67BFBD" w14:textId="20332245" w:rsidR="00E535D2" w:rsidRPr="004711F3" w:rsidRDefault="00E535D2" w:rsidP="00E535D2">
            <w:pPr>
              <w:keepNext/>
              <w:keepLines/>
              <w:suppressAutoHyphens/>
              <w:spacing w:after="0"/>
              <w:textAlignment w:val="baseline"/>
              <w:rPr>
                <w:sz w:val="14"/>
                <w:szCs w:val="14"/>
              </w:rPr>
            </w:pPr>
            <w:r w:rsidRPr="004711F3">
              <w:rPr>
                <w:sz w:val="14"/>
                <w:szCs w:val="14"/>
              </w:rPr>
              <w:t>5 days</w:t>
            </w:r>
          </w:p>
        </w:tc>
        <w:tc>
          <w:tcPr>
            <w:tcW w:w="1147" w:type="dxa"/>
            <w:shd w:val="clear" w:color="auto" w:fill="auto"/>
          </w:tcPr>
          <w:p w14:paraId="64B66C7C" w14:textId="77777777" w:rsidR="00E535D2" w:rsidRPr="004711F3" w:rsidRDefault="00E535D2" w:rsidP="00E535D2">
            <w:pPr>
              <w:keepNext/>
              <w:keepLines/>
              <w:suppressAutoHyphens/>
              <w:spacing w:after="0"/>
              <w:textAlignment w:val="baseline"/>
              <w:rPr>
                <w:sz w:val="14"/>
                <w:szCs w:val="14"/>
              </w:rPr>
            </w:pPr>
            <w:r w:rsidRPr="004711F3">
              <w:rPr>
                <w:sz w:val="14"/>
                <w:szCs w:val="14"/>
              </w:rPr>
              <w:t>a) 2.5 L/ha</w:t>
            </w:r>
          </w:p>
          <w:p w14:paraId="1033A3BC" w14:textId="456CB7F6" w:rsidR="00E535D2" w:rsidRPr="004711F3" w:rsidRDefault="00E535D2" w:rsidP="00E535D2">
            <w:pPr>
              <w:keepNext/>
              <w:keepLines/>
              <w:suppressAutoHyphens/>
              <w:spacing w:after="0"/>
              <w:textAlignment w:val="baseline"/>
              <w:rPr>
                <w:sz w:val="14"/>
                <w:szCs w:val="14"/>
              </w:rPr>
            </w:pPr>
            <w:r w:rsidRPr="004711F3">
              <w:rPr>
                <w:sz w:val="14"/>
                <w:szCs w:val="14"/>
              </w:rPr>
              <w:t>b) 10 L/ha</w:t>
            </w:r>
          </w:p>
        </w:tc>
        <w:tc>
          <w:tcPr>
            <w:tcW w:w="1567" w:type="dxa"/>
            <w:shd w:val="clear" w:color="auto" w:fill="auto"/>
          </w:tcPr>
          <w:p w14:paraId="76DA3187" w14:textId="77777777" w:rsidR="00E535D2" w:rsidRPr="00B4607C" w:rsidRDefault="00E535D2" w:rsidP="00E535D2">
            <w:pPr>
              <w:keepNext/>
              <w:keepLines/>
              <w:suppressAutoHyphens/>
              <w:spacing w:after="0"/>
              <w:textAlignment w:val="baseline"/>
              <w:rPr>
                <w:sz w:val="14"/>
                <w:szCs w:val="14"/>
                <w:lang w:val="es-ES"/>
              </w:rPr>
            </w:pPr>
            <w:r w:rsidRPr="00B4607C">
              <w:rPr>
                <w:sz w:val="14"/>
                <w:szCs w:val="14"/>
                <w:lang w:val="es-ES"/>
              </w:rPr>
              <w:t>a) 0.52 kg a.s/ha</w:t>
            </w:r>
          </w:p>
          <w:p w14:paraId="281D1055" w14:textId="2BAB0E17" w:rsidR="00E535D2" w:rsidRPr="00B4607C" w:rsidRDefault="00E535D2" w:rsidP="00E535D2">
            <w:pPr>
              <w:keepNext/>
              <w:keepLines/>
              <w:suppressAutoHyphens/>
              <w:spacing w:after="0"/>
              <w:textAlignment w:val="baseline"/>
              <w:rPr>
                <w:sz w:val="14"/>
                <w:szCs w:val="14"/>
                <w:lang w:val="es-ES"/>
              </w:rPr>
            </w:pPr>
            <w:r w:rsidRPr="00B4607C">
              <w:rPr>
                <w:sz w:val="14"/>
                <w:szCs w:val="14"/>
                <w:lang w:val="es-ES"/>
              </w:rPr>
              <w:t>b) 2.06 kg a.s./ha</w:t>
            </w:r>
          </w:p>
        </w:tc>
        <w:tc>
          <w:tcPr>
            <w:tcW w:w="679" w:type="dxa"/>
            <w:shd w:val="clear" w:color="auto" w:fill="auto"/>
          </w:tcPr>
          <w:p w14:paraId="7E0846B8" w14:textId="5C48608B" w:rsidR="00E535D2" w:rsidRPr="004711F3" w:rsidRDefault="00E535D2" w:rsidP="00E535D2">
            <w:pPr>
              <w:keepNext/>
              <w:keepLines/>
              <w:suppressAutoHyphens/>
              <w:spacing w:after="0"/>
              <w:textAlignment w:val="baseline"/>
              <w:rPr>
                <w:sz w:val="14"/>
                <w:szCs w:val="14"/>
              </w:rPr>
            </w:pPr>
            <w:r>
              <w:rPr>
                <w:sz w:val="14"/>
                <w:szCs w:val="14"/>
              </w:rPr>
              <w:t>-</w:t>
            </w:r>
          </w:p>
        </w:tc>
        <w:tc>
          <w:tcPr>
            <w:tcW w:w="707" w:type="dxa"/>
            <w:shd w:val="clear" w:color="auto" w:fill="auto"/>
          </w:tcPr>
          <w:p w14:paraId="1E8E09BD" w14:textId="5FACACAE" w:rsidR="00E535D2" w:rsidRPr="004711F3" w:rsidRDefault="00E535D2" w:rsidP="00E535D2">
            <w:pPr>
              <w:keepNext/>
              <w:keepLines/>
              <w:suppressAutoHyphens/>
              <w:spacing w:after="0"/>
              <w:textAlignment w:val="baseline"/>
              <w:rPr>
                <w:sz w:val="14"/>
                <w:szCs w:val="14"/>
              </w:rPr>
            </w:pPr>
            <w:r w:rsidRPr="004711F3">
              <w:rPr>
                <w:sz w:val="14"/>
                <w:szCs w:val="14"/>
              </w:rPr>
              <w:t>-</w:t>
            </w:r>
          </w:p>
        </w:tc>
        <w:tc>
          <w:tcPr>
            <w:tcW w:w="1266" w:type="dxa"/>
            <w:shd w:val="clear" w:color="auto" w:fill="auto"/>
          </w:tcPr>
          <w:p w14:paraId="7E697689" w14:textId="77777777" w:rsidR="00E535D2" w:rsidRPr="004F256B" w:rsidRDefault="00E535D2" w:rsidP="00E535D2">
            <w:pPr>
              <w:keepNext/>
              <w:keepLines/>
              <w:suppressAutoHyphens/>
              <w:spacing w:after="0"/>
              <w:textAlignment w:val="baseline"/>
              <w:rPr>
                <w:sz w:val="14"/>
                <w:szCs w:val="14"/>
                <w:lang w:val="it-IT"/>
              </w:rPr>
            </w:pPr>
            <w:r w:rsidRPr="004F256B">
              <w:rPr>
                <w:sz w:val="14"/>
                <w:szCs w:val="14"/>
                <w:lang w:val="it-IT"/>
              </w:rPr>
              <w:t>Application rate in CFU:</w:t>
            </w:r>
          </w:p>
          <w:p w14:paraId="2EF5521E" w14:textId="77777777" w:rsidR="00E535D2" w:rsidRPr="004F256B" w:rsidRDefault="00E535D2" w:rsidP="00E535D2">
            <w:pPr>
              <w:keepNext/>
              <w:keepLines/>
              <w:suppressAutoHyphens/>
              <w:spacing w:after="0"/>
              <w:textAlignment w:val="baseline"/>
              <w:rPr>
                <w:sz w:val="14"/>
                <w:szCs w:val="14"/>
                <w:lang w:val="it-IT"/>
              </w:rPr>
            </w:pPr>
            <w:r w:rsidRPr="004F256B">
              <w:rPr>
                <w:sz w:val="14"/>
                <w:szCs w:val="14"/>
                <w:lang w:val="it-IT"/>
              </w:rPr>
              <w:t>a) 3.77 x 10</w:t>
            </w:r>
            <w:r w:rsidRPr="004F256B">
              <w:rPr>
                <w:sz w:val="14"/>
                <w:szCs w:val="14"/>
                <w:vertAlign w:val="superscript"/>
                <w:lang w:val="it-IT"/>
              </w:rPr>
              <w:t>13</w:t>
            </w:r>
            <w:r w:rsidRPr="004F256B">
              <w:rPr>
                <w:sz w:val="14"/>
                <w:szCs w:val="14"/>
                <w:lang w:val="it-IT"/>
              </w:rPr>
              <w:t xml:space="preserve"> CFU/ha</w:t>
            </w:r>
          </w:p>
          <w:p w14:paraId="4A186C1B" w14:textId="145C158E" w:rsidR="00E535D2" w:rsidRPr="004F256B" w:rsidRDefault="00E535D2" w:rsidP="00E535D2">
            <w:pPr>
              <w:keepNext/>
              <w:keepLines/>
              <w:suppressAutoHyphens/>
              <w:spacing w:after="0"/>
              <w:textAlignment w:val="baseline"/>
              <w:rPr>
                <w:sz w:val="14"/>
                <w:szCs w:val="14"/>
                <w:lang w:val="it-IT"/>
              </w:rPr>
            </w:pPr>
            <w:r w:rsidRPr="004F256B">
              <w:rPr>
                <w:sz w:val="14"/>
                <w:szCs w:val="14"/>
                <w:lang w:val="it-IT"/>
              </w:rPr>
              <w:t>b) 1.51 x 10</w:t>
            </w:r>
            <w:r w:rsidRPr="004F256B">
              <w:rPr>
                <w:sz w:val="14"/>
                <w:szCs w:val="14"/>
                <w:vertAlign w:val="superscript"/>
                <w:lang w:val="it-IT"/>
              </w:rPr>
              <w:t>14</w:t>
            </w:r>
            <w:r w:rsidRPr="004F256B">
              <w:rPr>
                <w:sz w:val="14"/>
                <w:szCs w:val="14"/>
                <w:lang w:val="it-IT"/>
              </w:rPr>
              <w:t xml:space="preserve"> CFU/ha</w:t>
            </w:r>
          </w:p>
        </w:tc>
      </w:tr>
      <w:tr w:rsidR="00B94932" w:rsidRPr="004F256B" w14:paraId="78A7E3BA" w14:textId="77777777" w:rsidTr="00D30BB0">
        <w:trPr>
          <w:trHeight w:val="165"/>
          <w:tblHeader/>
        </w:trPr>
        <w:tc>
          <w:tcPr>
            <w:tcW w:w="558" w:type="dxa"/>
            <w:shd w:val="clear" w:color="auto" w:fill="auto"/>
          </w:tcPr>
          <w:p w14:paraId="4AC7277B" w14:textId="77777777" w:rsidR="00B94932" w:rsidRPr="004711F3" w:rsidRDefault="00B94932" w:rsidP="00B94932">
            <w:pPr>
              <w:keepNext/>
              <w:keepLines/>
              <w:suppressAutoHyphens/>
              <w:spacing w:after="0"/>
              <w:textAlignment w:val="baseline"/>
              <w:rPr>
                <w:sz w:val="14"/>
                <w:szCs w:val="14"/>
              </w:rPr>
            </w:pPr>
            <w:r w:rsidRPr="004711F3">
              <w:rPr>
                <w:sz w:val="14"/>
                <w:szCs w:val="14"/>
              </w:rPr>
              <w:t>6</w:t>
            </w:r>
          </w:p>
        </w:tc>
        <w:tc>
          <w:tcPr>
            <w:tcW w:w="902" w:type="dxa"/>
            <w:shd w:val="clear" w:color="auto" w:fill="auto"/>
          </w:tcPr>
          <w:p w14:paraId="55427EE9" w14:textId="77777777" w:rsidR="00B94932" w:rsidRPr="004711F3" w:rsidRDefault="00B94932" w:rsidP="00B94932">
            <w:pPr>
              <w:keepNext/>
              <w:keepLines/>
              <w:suppressAutoHyphens/>
              <w:spacing w:after="0"/>
              <w:textAlignment w:val="baseline"/>
              <w:rPr>
                <w:sz w:val="14"/>
                <w:szCs w:val="14"/>
              </w:rPr>
            </w:pPr>
            <w:r w:rsidRPr="004711F3">
              <w:rPr>
                <w:sz w:val="14"/>
                <w:szCs w:val="14"/>
              </w:rPr>
              <w:t>PL</w:t>
            </w:r>
          </w:p>
        </w:tc>
        <w:tc>
          <w:tcPr>
            <w:tcW w:w="950" w:type="dxa"/>
            <w:shd w:val="clear" w:color="auto" w:fill="auto"/>
          </w:tcPr>
          <w:p w14:paraId="730B99B1" w14:textId="77777777" w:rsidR="00B94932" w:rsidRPr="004711F3" w:rsidRDefault="00B94932" w:rsidP="00B94932">
            <w:pPr>
              <w:keepNext/>
              <w:keepLines/>
              <w:suppressAutoHyphens/>
              <w:spacing w:after="0"/>
              <w:textAlignment w:val="baseline"/>
              <w:rPr>
                <w:sz w:val="14"/>
                <w:szCs w:val="14"/>
              </w:rPr>
            </w:pPr>
            <w:r w:rsidRPr="004711F3">
              <w:rPr>
                <w:sz w:val="14"/>
                <w:szCs w:val="14"/>
              </w:rPr>
              <w:t>Deciduous forest</w:t>
            </w:r>
          </w:p>
        </w:tc>
        <w:tc>
          <w:tcPr>
            <w:tcW w:w="772" w:type="dxa"/>
            <w:shd w:val="clear" w:color="auto" w:fill="auto"/>
          </w:tcPr>
          <w:p w14:paraId="1F140E78" w14:textId="77777777" w:rsidR="00B94932" w:rsidRPr="004711F3" w:rsidRDefault="00B94932" w:rsidP="00B94932">
            <w:pPr>
              <w:keepNext/>
              <w:keepLines/>
              <w:suppressAutoHyphens/>
              <w:spacing w:after="0"/>
              <w:textAlignment w:val="baseline"/>
              <w:rPr>
                <w:sz w:val="14"/>
                <w:szCs w:val="14"/>
              </w:rPr>
            </w:pPr>
            <w:r w:rsidRPr="004711F3">
              <w:rPr>
                <w:sz w:val="14"/>
                <w:szCs w:val="14"/>
              </w:rPr>
              <w:t>F</w:t>
            </w:r>
          </w:p>
        </w:tc>
        <w:tc>
          <w:tcPr>
            <w:tcW w:w="1343" w:type="dxa"/>
            <w:shd w:val="clear" w:color="auto" w:fill="auto"/>
          </w:tcPr>
          <w:p w14:paraId="5F7BCC1C" w14:textId="77777777" w:rsidR="00B94932" w:rsidRPr="00B4607C" w:rsidRDefault="00B94932" w:rsidP="00B94932">
            <w:pPr>
              <w:keepNext/>
              <w:keepLines/>
              <w:suppressAutoHyphens/>
              <w:spacing w:after="0"/>
              <w:textAlignment w:val="baseline"/>
              <w:rPr>
                <w:sz w:val="14"/>
                <w:szCs w:val="14"/>
                <w:lang w:val="es-ES"/>
              </w:rPr>
            </w:pPr>
            <w:r w:rsidRPr="00B4607C">
              <w:rPr>
                <w:i/>
                <w:iCs/>
                <w:sz w:val="14"/>
                <w:szCs w:val="14"/>
                <w:lang w:val="es-ES"/>
              </w:rPr>
              <w:t>Operophtera brumata</w:t>
            </w:r>
            <w:r w:rsidRPr="00B4607C">
              <w:rPr>
                <w:sz w:val="14"/>
                <w:szCs w:val="14"/>
                <w:lang w:val="es-ES"/>
              </w:rPr>
              <w:t xml:space="preserve"> - CHEIBR</w:t>
            </w:r>
          </w:p>
          <w:p w14:paraId="2B52490E" w14:textId="77777777" w:rsidR="00B94932" w:rsidRPr="00B4607C" w:rsidRDefault="00B94932" w:rsidP="00B94932">
            <w:pPr>
              <w:keepNext/>
              <w:keepLines/>
              <w:suppressAutoHyphens/>
              <w:spacing w:after="0"/>
              <w:textAlignment w:val="baseline"/>
              <w:rPr>
                <w:sz w:val="14"/>
                <w:szCs w:val="14"/>
                <w:lang w:val="es-ES"/>
              </w:rPr>
            </w:pPr>
            <w:r w:rsidRPr="00B4607C">
              <w:rPr>
                <w:i/>
                <w:iCs/>
                <w:sz w:val="14"/>
                <w:szCs w:val="14"/>
                <w:lang w:val="es-ES"/>
              </w:rPr>
              <w:t>Tortrix viridana</w:t>
            </w:r>
            <w:r w:rsidRPr="00B4607C">
              <w:rPr>
                <w:sz w:val="14"/>
                <w:szCs w:val="14"/>
                <w:lang w:val="es-ES"/>
              </w:rPr>
              <w:t xml:space="preserve"> - TORTVI</w:t>
            </w:r>
          </w:p>
        </w:tc>
        <w:tc>
          <w:tcPr>
            <w:tcW w:w="857" w:type="dxa"/>
            <w:shd w:val="clear" w:color="auto" w:fill="auto"/>
          </w:tcPr>
          <w:p w14:paraId="0EC973BB" w14:textId="77777777" w:rsidR="00B94932" w:rsidRPr="004711F3" w:rsidRDefault="00B94932" w:rsidP="00B94932">
            <w:pPr>
              <w:keepNext/>
              <w:keepLines/>
              <w:suppressAutoHyphens/>
              <w:spacing w:after="0"/>
              <w:textAlignment w:val="baseline"/>
              <w:rPr>
                <w:sz w:val="14"/>
                <w:szCs w:val="14"/>
              </w:rPr>
            </w:pPr>
            <w:r w:rsidRPr="004711F3">
              <w:rPr>
                <w:sz w:val="14"/>
                <w:szCs w:val="14"/>
              </w:rPr>
              <w:t>Spray</w:t>
            </w:r>
          </w:p>
        </w:tc>
        <w:tc>
          <w:tcPr>
            <w:tcW w:w="825" w:type="dxa"/>
            <w:shd w:val="clear" w:color="auto" w:fill="auto"/>
          </w:tcPr>
          <w:p w14:paraId="61699803" w14:textId="77777777" w:rsidR="00B94932" w:rsidRPr="004711F3" w:rsidRDefault="00B94932" w:rsidP="00B94932">
            <w:pPr>
              <w:keepNext/>
              <w:keepLines/>
              <w:suppressAutoHyphens/>
              <w:spacing w:after="0"/>
              <w:textAlignment w:val="baseline"/>
              <w:rPr>
                <w:sz w:val="14"/>
                <w:szCs w:val="14"/>
              </w:rPr>
            </w:pPr>
            <w:r w:rsidRPr="004711F3">
              <w:rPr>
                <w:sz w:val="14"/>
                <w:szCs w:val="14"/>
              </w:rPr>
              <w:t>When caterpillars are visible following egg hatch &amp; foliage growth sufficient for deposition</w:t>
            </w:r>
          </w:p>
        </w:tc>
        <w:tc>
          <w:tcPr>
            <w:tcW w:w="1014" w:type="dxa"/>
            <w:shd w:val="clear" w:color="auto" w:fill="auto"/>
          </w:tcPr>
          <w:p w14:paraId="2AF98515" w14:textId="77777777" w:rsidR="00B94932" w:rsidRPr="004711F3" w:rsidRDefault="00B94932" w:rsidP="00B94932">
            <w:pPr>
              <w:keepNext/>
              <w:keepLines/>
              <w:suppressAutoHyphens/>
              <w:spacing w:after="0"/>
              <w:textAlignment w:val="baseline"/>
              <w:rPr>
                <w:sz w:val="14"/>
                <w:szCs w:val="14"/>
              </w:rPr>
            </w:pPr>
            <w:r w:rsidRPr="004711F3">
              <w:rPr>
                <w:sz w:val="14"/>
                <w:szCs w:val="14"/>
              </w:rPr>
              <w:t>a) 1 - 4</w:t>
            </w:r>
          </w:p>
          <w:p w14:paraId="41732FE0" w14:textId="77777777" w:rsidR="00B94932" w:rsidRPr="004711F3" w:rsidRDefault="00B94932" w:rsidP="00B94932">
            <w:pPr>
              <w:keepNext/>
              <w:keepLines/>
              <w:suppressAutoHyphens/>
              <w:spacing w:after="0"/>
              <w:textAlignment w:val="baseline"/>
              <w:rPr>
                <w:sz w:val="14"/>
                <w:szCs w:val="14"/>
              </w:rPr>
            </w:pPr>
            <w:r w:rsidRPr="004711F3">
              <w:rPr>
                <w:sz w:val="14"/>
                <w:szCs w:val="14"/>
              </w:rPr>
              <w:t>b) 4</w:t>
            </w:r>
          </w:p>
        </w:tc>
        <w:tc>
          <w:tcPr>
            <w:tcW w:w="1166" w:type="dxa"/>
            <w:shd w:val="clear" w:color="auto" w:fill="auto"/>
          </w:tcPr>
          <w:p w14:paraId="7B007585" w14:textId="77777777" w:rsidR="00B94932" w:rsidRPr="004711F3" w:rsidRDefault="00B94932" w:rsidP="00B94932">
            <w:pPr>
              <w:keepNext/>
              <w:keepLines/>
              <w:suppressAutoHyphens/>
              <w:spacing w:after="0"/>
              <w:textAlignment w:val="baseline"/>
              <w:rPr>
                <w:sz w:val="14"/>
                <w:szCs w:val="14"/>
              </w:rPr>
            </w:pPr>
            <w:r w:rsidRPr="004711F3">
              <w:rPr>
                <w:sz w:val="14"/>
                <w:szCs w:val="14"/>
              </w:rPr>
              <w:t>5 days</w:t>
            </w:r>
          </w:p>
        </w:tc>
        <w:tc>
          <w:tcPr>
            <w:tcW w:w="1147" w:type="dxa"/>
            <w:shd w:val="clear" w:color="auto" w:fill="auto"/>
          </w:tcPr>
          <w:p w14:paraId="5BA964A7" w14:textId="77777777" w:rsidR="00B94932" w:rsidRPr="004711F3" w:rsidRDefault="00B94932" w:rsidP="00B94932">
            <w:pPr>
              <w:keepNext/>
              <w:keepLines/>
              <w:suppressAutoHyphens/>
              <w:spacing w:after="0"/>
              <w:textAlignment w:val="baseline"/>
              <w:rPr>
                <w:sz w:val="14"/>
                <w:szCs w:val="14"/>
              </w:rPr>
            </w:pPr>
            <w:r w:rsidRPr="004711F3">
              <w:rPr>
                <w:sz w:val="14"/>
                <w:szCs w:val="14"/>
              </w:rPr>
              <w:t>a) 2.5 L/ha</w:t>
            </w:r>
          </w:p>
          <w:p w14:paraId="0C8745E5" w14:textId="77777777" w:rsidR="00B94932" w:rsidRPr="004711F3" w:rsidRDefault="00B94932" w:rsidP="00B94932">
            <w:pPr>
              <w:keepNext/>
              <w:keepLines/>
              <w:suppressAutoHyphens/>
              <w:spacing w:after="0"/>
              <w:textAlignment w:val="baseline"/>
              <w:rPr>
                <w:sz w:val="14"/>
                <w:szCs w:val="14"/>
              </w:rPr>
            </w:pPr>
            <w:r w:rsidRPr="004711F3">
              <w:rPr>
                <w:sz w:val="14"/>
                <w:szCs w:val="14"/>
              </w:rPr>
              <w:t>b) 10 L/ha</w:t>
            </w:r>
          </w:p>
        </w:tc>
        <w:tc>
          <w:tcPr>
            <w:tcW w:w="1567" w:type="dxa"/>
            <w:shd w:val="clear" w:color="auto" w:fill="auto"/>
          </w:tcPr>
          <w:p w14:paraId="3C9112E5" w14:textId="77777777" w:rsidR="00B94932" w:rsidRPr="00B4607C" w:rsidRDefault="00B94932" w:rsidP="00B94932">
            <w:pPr>
              <w:keepNext/>
              <w:keepLines/>
              <w:suppressAutoHyphens/>
              <w:spacing w:after="0"/>
              <w:textAlignment w:val="baseline"/>
              <w:rPr>
                <w:sz w:val="14"/>
                <w:szCs w:val="14"/>
                <w:lang w:val="es-ES"/>
              </w:rPr>
            </w:pPr>
            <w:r w:rsidRPr="00B4607C">
              <w:rPr>
                <w:sz w:val="14"/>
                <w:szCs w:val="14"/>
                <w:lang w:val="es-ES"/>
              </w:rPr>
              <w:t>a) 0.52 kg a.s/ha</w:t>
            </w:r>
          </w:p>
          <w:p w14:paraId="248EB794" w14:textId="77777777" w:rsidR="00B94932" w:rsidRPr="00B4607C" w:rsidRDefault="00B94932" w:rsidP="00B94932">
            <w:pPr>
              <w:keepNext/>
              <w:keepLines/>
              <w:suppressAutoHyphens/>
              <w:spacing w:after="0"/>
              <w:textAlignment w:val="baseline"/>
              <w:rPr>
                <w:sz w:val="14"/>
                <w:szCs w:val="14"/>
                <w:lang w:val="es-ES"/>
              </w:rPr>
            </w:pPr>
            <w:r w:rsidRPr="00B4607C">
              <w:rPr>
                <w:sz w:val="14"/>
                <w:szCs w:val="14"/>
                <w:lang w:val="es-ES"/>
              </w:rPr>
              <w:t>b) 2.06 kg a.s./ha</w:t>
            </w:r>
          </w:p>
        </w:tc>
        <w:tc>
          <w:tcPr>
            <w:tcW w:w="679" w:type="dxa"/>
            <w:shd w:val="clear" w:color="auto" w:fill="auto"/>
          </w:tcPr>
          <w:p w14:paraId="1225812F" w14:textId="77777777" w:rsidR="00B94932" w:rsidRPr="004711F3" w:rsidRDefault="00B94932" w:rsidP="00B94932">
            <w:pPr>
              <w:keepNext/>
              <w:keepLines/>
              <w:suppressAutoHyphens/>
              <w:spacing w:after="0"/>
              <w:textAlignment w:val="baseline"/>
              <w:rPr>
                <w:sz w:val="14"/>
                <w:szCs w:val="14"/>
              </w:rPr>
            </w:pPr>
            <w:r w:rsidRPr="004711F3">
              <w:rPr>
                <w:sz w:val="14"/>
                <w:szCs w:val="14"/>
              </w:rPr>
              <w:t>UVL application: 0-10 L/ha,</w:t>
            </w:r>
          </w:p>
          <w:p w14:paraId="43D9A870" w14:textId="77777777" w:rsidR="00B94932" w:rsidRPr="004711F3" w:rsidRDefault="00B94932" w:rsidP="00B94932">
            <w:pPr>
              <w:keepNext/>
              <w:keepLines/>
              <w:suppressAutoHyphens/>
              <w:spacing w:after="0"/>
              <w:textAlignment w:val="baseline"/>
              <w:rPr>
                <w:sz w:val="14"/>
                <w:szCs w:val="14"/>
              </w:rPr>
            </w:pPr>
            <w:r w:rsidRPr="004711F3">
              <w:rPr>
                <w:sz w:val="14"/>
                <w:szCs w:val="14"/>
              </w:rPr>
              <w:t>application of high pressure (10 bar): 200 L/ha,</w:t>
            </w:r>
          </w:p>
          <w:p w14:paraId="101FABA7" w14:textId="77777777" w:rsidR="00B94932" w:rsidRPr="004711F3" w:rsidRDefault="00B94932" w:rsidP="00B94932">
            <w:pPr>
              <w:keepNext/>
              <w:keepLines/>
              <w:suppressAutoHyphens/>
              <w:spacing w:after="0"/>
              <w:textAlignment w:val="baseline"/>
              <w:rPr>
                <w:sz w:val="14"/>
                <w:szCs w:val="14"/>
              </w:rPr>
            </w:pPr>
            <w:r w:rsidRPr="004711F3">
              <w:rPr>
                <w:sz w:val="14"/>
                <w:szCs w:val="14"/>
              </w:rPr>
              <w:t>application of low pressure (2-3 bar): 600 L/ha.</w:t>
            </w:r>
          </w:p>
        </w:tc>
        <w:tc>
          <w:tcPr>
            <w:tcW w:w="707" w:type="dxa"/>
            <w:shd w:val="clear" w:color="auto" w:fill="auto"/>
          </w:tcPr>
          <w:p w14:paraId="2A08ECC7" w14:textId="77777777" w:rsidR="00B94932" w:rsidRPr="004711F3" w:rsidRDefault="00B94932" w:rsidP="00B94932">
            <w:pPr>
              <w:keepNext/>
              <w:keepLines/>
              <w:suppressAutoHyphens/>
              <w:spacing w:after="0"/>
              <w:textAlignment w:val="baseline"/>
              <w:rPr>
                <w:sz w:val="14"/>
                <w:szCs w:val="14"/>
              </w:rPr>
            </w:pPr>
            <w:r w:rsidRPr="004711F3">
              <w:rPr>
                <w:sz w:val="14"/>
                <w:szCs w:val="14"/>
              </w:rPr>
              <w:t>-</w:t>
            </w:r>
          </w:p>
        </w:tc>
        <w:tc>
          <w:tcPr>
            <w:tcW w:w="1266" w:type="dxa"/>
            <w:shd w:val="clear" w:color="auto" w:fill="auto"/>
          </w:tcPr>
          <w:p w14:paraId="3370503B"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Application rate in CFU:</w:t>
            </w:r>
          </w:p>
          <w:p w14:paraId="76C2BB46"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a) 3.77 x 10</w:t>
            </w:r>
            <w:r w:rsidRPr="004F256B">
              <w:rPr>
                <w:sz w:val="14"/>
                <w:szCs w:val="14"/>
                <w:vertAlign w:val="superscript"/>
                <w:lang w:val="it-IT"/>
              </w:rPr>
              <w:t>13</w:t>
            </w:r>
            <w:r w:rsidRPr="004F256B">
              <w:rPr>
                <w:sz w:val="14"/>
                <w:szCs w:val="14"/>
                <w:lang w:val="it-IT"/>
              </w:rPr>
              <w:t xml:space="preserve"> CFU/ha</w:t>
            </w:r>
          </w:p>
          <w:p w14:paraId="27977673"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b) 1.51 x 10</w:t>
            </w:r>
            <w:r w:rsidRPr="004F256B">
              <w:rPr>
                <w:sz w:val="14"/>
                <w:szCs w:val="14"/>
                <w:vertAlign w:val="superscript"/>
                <w:lang w:val="it-IT"/>
              </w:rPr>
              <w:t>14</w:t>
            </w:r>
            <w:r w:rsidRPr="004F256B">
              <w:rPr>
                <w:sz w:val="14"/>
                <w:szCs w:val="14"/>
                <w:lang w:val="it-IT"/>
              </w:rPr>
              <w:t xml:space="preserve"> CFU/ha</w:t>
            </w:r>
          </w:p>
        </w:tc>
      </w:tr>
      <w:tr w:rsidR="00B94932" w:rsidRPr="004F256B" w14:paraId="52BA7DE1" w14:textId="77777777" w:rsidTr="00D30BB0">
        <w:trPr>
          <w:trHeight w:val="165"/>
          <w:tblHeader/>
        </w:trPr>
        <w:tc>
          <w:tcPr>
            <w:tcW w:w="558" w:type="dxa"/>
            <w:shd w:val="clear" w:color="auto" w:fill="auto"/>
          </w:tcPr>
          <w:p w14:paraId="17D6FACC" w14:textId="77777777" w:rsidR="00B94932" w:rsidRPr="004711F3" w:rsidRDefault="00B94932" w:rsidP="00B94932">
            <w:pPr>
              <w:keepNext/>
              <w:keepLines/>
              <w:suppressAutoHyphens/>
              <w:spacing w:after="0"/>
              <w:textAlignment w:val="baseline"/>
              <w:rPr>
                <w:sz w:val="14"/>
                <w:szCs w:val="14"/>
              </w:rPr>
            </w:pPr>
            <w:r w:rsidRPr="004711F3">
              <w:rPr>
                <w:sz w:val="14"/>
                <w:szCs w:val="14"/>
              </w:rPr>
              <w:t>7</w:t>
            </w:r>
          </w:p>
        </w:tc>
        <w:tc>
          <w:tcPr>
            <w:tcW w:w="902" w:type="dxa"/>
            <w:shd w:val="clear" w:color="auto" w:fill="auto"/>
          </w:tcPr>
          <w:p w14:paraId="2D6018B6" w14:textId="77777777" w:rsidR="00B94932" w:rsidRPr="004711F3" w:rsidRDefault="00B94932" w:rsidP="00B94932">
            <w:pPr>
              <w:keepNext/>
              <w:keepLines/>
              <w:suppressAutoHyphens/>
              <w:spacing w:after="0"/>
              <w:textAlignment w:val="baseline"/>
              <w:rPr>
                <w:sz w:val="14"/>
                <w:szCs w:val="14"/>
              </w:rPr>
            </w:pPr>
            <w:r w:rsidRPr="004711F3">
              <w:rPr>
                <w:sz w:val="14"/>
                <w:szCs w:val="14"/>
              </w:rPr>
              <w:t>PL</w:t>
            </w:r>
          </w:p>
        </w:tc>
        <w:tc>
          <w:tcPr>
            <w:tcW w:w="950" w:type="dxa"/>
            <w:shd w:val="clear" w:color="auto" w:fill="auto"/>
          </w:tcPr>
          <w:p w14:paraId="5AA0C539" w14:textId="77777777" w:rsidR="00B94932" w:rsidRPr="004711F3" w:rsidRDefault="00B94932" w:rsidP="00B94932">
            <w:pPr>
              <w:keepNext/>
              <w:keepLines/>
              <w:suppressAutoHyphens/>
              <w:spacing w:after="0"/>
              <w:textAlignment w:val="baseline"/>
              <w:rPr>
                <w:sz w:val="14"/>
                <w:szCs w:val="14"/>
              </w:rPr>
            </w:pPr>
            <w:r w:rsidRPr="004711F3">
              <w:rPr>
                <w:sz w:val="14"/>
                <w:szCs w:val="14"/>
              </w:rPr>
              <w:t>Deciduous forest</w:t>
            </w:r>
          </w:p>
        </w:tc>
        <w:tc>
          <w:tcPr>
            <w:tcW w:w="772" w:type="dxa"/>
            <w:shd w:val="clear" w:color="auto" w:fill="auto"/>
          </w:tcPr>
          <w:p w14:paraId="64BB0401" w14:textId="77777777" w:rsidR="00B94932" w:rsidRPr="004711F3" w:rsidRDefault="00B94932" w:rsidP="00B94932">
            <w:pPr>
              <w:keepNext/>
              <w:keepLines/>
              <w:suppressAutoHyphens/>
              <w:spacing w:after="0"/>
              <w:textAlignment w:val="baseline"/>
              <w:rPr>
                <w:sz w:val="14"/>
                <w:szCs w:val="14"/>
              </w:rPr>
            </w:pPr>
            <w:r w:rsidRPr="004711F3">
              <w:rPr>
                <w:sz w:val="14"/>
                <w:szCs w:val="14"/>
              </w:rPr>
              <w:t>F</w:t>
            </w:r>
          </w:p>
        </w:tc>
        <w:tc>
          <w:tcPr>
            <w:tcW w:w="1343" w:type="dxa"/>
            <w:shd w:val="clear" w:color="auto" w:fill="auto"/>
          </w:tcPr>
          <w:p w14:paraId="75959492" w14:textId="77777777" w:rsidR="00B94932" w:rsidRPr="004711F3" w:rsidRDefault="00B94932" w:rsidP="00B94932">
            <w:pPr>
              <w:keepNext/>
              <w:keepLines/>
              <w:suppressAutoHyphens/>
              <w:spacing w:after="0"/>
              <w:textAlignment w:val="baseline"/>
              <w:rPr>
                <w:sz w:val="14"/>
                <w:szCs w:val="14"/>
              </w:rPr>
            </w:pPr>
            <w:proofErr w:type="spellStart"/>
            <w:r w:rsidRPr="004711F3">
              <w:rPr>
                <w:i/>
                <w:iCs/>
                <w:sz w:val="14"/>
                <w:szCs w:val="14"/>
              </w:rPr>
              <w:t>Euproctis</w:t>
            </w:r>
            <w:proofErr w:type="spellEnd"/>
            <w:r w:rsidRPr="004711F3">
              <w:rPr>
                <w:i/>
                <w:iCs/>
                <w:sz w:val="14"/>
                <w:szCs w:val="14"/>
              </w:rPr>
              <w:t xml:space="preserve"> </w:t>
            </w:r>
            <w:proofErr w:type="spellStart"/>
            <w:r w:rsidRPr="004711F3">
              <w:rPr>
                <w:i/>
                <w:iCs/>
                <w:sz w:val="14"/>
                <w:szCs w:val="14"/>
              </w:rPr>
              <w:t>chrysorrhoea</w:t>
            </w:r>
            <w:proofErr w:type="spellEnd"/>
            <w:r w:rsidRPr="004711F3">
              <w:rPr>
                <w:sz w:val="14"/>
                <w:szCs w:val="14"/>
              </w:rPr>
              <w:t xml:space="preserve"> - EUPRCH</w:t>
            </w:r>
          </w:p>
        </w:tc>
        <w:tc>
          <w:tcPr>
            <w:tcW w:w="857" w:type="dxa"/>
            <w:shd w:val="clear" w:color="auto" w:fill="auto"/>
          </w:tcPr>
          <w:p w14:paraId="067188B3" w14:textId="77777777" w:rsidR="00B94932" w:rsidRPr="004711F3" w:rsidRDefault="00B94932" w:rsidP="00B94932">
            <w:pPr>
              <w:keepNext/>
              <w:keepLines/>
              <w:suppressAutoHyphens/>
              <w:spacing w:after="0"/>
              <w:textAlignment w:val="baseline"/>
              <w:rPr>
                <w:sz w:val="14"/>
                <w:szCs w:val="14"/>
              </w:rPr>
            </w:pPr>
            <w:r w:rsidRPr="004711F3">
              <w:rPr>
                <w:sz w:val="14"/>
                <w:szCs w:val="14"/>
              </w:rPr>
              <w:t>Spray</w:t>
            </w:r>
          </w:p>
        </w:tc>
        <w:tc>
          <w:tcPr>
            <w:tcW w:w="825" w:type="dxa"/>
            <w:shd w:val="clear" w:color="auto" w:fill="auto"/>
          </w:tcPr>
          <w:p w14:paraId="4C95DE9E" w14:textId="77777777" w:rsidR="00B94932" w:rsidRPr="004711F3" w:rsidRDefault="00B94932" w:rsidP="00B94932">
            <w:pPr>
              <w:keepNext/>
              <w:keepLines/>
              <w:suppressAutoHyphens/>
              <w:spacing w:after="0"/>
              <w:textAlignment w:val="baseline"/>
              <w:rPr>
                <w:sz w:val="14"/>
                <w:szCs w:val="14"/>
              </w:rPr>
            </w:pPr>
            <w:r w:rsidRPr="004711F3">
              <w:rPr>
                <w:sz w:val="14"/>
                <w:szCs w:val="14"/>
              </w:rPr>
              <w:t>When caterpillars are visible following egg hatch &amp; foliage growth sufficient for deposition</w:t>
            </w:r>
          </w:p>
        </w:tc>
        <w:tc>
          <w:tcPr>
            <w:tcW w:w="1014" w:type="dxa"/>
            <w:shd w:val="clear" w:color="auto" w:fill="auto"/>
          </w:tcPr>
          <w:p w14:paraId="2C8A37F4" w14:textId="77777777" w:rsidR="00B94932" w:rsidRPr="004711F3" w:rsidRDefault="00B94932" w:rsidP="00B94932">
            <w:pPr>
              <w:keepNext/>
              <w:keepLines/>
              <w:suppressAutoHyphens/>
              <w:spacing w:after="0"/>
              <w:textAlignment w:val="baseline"/>
              <w:rPr>
                <w:sz w:val="14"/>
                <w:szCs w:val="14"/>
              </w:rPr>
            </w:pPr>
            <w:r w:rsidRPr="004711F3">
              <w:rPr>
                <w:sz w:val="14"/>
                <w:szCs w:val="14"/>
              </w:rPr>
              <w:t>a) 1 - 2</w:t>
            </w:r>
          </w:p>
          <w:p w14:paraId="4D915C57" w14:textId="77777777" w:rsidR="00B94932" w:rsidRPr="004711F3" w:rsidRDefault="00B94932" w:rsidP="00B94932">
            <w:pPr>
              <w:keepNext/>
              <w:keepLines/>
              <w:suppressAutoHyphens/>
              <w:spacing w:after="0"/>
              <w:textAlignment w:val="baseline"/>
              <w:rPr>
                <w:sz w:val="14"/>
                <w:szCs w:val="14"/>
              </w:rPr>
            </w:pPr>
            <w:r w:rsidRPr="004711F3">
              <w:rPr>
                <w:sz w:val="14"/>
                <w:szCs w:val="14"/>
              </w:rPr>
              <w:t>b) 2</w:t>
            </w:r>
          </w:p>
        </w:tc>
        <w:tc>
          <w:tcPr>
            <w:tcW w:w="1166" w:type="dxa"/>
            <w:shd w:val="clear" w:color="auto" w:fill="auto"/>
          </w:tcPr>
          <w:p w14:paraId="5C904122" w14:textId="77777777" w:rsidR="00B94932" w:rsidRPr="004711F3" w:rsidRDefault="00B94932" w:rsidP="00B94932">
            <w:pPr>
              <w:keepNext/>
              <w:keepLines/>
              <w:suppressAutoHyphens/>
              <w:spacing w:after="0"/>
              <w:textAlignment w:val="baseline"/>
              <w:rPr>
                <w:sz w:val="14"/>
                <w:szCs w:val="14"/>
              </w:rPr>
            </w:pPr>
            <w:r w:rsidRPr="004711F3">
              <w:rPr>
                <w:sz w:val="14"/>
                <w:szCs w:val="14"/>
              </w:rPr>
              <w:t>14 days</w:t>
            </w:r>
          </w:p>
        </w:tc>
        <w:tc>
          <w:tcPr>
            <w:tcW w:w="1147" w:type="dxa"/>
            <w:shd w:val="clear" w:color="auto" w:fill="auto"/>
          </w:tcPr>
          <w:p w14:paraId="251F92CA" w14:textId="77777777" w:rsidR="00B94932" w:rsidRPr="004711F3" w:rsidRDefault="00B94932" w:rsidP="00B94932">
            <w:pPr>
              <w:keepNext/>
              <w:keepLines/>
              <w:suppressAutoHyphens/>
              <w:spacing w:after="0"/>
              <w:textAlignment w:val="baseline"/>
              <w:rPr>
                <w:sz w:val="14"/>
                <w:szCs w:val="14"/>
              </w:rPr>
            </w:pPr>
            <w:r w:rsidRPr="004711F3">
              <w:rPr>
                <w:sz w:val="14"/>
                <w:szCs w:val="14"/>
              </w:rPr>
              <w:t>a) 3 L/ha</w:t>
            </w:r>
          </w:p>
          <w:p w14:paraId="474F1644" w14:textId="77777777" w:rsidR="00B94932" w:rsidRPr="004711F3" w:rsidRDefault="00B94932" w:rsidP="00B94932">
            <w:pPr>
              <w:keepNext/>
              <w:keepLines/>
              <w:suppressAutoHyphens/>
              <w:spacing w:after="0"/>
              <w:textAlignment w:val="baseline"/>
              <w:rPr>
                <w:sz w:val="14"/>
                <w:szCs w:val="14"/>
              </w:rPr>
            </w:pPr>
            <w:r w:rsidRPr="004711F3">
              <w:rPr>
                <w:sz w:val="14"/>
                <w:szCs w:val="14"/>
              </w:rPr>
              <w:t>b) 6 L/ha</w:t>
            </w:r>
          </w:p>
        </w:tc>
        <w:tc>
          <w:tcPr>
            <w:tcW w:w="1567" w:type="dxa"/>
            <w:shd w:val="clear" w:color="auto" w:fill="auto"/>
          </w:tcPr>
          <w:p w14:paraId="40160219" w14:textId="77777777" w:rsidR="00B94932" w:rsidRPr="00B4607C" w:rsidRDefault="00B94932" w:rsidP="00B94932">
            <w:pPr>
              <w:keepNext/>
              <w:keepLines/>
              <w:suppressAutoHyphens/>
              <w:spacing w:after="0"/>
              <w:textAlignment w:val="baseline"/>
              <w:rPr>
                <w:sz w:val="14"/>
                <w:szCs w:val="14"/>
                <w:lang w:val="es-ES"/>
              </w:rPr>
            </w:pPr>
            <w:r w:rsidRPr="00B4607C">
              <w:rPr>
                <w:sz w:val="14"/>
                <w:szCs w:val="14"/>
                <w:lang w:val="es-ES"/>
              </w:rPr>
              <w:t>a) 0.619 kg a.s/ha</w:t>
            </w:r>
          </w:p>
          <w:p w14:paraId="275B594B" w14:textId="77777777" w:rsidR="00B94932" w:rsidRPr="00B4607C" w:rsidRDefault="00B94932" w:rsidP="00B94932">
            <w:pPr>
              <w:keepNext/>
              <w:keepLines/>
              <w:suppressAutoHyphens/>
              <w:spacing w:after="0"/>
              <w:textAlignment w:val="baseline"/>
              <w:rPr>
                <w:sz w:val="14"/>
                <w:szCs w:val="14"/>
                <w:lang w:val="es-ES"/>
              </w:rPr>
            </w:pPr>
            <w:r w:rsidRPr="00B4607C">
              <w:rPr>
                <w:sz w:val="14"/>
                <w:szCs w:val="14"/>
                <w:lang w:val="es-ES"/>
              </w:rPr>
              <w:t>b) 1.24 kg a.s./ha</w:t>
            </w:r>
          </w:p>
        </w:tc>
        <w:tc>
          <w:tcPr>
            <w:tcW w:w="679" w:type="dxa"/>
            <w:shd w:val="clear" w:color="auto" w:fill="auto"/>
          </w:tcPr>
          <w:p w14:paraId="767D4E69" w14:textId="77777777" w:rsidR="00B94932" w:rsidRPr="004711F3" w:rsidRDefault="00B94932" w:rsidP="00B94932">
            <w:pPr>
              <w:keepNext/>
              <w:keepLines/>
              <w:suppressAutoHyphens/>
              <w:spacing w:after="0"/>
              <w:textAlignment w:val="baseline"/>
              <w:rPr>
                <w:sz w:val="14"/>
                <w:szCs w:val="14"/>
              </w:rPr>
            </w:pPr>
            <w:r w:rsidRPr="004711F3">
              <w:rPr>
                <w:sz w:val="14"/>
                <w:szCs w:val="14"/>
              </w:rPr>
              <w:t>UVL application: 0-10 L/ha,</w:t>
            </w:r>
          </w:p>
          <w:p w14:paraId="40360CE1" w14:textId="77777777" w:rsidR="00B94932" w:rsidRPr="004711F3" w:rsidRDefault="00B94932" w:rsidP="00B94932">
            <w:pPr>
              <w:keepNext/>
              <w:keepLines/>
              <w:suppressAutoHyphens/>
              <w:spacing w:after="0"/>
              <w:textAlignment w:val="baseline"/>
              <w:rPr>
                <w:sz w:val="14"/>
                <w:szCs w:val="14"/>
              </w:rPr>
            </w:pPr>
            <w:r w:rsidRPr="004711F3">
              <w:rPr>
                <w:sz w:val="14"/>
                <w:szCs w:val="14"/>
              </w:rPr>
              <w:t>application of high pressure (10 bar): 200 L/ha,</w:t>
            </w:r>
          </w:p>
          <w:p w14:paraId="7498DB97" w14:textId="77777777" w:rsidR="00B94932" w:rsidRPr="004711F3" w:rsidRDefault="00B94932" w:rsidP="00B94932">
            <w:pPr>
              <w:keepNext/>
              <w:keepLines/>
              <w:suppressAutoHyphens/>
              <w:spacing w:after="0"/>
              <w:textAlignment w:val="baseline"/>
              <w:rPr>
                <w:sz w:val="14"/>
                <w:szCs w:val="14"/>
              </w:rPr>
            </w:pPr>
            <w:r w:rsidRPr="004711F3">
              <w:rPr>
                <w:sz w:val="14"/>
                <w:szCs w:val="14"/>
              </w:rPr>
              <w:t>application of low pressure (2-3 bar): 600 L/ha.</w:t>
            </w:r>
          </w:p>
        </w:tc>
        <w:tc>
          <w:tcPr>
            <w:tcW w:w="707" w:type="dxa"/>
            <w:shd w:val="clear" w:color="auto" w:fill="auto"/>
          </w:tcPr>
          <w:p w14:paraId="272D377A" w14:textId="77777777" w:rsidR="00B94932" w:rsidRPr="004711F3" w:rsidRDefault="00B94932" w:rsidP="00B94932">
            <w:pPr>
              <w:keepNext/>
              <w:keepLines/>
              <w:suppressAutoHyphens/>
              <w:spacing w:after="0"/>
              <w:textAlignment w:val="baseline"/>
              <w:rPr>
                <w:sz w:val="14"/>
                <w:szCs w:val="14"/>
              </w:rPr>
            </w:pPr>
            <w:r w:rsidRPr="004711F3">
              <w:rPr>
                <w:sz w:val="14"/>
                <w:szCs w:val="14"/>
              </w:rPr>
              <w:t>-</w:t>
            </w:r>
          </w:p>
        </w:tc>
        <w:tc>
          <w:tcPr>
            <w:tcW w:w="1266" w:type="dxa"/>
            <w:shd w:val="clear" w:color="auto" w:fill="auto"/>
          </w:tcPr>
          <w:p w14:paraId="0CB61479"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Application rate in CFU:</w:t>
            </w:r>
          </w:p>
          <w:p w14:paraId="403C0E92"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a) 4.53 x 10</w:t>
            </w:r>
            <w:r w:rsidRPr="004F256B">
              <w:rPr>
                <w:sz w:val="14"/>
                <w:szCs w:val="14"/>
                <w:vertAlign w:val="superscript"/>
                <w:lang w:val="it-IT"/>
              </w:rPr>
              <w:t>13</w:t>
            </w:r>
            <w:r w:rsidRPr="004F256B">
              <w:rPr>
                <w:sz w:val="14"/>
                <w:szCs w:val="14"/>
                <w:lang w:val="it-IT"/>
              </w:rPr>
              <w:t xml:space="preserve"> CFU/ha</w:t>
            </w:r>
          </w:p>
          <w:p w14:paraId="5B07BBBF" w14:textId="77777777" w:rsidR="00B94932" w:rsidRPr="004F256B" w:rsidRDefault="00B94932" w:rsidP="00B94932">
            <w:pPr>
              <w:keepNext/>
              <w:keepLines/>
              <w:suppressAutoHyphens/>
              <w:spacing w:after="0"/>
              <w:textAlignment w:val="baseline"/>
              <w:rPr>
                <w:sz w:val="14"/>
                <w:szCs w:val="14"/>
                <w:lang w:val="it-IT"/>
              </w:rPr>
            </w:pPr>
            <w:r w:rsidRPr="004F256B">
              <w:rPr>
                <w:sz w:val="14"/>
                <w:szCs w:val="14"/>
                <w:lang w:val="it-IT"/>
              </w:rPr>
              <w:t>b) 9.06 x 10</w:t>
            </w:r>
            <w:r w:rsidRPr="004F256B">
              <w:rPr>
                <w:sz w:val="14"/>
                <w:szCs w:val="14"/>
                <w:vertAlign w:val="superscript"/>
                <w:lang w:val="it-IT"/>
              </w:rPr>
              <w:t>13</w:t>
            </w:r>
            <w:r w:rsidRPr="004F256B">
              <w:rPr>
                <w:sz w:val="14"/>
                <w:szCs w:val="14"/>
                <w:lang w:val="it-IT"/>
              </w:rPr>
              <w:t xml:space="preserve"> CFU/ha</w:t>
            </w:r>
          </w:p>
        </w:tc>
      </w:tr>
    </w:tbl>
    <w:p w14:paraId="03194964" w14:textId="77777777" w:rsidR="00542B97" w:rsidRDefault="00542B97">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8"/>
        <w:gridCol w:w="9"/>
        <w:gridCol w:w="893"/>
        <w:gridCol w:w="950"/>
        <w:gridCol w:w="772"/>
        <w:gridCol w:w="1343"/>
        <w:gridCol w:w="857"/>
        <w:gridCol w:w="825"/>
        <w:gridCol w:w="1014"/>
        <w:gridCol w:w="1166"/>
        <w:gridCol w:w="1147"/>
        <w:gridCol w:w="1567"/>
        <w:gridCol w:w="679"/>
        <w:gridCol w:w="707"/>
        <w:gridCol w:w="1266"/>
      </w:tblGrid>
      <w:tr w:rsidR="00542B97" w:rsidRPr="000D023E" w14:paraId="525C61D0" w14:textId="77777777" w:rsidTr="00D30BB0">
        <w:trPr>
          <w:trHeight w:val="165"/>
          <w:tblHeader/>
        </w:trPr>
        <w:tc>
          <w:tcPr>
            <w:tcW w:w="558" w:type="dxa"/>
            <w:shd w:val="clear" w:color="auto" w:fill="auto"/>
          </w:tcPr>
          <w:p w14:paraId="4C0CCEA5" w14:textId="15915291" w:rsidR="00542B97" w:rsidRPr="004711F3" w:rsidRDefault="00542B97" w:rsidP="00D30BB0">
            <w:pPr>
              <w:keepNext/>
              <w:keepLines/>
              <w:suppressAutoHyphens/>
              <w:spacing w:after="0"/>
              <w:jc w:val="center"/>
              <w:textAlignment w:val="baseline"/>
              <w:rPr>
                <w:b/>
                <w:bCs/>
                <w:sz w:val="16"/>
                <w:szCs w:val="16"/>
              </w:rPr>
            </w:pPr>
            <w:r w:rsidRPr="004711F3">
              <w:rPr>
                <w:b/>
                <w:bCs/>
                <w:sz w:val="16"/>
                <w:szCs w:val="16"/>
              </w:rPr>
              <w:lastRenderedPageBreak/>
              <w:t>1</w:t>
            </w:r>
          </w:p>
        </w:tc>
        <w:tc>
          <w:tcPr>
            <w:tcW w:w="902" w:type="dxa"/>
            <w:gridSpan w:val="2"/>
            <w:shd w:val="clear" w:color="auto" w:fill="auto"/>
          </w:tcPr>
          <w:p w14:paraId="22606A3B" w14:textId="3EF51D2D" w:rsidR="00542B97" w:rsidRPr="004711F3" w:rsidRDefault="00542B97" w:rsidP="00D30BB0">
            <w:pPr>
              <w:keepNext/>
              <w:keepLines/>
              <w:suppressAutoHyphens/>
              <w:spacing w:after="0"/>
              <w:jc w:val="center"/>
              <w:textAlignment w:val="baseline"/>
              <w:rPr>
                <w:b/>
                <w:bCs/>
                <w:sz w:val="16"/>
                <w:szCs w:val="16"/>
              </w:rPr>
            </w:pPr>
            <w:r w:rsidRPr="004711F3">
              <w:rPr>
                <w:b/>
                <w:bCs/>
                <w:sz w:val="16"/>
                <w:szCs w:val="16"/>
              </w:rPr>
              <w:t>2</w:t>
            </w:r>
          </w:p>
        </w:tc>
        <w:tc>
          <w:tcPr>
            <w:tcW w:w="950" w:type="dxa"/>
            <w:shd w:val="clear" w:color="auto" w:fill="auto"/>
          </w:tcPr>
          <w:p w14:paraId="67D82E8D" w14:textId="62FDB054" w:rsidR="00542B97" w:rsidRPr="004711F3" w:rsidRDefault="00542B97" w:rsidP="00D30BB0">
            <w:pPr>
              <w:keepNext/>
              <w:keepLines/>
              <w:suppressAutoHyphens/>
              <w:spacing w:after="0"/>
              <w:jc w:val="center"/>
              <w:textAlignment w:val="baseline"/>
              <w:rPr>
                <w:b/>
                <w:bCs/>
                <w:sz w:val="16"/>
                <w:szCs w:val="16"/>
              </w:rPr>
            </w:pPr>
            <w:r w:rsidRPr="004711F3">
              <w:rPr>
                <w:b/>
                <w:bCs/>
                <w:sz w:val="16"/>
                <w:szCs w:val="16"/>
              </w:rPr>
              <w:t>3</w:t>
            </w:r>
          </w:p>
        </w:tc>
        <w:tc>
          <w:tcPr>
            <w:tcW w:w="772" w:type="dxa"/>
            <w:shd w:val="clear" w:color="auto" w:fill="auto"/>
          </w:tcPr>
          <w:p w14:paraId="6B7EBE3F" w14:textId="132A9A47" w:rsidR="00542B97" w:rsidRPr="004711F3" w:rsidRDefault="00542B97" w:rsidP="00D30BB0">
            <w:pPr>
              <w:keepNext/>
              <w:keepLines/>
              <w:suppressAutoHyphens/>
              <w:spacing w:after="0"/>
              <w:jc w:val="center"/>
              <w:textAlignment w:val="baseline"/>
              <w:rPr>
                <w:b/>
                <w:bCs/>
                <w:sz w:val="16"/>
                <w:szCs w:val="16"/>
              </w:rPr>
            </w:pPr>
            <w:r w:rsidRPr="004711F3">
              <w:rPr>
                <w:b/>
                <w:bCs/>
                <w:sz w:val="16"/>
                <w:szCs w:val="16"/>
              </w:rPr>
              <w:t>4</w:t>
            </w:r>
          </w:p>
        </w:tc>
        <w:tc>
          <w:tcPr>
            <w:tcW w:w="1343" w:type="dxa"/>
            <w:shd w:val="clear" w:color="auto" w:fill="auto"/>
          </w:tcPr>
          <w:p w14:paraId="78556DB8" w14:textId="521ED107" w:rsidR="00542B97" w:rsidRPr="004711F3" w:rsidRDefault="00542B97" w:rsidP="00D30BB0">
            <w:pPr>
              <w:keepNext/>
              <w:keepLines/>
              <w:suppressAutoHyphens/>
              <w:spacing w:after="0"/>
              <w:jc w:val="center"/>
              <w:textAlignment w:val="baseline"/>
              <w:rPr>
                <w:b/>
                <w:bCs/>
                <w:sz w:val="16"/>
                <w:szCs w:val="16"/>
              </w:rPr>
            </w:pPr>
            <w:r w:rsidRPr="004711F3">
              <w:rPr>
                <w:b/>
                <w:bCs/>
                <w:sz w:val="16"/>
                <w:szCs w:val="16"/>
              </w:rPr>
              <w:t>5</w:t>
            </w:r>
          </w:p>
        </w:tc>
        <w:tc>
          <w:tcPr>
            <w:tcW w:w="857" w:type="dxa"/>
            <w:shd w:val="clear" w:color="auto" w:fill="auto"/>
          </w:tcPr>
          <w:p w14:paraId="005F2F59" w14:textId="299A1EF7" w:rsidR="00542B97" w:rsidRPr="004711F3" w:rsidRDefault="00542B97" w:rsidP="00D30BB0">
            <w:pPr>
              <w:keepNext/>
              <w:keepLines/>
              <w:suppressAutoHyphens/>
              <w:spacing w:after="0"/>
              <w:jc w:val="center"/>
              <w:textAlignment w:val="baseline"/>
              <w:rPr>
                <w:b/>
                <w:bCs/>
                <w:sz w:val="16"/>
                <w:szCs w:val="16"/>
              </w:rPr>
            </w:pPr>
            <w:r w:rsidRPr="004711F3">
              <w:rPr>
                <w:b/>
                <w:bCs/>
                <w:sz w:val="16"/>
                <w:szCs w:val="16"/>
              </w:rPr>
              <w:t>6</w:t>
            </w:r>
          </w:p>
        </w:tc>
        <w:tc>
          <w:tcPr>
            <w:tcW w:w="825" w:type="dxa"/>
            <w:shd w:val="clear" w:color="auto" w:fill="auto"/>
          </w:tcPr>
          <w:p w14:paraId="5EA8146A" w14:textId="32EB921E" w:rsidR="00542B97" w:rsidRPr="000D023E" w:rsidRDefault="00542B97" w:rsidP="00D30BB0">
            <w:pPr>
              <w:keepNext/>
              <w:keepLines/>
              <w:suppressAutoHyphens/>
              <w:spacing w:after="0"/>
              <w:jc w:val="center"/>
              <w:textAlignment w:val="baseline"/>
              <w:rPr>
                <w:sz w:val="14"/>
                <w:szCs w:val="14"/>
              </w:rPr>
            </w:pPr>
            <w:r w:rsidRPr="004711F3">
              <w:rPr>
                <w:b/>
                <w:bCs/>
                <w:sz w:val="16"/>
                <w:szCs w:val="16"/>
              </w:rPr>
              <w:t>7</w:t>
            </w:r>
          </w:p>
        </w:tc>
        <w:tc>
          <w:tcPr>
            <w:tcW w:w="1014" w:type="dxa"/>
            <w:shd w:val="clear" w:color="auto" w:fill="auto"/>
          </w:tcPr>
          <w:p w14:paraId="7124115B" w14:textId="560C6C6D" w:rsidR="00542B97" w:rsidRPr="000D023E" w:rsidRDefault="00542B97" w:rsidP="00D30BB0">
            <w:pPr>
              <w:spacing w:after="0"/>
              <w:jc w:val="center"/>
              <w:rPr>
                <w:sz w:val="14"/>
                <w:szCs w:val="14"/>
              </w:rPr>
            </w:pPr>
            <w:r w:rsidRPr="004711F3">
              <w:rPr>
                <w:b/>
                <w:bCs/>
                <w:sz w:val="16"/>
                <w:szCs w:val="16"/>
              </w:rPr>
              <w:t>8</w:t>
            </w:r>
          </w:p>
        </w:tc>
        <w:tc>
          <w:tcPr>
            <w:tcW w:w="1166" w:type="dxa"/>
            <w:shd w:val="clear" w:color="auto" w:fill="auto"/>
          </w:tcPr>
          <w:p w14:paraId="0FBAB909" w14:textId="1D30AB31" w:rsidR="00542B97" w:rsidRPr="000D023E" w:rsidRDefault="00542B97" w:rsidP="00D30BB0">
            <w:pPr>
              <w:keepNext/>
              <w:keepLines/>
              <w:suppressAutoHyphens/>
              <w:spacing w:after="0"/>
              <w:jc w:val="center"/>
              <w:textAlignment w:val="baseline"/>
              <w:rPr>
                <w:sz w:val="14"/>
                <w:szCs w:val="14"/>
              </w:rPr>
            </w:pPr>
            <w:r w:rsidRPr="004711F3">
              <w:rPr>
                <w:b/>
                <w:bCs/>
                <w:sz w:val="16"/>
                <w:szCs w:val="16"/>
              </w:rPr>
              <w:t>9</w:t>
            </w:r>
          </w:p>
        </w:tc>
        <w:tc>
          <w:tcPr>
            <w:tcW w:w="1147" w:type="dxa"/>
            <w:shd w:val="clear" w:color="auto" w:fill="auto"/>
          </w:tcPr>
          <w:p w14:paraId="0959542E" w14:textId="5D22AD2C" w:rsidR="00542B97" w:rsidRPr="004711F3" w:rsidRDefault="00542B97" w:rsidP="00D30BB0">
            <w:pPr>
              <w:keepNext/>
              <w:keepLines/>
              <w:suppressAutoHyphens/>
              <w:spacing w:after="0"/>
              <w:jc w:val="center"/>
              <w:textAlignment w:val="baseline"/>
              <w:rPr>
                <w:b/>
                <w:bCs/>
                <w:sz w:val="16"/>
                <w:szCs w:val="16"/>
              </w:rPr>
            </w:pPr>
            <w:r w:rsidRPr="004711F3">
              <w:rPr>
                <w:b/>
                <w:bCs/>
                <w:sz w:val="16"/>
                <w:szCs w:val="16"/>
              </w:rPr>
              <w:t>10</w:t>
            </w:r>
          </w:p>
        </w:tc>
        <w:tc>
          <w:tcPr>
            <w:tcW w:w="1567" w:type="dxa"/>
            <w:shd w:val="clear" w:color="auto" w:fill="auto"/>
          </w:tcPr>
          <w:p w14:paraId="42FF2E3F" w14:textId="25EBD92A" w:rsidR="00542B97" w:rsidRPr="000D023E" w:rsidRDefault="00542B97" w:rsidP="00D30BB0">
            <w:pPr>
              <w:spacing w:after="0"/>
              <w:jc w:val="center"/>
              <w:rPr>
                <w:sz w:val="14"/>
                <w:szCs w:val="14"/>
                <w:lang w:val="es-ES"/>
              </w:rPr>
            </w:pPr>
            <w:r w:rsidRPr="004711F3">
              <w:rPr>
                <w:b/>
                <w:bCs/>
                <w:sz w:val="16"/>
                <w:szCs w:val="16"/>
              </w:rPr>
              <w:t>11</w:t>
            </w:r>
          </w:p>
        </w:tc>
        <w:tc>
          <w:tcPr>
            <w:tcW w:w="679" w:type="dxa"/>
            <w:shd w:val="clear" w:color="auto" w:fill="auto"/>
          </w:tcPr>
          <w:p w14:paraId="529DEFF1" w14:textId="12110359" w:rsidR="00542B97" w:rsidRPr="000D023E" w:rsidRDefault="00542B97" w:rsidP="00D30BB0">
            <w:pPr>
              <w:keepNext/>
              <w:keepLines/>
              <w:suppressAutoHyphens/>
              <w:spacing w:after="0"/>
              <w:jc w:val="center"/>
              <w:textAlignment w:val="baseline"/>
              <w:rPr>
                <w:sz w:val="14"/>
                <w:szCs w:val="14"/>
              </w:rPr>
            </w:pPr>
            <w:r w:rsidRPr="004711F3">
              <w:rPr>
                <w:b/>
                <w:bCs/>
                <w:sz w:val="16"/>
                <w:szCs w:val="16"/>
              </w:rPr>
              <w:t>12</w:t>
            </w:r>
          </w:p>
        </w:tc>
        <w:tc>
          <w:tcPr>
            <w:tcW w:w="707" w:type="dxa"/>
            <w:shd w:val="clear" w:color="auto" w:fill="auto"/>
          </w:tcPr>
          <w:p w14:paraId="100ACE37" w14:textId="4CDFB2FE" w:rsidR="00542B97" w:rsidRPr="004711F3" w:rsidRDefault="00542B97" w:rsidP="00D30BB0">
            <w:pPr>
              <w:keepNext/>
              <w:keepLines/>
              <w:suppressAutoHyphens/>
              <w:spacing w:after="0"/>
              <w:jc w:val="center"/>
              <w:textAlignment w:val="baseline"/>
              <w:rPr>
                <w:b/>
                <w:bCs/>
                <w:sz w:val="16"/>
                <w:szCs w:val="16"/>
              </w:rPr>
            </w:pPr>
            <w:r w:rsidRPr="004711F3">
              <w:rPr>
                <w:b/>
                <w:bCs/>
                <w:sz w:val="16"/>
                <w:szCs w:val="16"/>
              </w:rPr>
              <w:t>13</w:t>
            </w:r>
          </w:p>
        </w:tc>
        <w:tc>
          <w:tcPr>
            <w:tcW w:w="1266" w:type="dxa"/>
            <w:shd w:val="clear" w:color="auto" w:fill="auto"/>
          </w:tcPr>
          <w:p w14:paraId="0995C968" w14:textId="59FFFDBA" w:rsidR="00542B97" w:rsidRPr="004711F3" w:rsidRDefault="00542B97" w:rsidP="00D30BB0">
            <w:pPr>
              <w:keepNext/>
              <w:keepLines/>
              <w:suppressAutoHyphens/>
              <w:spacing w:after="0"/>
              <w:jc w:val="center"/>
              <w:textAlignment w:val="baseline"/>
              <w:rPr>
                <w:b/>
                <w:bCs/>
                <w:sz w:val="16"/>
                <w:szCs w:val="16"/>
              </w:rPr>
            </w:pPr>
            <w:r w:rsidRPr="004711F3">
              <w:rPr>
                <w:b/>
                <w:bCs/>
                <w:sz w:val="16"/>
                <w:szCs w:val="16"/>
              </w:rPr>
              <w:t>14</w:t>
            </w:r>
          </w:p>
        </w:tc>
      </w:tr>
      <w:tr w:rsidR="0079090C" w:rsidRPr="000D023E" w14:paraId="1B026D10" w14:textId="77777777" w:rsidTr="00D30BB0">
        <w:trPr>
          <w:trHeight w:val="165"/>
          <w:tblHeader/>
        </w:trPr>
        <w:tc>
          <w:tcPr>
            <w:tcW w:w="567" w:type="dxa"/>
            <w:gridSpan w:val="2"/>
            <w:vMerge w:val="restart"/>
            <w:shd w:val="clear" w:color="auto" w:fill="auto"/>
          </w:tcPr>
          <w:p w14:paraId="4EDF5EA2" w14:textId="7C10C54C" w:rsidR="0079090C" w:rsidRPr="009508C4" w:rsidRDefault="0079090C" w:rsidP="00B94932">
            <w:pPr>
              <w:keepNext/>
              <w:keepLines/>
              <w:suppressAutoHyphens/>
              <w:spacing w:after="0"/>
              <w:textAlignment w:val="baseline"/>
              <w:rPr>
                <w:sz w:val="14"/>
                <w:szCs w:val="14"/>
              </w:rPr>
            </w:pPr>
            <w:r>
              <w:br w:type="page"/>
            </w:r>
            <w:r w:rsidRPr="004711F3">
              <w:rPr>
                <w:b/>
                <w:bCs/>
                <w:sz w:val="16"/>
                <w:szCs w:val="16"/>
              </w:rPr>
              <w:t xml:space="preserve">Use-No. </w:t>
            </w:r>
          </w:p>
        </w:tc>
        <w:tc>
          <w:tcPr>
            <w:tcW w:w="893" w:type="dxa"/>
            <w:vMerge w:val="restart"/>
            <w:shd w:val="clear" w:color="auto" w:fill="auto"/>
          </w:tcPr>
          <w:p w14:paraId="6A3E3EE5" w14:textId="03ADB8C8" w:rsidR="0079090C" w:rsidRPr="009508C4" w:rsidRDefault="0079090C" w:rsidP="00B94932">
            <w:pPr>
              <w:keepNext/>
              <w:keepLines/>
              <w:suppressAutoHyphens/>
              <w:spacing w:after="0"/>
              <w:textAlignment w:val="baseline"/>
              <w:rPr>
                <w:sz w:val="14"/>
                <w:szCs w:val="14"/>
              </w:rPr>
            </w:pPr>
            <w:r w:rsidRPr="004711F3">
              <w:rPr>
                <w:b/>
                <w:bCs/>
                <w:sz w:val="16"/>
                <w:szCs w:val="16"/>
              </w:rPr>
              <w:t>Member state(s) </w:t>
            </w:r>
            <w:r w:rsidRPr="004711F3">
              <w:rPr>
                <w:b/>
                <w:bCs/>
                <w:sz w:val="16"/>
                <w:szCs w:val="16"/>
              </w:rPr>
              <w:br/>
              <w:t> </w:t>
            </w:r>
          </w:p>
        </w:tc>
        <w:tc>
          <w:tcPr>
            <w:tcW w:w="950" w:type="dxa"/>
            <w:vMerge w:val="restart"/>
            <w:shd w:val="clear" w:color="auto" w:fill="auto"/>
          </w:tcPr>
          <w:p w14:paraId="70FFD36B" w14:textId="3A967F7D" w:rsidR="0079090C" w:rsidRPr="009508C4" w:rsidRDefault="0079090C" w:rsidP="00B94932">
            <w:pPr>
              <w:keepNext/>
              <w:keepLines/>
              <w:suppressAutoHyphens/>
              <w:spacing w:after="0"/>
              <w:textAlignment w:val="baseline"/>
              <w:rPr>
                <w:sz w:val="14"/>
                <w:szCs w:val="14"/>
              </w:rPr>
            </w:pPr>
            <w:r w:rsidRPr="004711F3">
              <w:rPr>
                <w:b/>
                <w:bCs/>
                <w:sz w:val="16"/>
                <w:szCs w:val="16"/>
              </w:rPr>
              <w:t>Crop and/ </w:t>
            </w:r>
            <w:r w:rsidRPr="004711F3">
              <w:rPr>
                <w:b/>
                <w:bCs/>
                <w:sz w:val="16"/>
                <w:szCs w:val="16"/>
              </w:rPr>
              <w:br/>
              <w:t>or situation </w:t>
            </w:r>
            <w:r w:rsidRPr="004711F3">
              <w:rPr>
                <w:b/>
                <w:bCs/>
                <w:sz w:val="16"/>
                <w:szCs w:val="16"/>
              </w:rPr>
              <w:br/>
              <w:t> </w:t>
            </w:r>
            <w:r w:rsidRPr="004711F3">
              <w:rPr>
                <w:b/>
                <w:bCs/>
                <w:sz w:val="16"/>
                <w:szCs w:val="16"/>
              </w:rPr>
              <w:br/>
              <w:t>(crop destination / purpose of crop) </w:t>
            </w:r>
          </w:p>
        </w:tc>
        <w:tc>
          <w:tcPr>
            <w:tcW w:w="772" w:type="dxa"/>
            <w:vMerge w:val="restart"/>
            <w:shd w:val="clear" w:color="auto" w:fill="auto"/>
          </w:tcPr>
          <w:p w14:paraId="215EB638" w14:textId="3AA5A60B" w:rsidR="0079090C" w:rsidRPr="000D023E" w:rsidRDefault="0079090C" w:rsidP="00B94932">
            <w:pPr>
              <w:keepNext/>
              <w:keepLines/>
              <w:suppressAutoHyphens/>
              <w:spacing w:after="0"/>
              <w:textAlignment w:val="baseline"/>
              <w:rPr>
                <w:sz w:val="14"/>
                <w:szCs w:val="14"/>
              </w:rPr>
            </w:pPr>
            <w:r w:rsidRPr="004711F3">
              <w:rPr>
                <w:b/>
                <w:bCs/>
                <w:sz w:val="16"/>
                <w:szCs w:val="16"/>
              </w:rPr>
              <w:t xml:space="preserve">F, </w:t>
            </w:r>
            <w:proofErr w:type="spellStart"/>
            <w:r w:rsidRPr="004711F3">
              <w:rPr>
                <w:b/>
                <w:bCs/>
                <w:sz w:val="16"/>
                <w:szCs w:val="16"/>
              </w:rPr>
              <w:t>Fn</w:t>
            </w:r>
            <w:proofErr w:type="spellEnd"/>
            <w:r w:rsidRPr="004711F3">
              <w:rPr>
                <w:b/>
                <w:bCs/>
                <w:sz w:val="16"/>
                <w:szCs w:val="16"/>
              </w:rPr>
              <w:t xml:space="preserve">, </w:t>
            </w:r>
            <w:proofErr w:type="spellStart"/>
            <w:r w:rsidRPr="004711F3">
              <w:rPr>
                <w:b/>
                <w:bCs/>
                <w:sz w:val="16"/>
                <w:szCs w:val="16"/>
              </w:rPr>
              <w:t>Fpn</w:t>
            </w:r>
            <w:proofErr w:type="spellEnd"/>
            <w:r w:rsidRPr="004711F3">
              <w:rPr>
                <w:b/>
                <w:bCs/>
                <w:sz w:val="16"/>
                <w:szCs w:val="16"/>
              </w:rPr>
              <w:t> </w:t>
            </w:r>
            <w:r w:rsidRPr="004711F3">
              <w:rPr>
                <w:b/>
                <w:bCs/>
                <w:sz w:val="16"/>
                <w:szCs w:val="16"/>
              </w:rPr>
              <w:br/>
              <w:t xml:space="preserve">G, </w:t>
            </w:r>
            <w:proofErr w:type="spellStart"/>
            <w:r w:rsidRPr="004711F3">
              <w:rPr>
                <w:b/>
                <w:bCs/>
                <w:sz w:val="16"/>
                <w:szCs w:val="16"/>
              </w:rPr>
              <w:t>Gn</w:t>
            </w:r>
            <w:proofErr w:type="spellEnd"/>
            <w:r w:rsidRPr="004711F3">
              <w:rPr>
                <w:b/>
                <w:bCs/>
                <w:sz w:val="16"/>
                <w:szCs w:val="16"/>
              </w:rPr>
              <w:t xml:space="preserve">, </w:t>
            </w:r>
            <w:proofErr w:type="spellStart"/>
            <w:r w:rsidRPr="004711F3">
              <w:rPr>
                <w:b/>
                <w:bCs/>
                <w:sz w:val="16"/>
                <w:szCs w:val="16"/>
              </w:rPr>
              <w:t>Gpn</w:t>
            </w:r>
            <w:proofErr w:type="spellEnd"/>
            <w:r w:rsidRPr="004711F3">
              <w:rPr>
                <w:b/>
                <w:bCs/>
                <w:sz w:val="16"/>
                <w:szCs w:val="16"/>
              </w:rPr>
              <w:t> </w:t>
            </w:r>
            <w:r w:rsidRPr="004711F3">
              <w:rPr>
                <w:b/>
                <w:bCs/>
                <w:sz w:val="16"/>
                <w:szCs w:val="16"/>
              </w:rPr>
              <w:br/>
              <w:t>or </w:t>
            </w:r>
            <w:r w:rsidRPr="004711F3">
              <w:rPr>
                <w:b/>
                <w:bCs/>
                <w:sz w:val="16"/>
                <w:szCs w:val="16"/>
              </w:rPr>
              <w:br/>
              <w:t>I </w:t>
            </w:r>
          </w:p>
        </w:tc>
        <w:tc>
          <w:tcPr>
            <w:tcW w:w="1343" w:type="dxa"/>
            <w:vMerge w:val="restart"/>
            <w:shd w:val="clear" w:color="auto" w:fill="auto"/>
          </w:tcPr>
          <w:p w14:paraId="4981500B" w14:textId="7FDFC058" w:rsidR="0079090C" w:rsidRPr="000D023E" w:rsidRDefault="0079090C" w:rsidP="00B94932">
            <w:pPr>
              <w:keepNext/>
              <w:keepLines/>
              <w:suppressAutoHyphens/>
              <w:spacing w:after="0"/>
              <w:textAlignment w:val="baseline"/>
              <w:rPr>
                <w:sz w:val="14"/>
                <w:szCs w:val="14"/>
              </w:rPr>
            </w:pPr>
            <w:r w:rsidRPr="004711F3">
              <w:rPr>
                <w:b/>
                <w:bCs/>
                <w:sz w:val="16"/>
                <w:szCs w:val="16"/>
              </w:rPr>
              <w:t>Pests or Group of pests controlled </w:t>
            </w:r>
            <w:r w:rsidRPr="004711F3">
              <w:rPr>
                <w:b/>
                <w:bCs/>
                <w:sz w:val="16"/>
                <w:szCs w:val="16"/>
              </w:rPr>
              <w:br/>
              <w:t> </w:t>
            </w:r>
            <w:r w:rsidRPr="004711F3">
              <w:rPr>
                <w:b/>
                <w:bCs/>
                <w:sz w:val="16"/>
                <w:szCs w:val="16"/>
              </w:rPr>
              <w:br/>
              <w:t>(additionally: developmental stages of the pest or pest group) </w:t>
            </w:r>
          </w:p>
        </w:tc>
        <w:tc>
          <w:tcPr>
            <w:tcW w:w="3862" w:type="dxa"/>
            <w:gridSpan w:val="4"/>
            <w:shd w:val="clear" w:color="auto" w:fill="auto"/>
          </w:tcPr>
          <w:p w14:paraId="029F3BD6" w14:textId="73B83FE3" w:rsidR="0079090C" w:rsidRPr="000D023E" w:rsidRDefault="0079090C" w:rsidP="0079090C">
            <w:pPr>
              <w:keepNext/>
              <w:keepLines/>
              <w:suppressAutoHyphens/>
              <w:spacing w:after="0"/>
              <w:jc w:val="center"/>
              <w:textAlignment w:val="baseline"/>
              <w:rPr>
                <w:sz w:val="14"/>
                <w:szCs w:val="14"/>
              </w:rPr>
            </w:pPr>
            <w:r w:rsidRPr="004711F3">
              <w:rPr>
                <w:b/>
                <w:bCs/>
                <w:sz w:val="16"/>
                <w:szCs w:val="16"/>
              </w:rPr>
              <w:t>Application</w:t>
            </w:r>
          </w:p>
        </w:tc>
        <w:tc>
          <w:tcPr>
            <w:tcW w:w="3393" w:type="dxa"/>
            <w:gridSpan w:val="3"/>
            <w:shd w:val="clear" w:color="auto" w:fill="auto"/>
          </w:tcPr>
          <w:p w14:paraId="55C290D6" w14:textId="4241FEB5" w:rsidR="0079090C" w:rsidRPr="000D023E" w:rsidRDefault="0079090C" w:rsidP="0079090C">
            <w:pPr>
              <w:keepNext/>
              <w:keepLines/>
              <w:suppressAutoHyphens/>
              <w:spacing w:after="0"/>
              <w:jc w:val="center"/>
              <w:textAlignment w:val="baseline"/>
              <w:rPr>
                <w:sz w:val="14"/>
                <w:szCs w:val="14"/>
              </w:rPr>
            </w:pPr>
            <w:r w:rsidRPr="004711F3">
              <w:rPr>
                <w:b/>
                <w:bCs/>
                <w:sz w:val="16"/>
                <w:szCs w:val="16"/>
              </w:rPr>
              <w:t>Application rate</w:t>
            </w:r>
          </w:p>
        </w:tc>
        <w:tc>
          <w:tcPr>
            <w:tcW w:w="707" w:type="dxa"/>
            <w:vMerge w:val="restart"/>
            <w:shd w:val="clear" w:color="auto" w:fill="auto"/>
          </w:tcPr>
          <w:p w14:paraId="243B5210" w14:textId="0C1ACC07" w:rsidR="0079090C" w:rsidRPr="000D023E" w:rsidRDefault="0079090C" w:rsidP="00B94932">
            <w:pPr>
              <w:keepNext/>
              <w:keepLines/>
              <w:suppressAutoHyphens/>
              <w:spacing w:after="0"/>
              <w:textAlignment w:val="baseline"/>
              <w:rPr>
                <w:sz w:val="14"/>
                <w:szCs w:val="14"/>
              </w:rPr>
            </w:pPr>
            <w:r w:rsidRPr="004711F3">
              <w:rPr>
                <w:b/>
                <w:bCs/>
                <w:sz w:val="16"/>
                <w:szCs w:val="16"/>
              </w:rPr>
              <w:t>PHI </w:t>
            </w:r>
            <w:r w:rsidRPr="004711F3">
              <w:rPr>
                <w:b/>
                <w:bCs/>
                <w:sz w:val="16"/>
                <w:szCs w:val="16"/>
              </w:rPr>
              <w:br/>
              <w:t>(days) </w:t>
            </w:r>
          </w:p>
        </w:tc>
        <w:tc>
          <w:tcPr>
            <w:tcW w:w="1266" w:type="dxa"/>
            <w:vMerge w:val="restart"/>
            <w:shd w:val="clear" w:color="auto" w:fill="auto"/>
          </w:tcPr>
          <w:p w14:paraId="12C7EE02" w14:textId="76995B3B" w:rsidR="0079090C" w:rsidRPr="001E428B" w:rsidRDefault="0079090C" w:rsidP="00B94932">
            <w:pPr>
              <w:keepNext/>
              <w:keepLines/>
              <w:suppressAutoHyphens/>
              <w:spacing w:after="0"/>
              <w:textAlignment w:val="baseline"/>
              <w:rPr>
                <w:b/>
                <w:bCs/>
              </w:rPr>
            </w:pPr>
            <w:r w:rsidRPr="004711F3">
              <w:rPr>
                <w:b/>
                <w:bCs/>
                <w:sz w:val="16"/>
                <w:szCs w:val="16"/>
              </w:rPr>
              <w:t>Remarks:  </w:t>
            </w:r>
            <w:r w:rsidRPr="004711F3">
              <w:rPr>
                <w:b/>
                <w:bCs/>
                <w:sz w:val="16"/>
                <w:szCs w:val="16"/>
              </w:rPr>
              <w:br/>
              <w:t> </w:t>
            </w:r>
            <w:r w:rsidRPr="004711F3">
              <w:rPr>
                <w:b/>
                <w:bCs/>
                <w:sz w:val="16"/>
                <w:szCs w:val="16"/>
              </w:rPr>
              <w:br/>
              <w:t>e.g. g safener/synergist per ha</w:t>
            </w:r>
          </w:p>
        </w:tc>
      </w:tr>
      <w:tr w:rsidR="0079090C" w:rsidRPr="000D023E" w14:paraId="4B40E5A7" w14:textId="77777777" w:rsidTr="00D30BB0">
        <w:trPr>
          <w:trHeight w:val="165"/>
          <w:tblHeader/>
        </w:trPr>
        <w:tc>
          <w:tcPr>
            <w:tcW w:w="567" w:type="dxa"/>
            <w:gridSpan w:val="2"/>
            <w:vMerge/>
            <w:shd w:val="clear" w:color="auto" w:fill="auto"/>
          </w:tcPr>
          <w:p w14:paraId="2DFF629F" w14:textId="77777777" w:rsidR="0079090C" w:rsidRPr="009508C4" w:rsidRDefault="0079090C" w:rsidP="00B94932">
            <w:pPr>
              <w:keepNext/>
              <w:keepLines/>
              <w:suppressAutoHyphens/>
              <w:spacing w:after="0"/>
              <w:textAlignment w:val="baseline"/>
              <w:rPr>
                <w:sz w:val="14"/>
                <w:szCs w:val="14"/>
              </w:rPr>
            </w:pPr>
          </w:p>
        </w:tc>
        <w:tc>
          <w:tcPr>
            <w:tcW w:w="893" w:type="dxa"/>
            <w:vMerge/>
            <w:shd w:val="clear" w:color="auto" w:fill="auto"/>
          </w:tcPr>
          <w:p w14:paraId="39774128" w14:textId="77777777" w:rsidR="0079090C" w:rsidRPr="009508C4" w:rsidRDefault="0079090C" w:rsidP="00B94932">
            <w:pPr>
              <w:keepNext/>
              <w:keepLines/>
              <w:suppressAutoHyphens/>
              <w:spacing w:after="0"/>
              <w:textAlignment w:val="baseline"/>
              <w:rPr>
                <w:sz w:val="14"/>
                <w:szCs w:val="14"/>
              </w:rPr>
            </w:pPr>
          </w:p>
        </w:tc>
        <w:tc>
          <w:tcPr>
            <w:tcW w:w="950" w:type="dxa"/>
            <w:vMerge/>
            <w:shd w:val="clear" w:color="auto" w:fill="auto"/>
          </w:tcPr>
          <w:p w14:paraId="2F0B7BBE" w14:textId="77777777" w:rsidR="0079090C" w:rsidRPr="009508C4" w:rsidRDefault="0079090C" w:rsidP="00B94932">
            <w:pPr>
              <w:keepNext/>
              <w:keepLines/>
              <w:suppressAutoHyphens/>
              <w:spacing w:after="0"/>
              <w:textAlignment w:val="baseline"/>
              <w:rPr>
                <w:sz w:val="14"/>
                <w:szCs w:val="14"/>
              </w:rPr>
            </w:pPr>
          </w:p>
        </w:tc>
        <w:tc>
          <w:tcPr>
            <w:tcW w:w="772" w:type="dxa"/>
            <w:vMerge/>
            <w:shd w:val="clear" w:color="auto" w:fill="auto"/>
          </w:tcPr>
          <w:p w14:paraId="6696E430" w14:textId="77777777" w:rsidR="0079090C" w:rsidRPr="000D023E" w:rsidRDefault="0079090C" w:rsidP="00B94932">
            <w:pPr>
              <w:keepNext/>
              <w:keepLines/>
              <w:suppressAutoHyphens/>
              <w:spacing w:after="0"/>
              <w:textAlignment w:val="baseline"/>
              <w:rPr>
                <w:sz w:val="14"/>
                <w:szCs w:val="14"/>
              </w:rPr>
            </w:pPr>
          </w:p>
        </w:tc>
        <w:tc>
          <w:tcPr>
            <w:tcW w:w="1343" w:type="dxa"/>
            <w:vMerge/>
            <w:shd w:val="clear" w:color="auto" w:fill="auto"/>
          </w:tcPr>
          <w:p w14:paraId="45BD002C" w14:textId="77777777" w:rsidR="0079090C" w:rsidRPr="000D023E" w:rsidRDefault="0079090C" w:rsidP="00B94932">
            <w:pPr>
              <w:keepNext/>
              <w:keepLines/>
              <w:suppressAutoHyphens/>
              <w:spacing w:after="0"/>
              <w:textAlignment w:val="baseline"/>
              <w:rPr>
                <w:sz w:val="14"/>
                <w:szCs w:val="14"/>
              </w:rPr>
            </w:pPr>
          </w:p>
        </w:tc>
        <w:tc>
          <w:tcPr>
            <w:tcW w:w="857" w:type="dxa"/>
            <w:shd w:val="clear" w:color="auto" w:fill="auto"/>
          </w:tcPr>
          <w:p w14:paraId="7EBC5FB0" w14:textId="7AC49514" w:rsidR="0079090C" w:rsidRPr="000D023E" w:rsidRDefault="0079090C" w:rsidP="00B94932">
            <w:pPr>
              <w:keepNext/>
              <w:keepLines/>
              <w:suppressAutoHyphens/>
              <w:spacing w:after="0"/>
              <w:textAlignment w:val="baseline"/>
              <w:rPr>
                <w:sz w:val="14"/>
                <w:szCs w:val="14"/>
              </w:rPr>
            </w:pPr>
            <w:r w:rsidRPr="004711F3">
              <w:rPr>
                <w:sz w:val="16"/>
                <w:szCs w:val="16"/>
              </w:rPr>
              <w:t>Method / Kind </w:t>
            </w:r>
          </w:p>
        </w:tc>
        <w:tc>
          <w:tcPr>
            <w:tcW w:w="825" w:type="dxa"/>
            <w:shd w:val="clear" w:color="auto" w:fill="auto"/>
          </w:tcPr>
          <w:p w14:paraId="1BAFDCA0" w14:textId="629809B0" w:rsidR="0079090C" w:rsidRPr="000D023E" w:rsidRDefault="0079090C" w:rsidP="00B94932">
            <w:pPr>
              <w:keepNext/>
              <w:keepLines/>
              <w:suppressAutoHyphens/>
              <w:spacing w:after="0"/>
              <w:textAlignment w:val="baseline"/>
              <w:rPr>
                <w:sz w:val="14"/>
                <w:szCs w:val="14"/>
              </w:rPr>
            </w:pPr>
            <w:r w:rsidRPr="004711F3">
              <w:rPr>
                <w:sz w:val="16"/>
                <w:szCs w:val="16"/>
              </w:rPr>
              <w:t>Timing / Growth stage of crop &amp; season </w:t>
            </w:r>
          </w:p>
        </w:tc>
        <w:tc>
          <w:tcPr>
            <w:tcW w:w="1014" w:type="dxa"/>
            <w:shd w:val="clear" w:color="auto" w:fill="auto"/>
          </w:tcPr>
          <w:p w14:paraId="7DB894A7" w14:textId="77777777" w:rsidR="0079090C" w:rsidRPr="004711F3" w:rsidRDefault="0079090C" w:rsidP="00B94932">
            <w:pPr>
              <w:keepNext/>
              <w:keepLines/>
              <w:suppressAutoHyphens/>
              <w:spacing w:after="0"/>
              <w:textAlignment w:val="baseline"/>
            </w:pPr>
            <w:r w:rsidRPr="004711F3">
              <w:rPr>
                <w:sz w:val="16"/>
                <w:szCs w:val="16"/>
              </w:rPr>
              <w:t>Max. number  </w:t>
            </w:r>
          </w:p>
          <w:p w14:paraId="2D2BC434" w14:textId="77777777" w:rsidR="0079090C" w:rsidRPr="004711F3" w:rsidRDefault="0079090C" w:rsidP="00B94932">
            <w:pPr>
              <w:keepNext/>
              <w:keepLines/>
              <w:suppressAutoHyphens/>
              <w:spacing w:after="0"/>
              <w:textAlignment w:val="baseline"/>
            </w:pPr>
            <w:r w:rsidRPr="004711F3">
              <w:rPr>
                <w:sz w:val="16"/>
                <w:szCs w:val="16"/>
              </w:rPr>
              <w:t>a) per use </w:t>
            </w:r>
          </w:p>
          <w:p w14:paraId="44AF9900" w14:textId="0312CA59" w:rsidR="0079090C" w:rsidRPr="000D023E" w:rsidRDefault="0079090C" w:rsidP="00B94932">
            <w:pPr>
              <w:rPr>
                <w:sz w:val="14"/>
                <w:szCs w:val="14"/>
              </w:rPr>
            </w:pPr>
            <w:r w:rsidRPr="004711F3">
              <w:rPr>
                <w:sz w:val="16"/>
                <w:szCs w:val="16"/>
              </w:rPr>
              <w:t>b) per crop/ season </w:t>
            </w:r>
          </w:p>
        </w:tc>
        <w:tc>
          <w:tcPr>
            <w:tcW w:w="1166" w:type="dxa"/>
            <w:shd w:val="clear" w:color="auto" w:fill="auto"/>
          </w:tcPr>
          <w:p w14:paraId="1F8D7BA7" w14:textId="02E96871" w:rsidR="0079090C" w:rsidRPr="000D023E" w:rsidRDefault="0079090C" w:rsidP="00B94932">
            <w:pPr>
              <w:keepNext/>
              <w:keepLines/>
              <w:suppressAutoHyphens/>
              <w:spacing w:after="0"/>
              <w:textAlignment w:val="baseline"/>
              <w:rPr>
                <w:sz w:val="14"/>
                <w:szCs w:val="14"/>
              </w:rPr>
            </w:pPr>
            <w:r w:rsidRPr="004711F3">
              <w:rPr>
                <w:sz w:val="16"/>
                <w:szCs w:val="16"/>
              </w:rPr>
              <w:t>Min. interval between applications (days) </w:t>
            </w:r>
          </w:p>
        </w:tc>
        <w:tc>
          <w:tcPr>
            <w:tcW w:w="1147" w:type="dxa"/>
            <w:shd w:val="clear" w:color="auto" w:fill="auto"/>
          </w:tcPr>
          <w:p w14:paraId="4F585BB1" w14:textId="77777777" w:rsidR="0079090C" w:rsidRPr="004711F3" w:rsidRDefault="0079090C" w:rsidP="00B94932">
            <w:pPr>
              <w:keepNext/>
              <w:keepLines/>
              <w:suppressAutoHyphens/>
              <w:spacing w:after="0"/>
              <w:textAlignment w:val="baseline"/>
            </w:pPr>
            <w:r w:rsidRPr="004711F3">
              <w:rPr>
                <w:sz w:val="16"/>
                <w:szCs w:val="16"/>
              </w:rPr>
              <w:t>kg or L product / ha </w:t>
            </w:r>
          </w:p>
          <w:p w14:paraId="0BC27F53" w14:textId="77777777" w:rsidR="0079090C" w:rsidRPr="004711F3" w:rsidRDefault="0079090C" w:rsidP="00B94932">
            <w:pPr>
              <w:keepNext/>
              <w:keepLines/>
              <w:suppressAutoHyphens/>
              <w:spacing w:after="0"/>
              <w:textAlignment w:val="baseline"/>
            </w:pPr>
            <w:r w:rsidRPr="004711F3">
              <w:rPr>
                <w:sz w:val="16"/>
                <w:szCs w:val="16"/>
              </w:rPr>
              <w:t>a) min / max. rate per appl. </w:t>
            </w:r>
          </w:p>
          <w:p w14:paraId="11CD89AA" w14:textId="3F9B3FCF" w:rsidR="0079090C" w:rsidRPr="000D023E" w:rsidRDefault="0079090C" w:rsidP="00B94932">
            <w:pPr>
              <w:keepNext/>
              <w:keepLines/>
              <w:suppressAutoHyphens/>
              <w:spacing w:after="0"/>
              <w:textAlignment w:val="baseline"/>
              <w:rPr>
                <w:sz w:val="14"/>
                <w:szCs w:val="14"/>
              </w:rPr>
            </w:pPr>
            <w:r w:rsidRPr="004711F3">
              <w:rPr>
                <w:sz w:val="16"/>
                <w:szCs w:val="16"/>
              </w:rPr>
              <w:t>b) max. total rate per crop/season </w:t>
            </w:r>
          </w:p>
        </w:tc>
        <w:tc>
          <w:tcPr>
            <w:tcW w:w="1567" w:type="dxa"/>
            <w:shd w:val="clear" w:color="auto" w:fill="auto"/>
          </w:tcPr>
          <w:p w14:paraId="41EBCBEE" w14:textId="77777777" w:rsidR="0079090C" w:rsidRPr="004711F3" w:rsidRDefault="0079090C" w:rsidP="00B94932">
            <w:pPr>
              <w:keepNext/>
              <w:keepLines/>
              <w:suppressAutoHyphens/>
              <w:spacing w:after="0"/>
              <w:textAlignment w:val="baseline"/>
            </w:pPr>
            <w:r w:rsidRPr="004711F3">
              <w:rPr>
                <w:sz w:val="16"/>
                <w:szCs w:val="16"/>
              </w:rPr>
              <w:t>g or kg as/ha </w:t>
            </w:r>
            <w:r w:rsidRPr="004711F3">
              <w:rPr>
                <w:sz w:val="16"/>
                <w:szCs w:val="16"/>
              </w:rPr>
              <w:br/>
              <w:t> </w:t>
            </w:r>
          </w:p>
          <w:p w14:paraId="0DFB3A3D" w14:textId="77777777" w:rsidR="0079090C" w:rsidRPr="004711F3" w:rsidRDefault="0079090C" w:rsidP="00B94932">
            <w:pPr>
              <w:keepNext/>
              <w:keepLines/>
              <w:suppressAutoHyphens/>
              <w:spacing w:after="0"/>
              <w:textAlignment w:val="baseline"/>
            </w:pPr>
            <w:r w:rsidRPr="004711F3">
              <w:rPr>
                <w:sz w:val="16"/>
                <w:szCs w:val="16"/>
              </w:rPr>
              <w:t>a) min / max. rate per appl. </w:t>
            </w:r>
          </w:p>
          <w:p w14:paraId="152709FD" w14:textId="79F5E24A" w:rsidR="0079090C" w:rsidRPr="008E49C4" w:rsidRDefault="0079090C" w:rsidP="00B94932">
            <w:pPr>
              <w:rPr>
                <w:sz w:val="14"/>
                <w:szCs w:val="14"/>
                <w:lang w:val="en-US"/>
              </w:rPr>
            </w:pPr>
            <w:r w:rsidRPr="004711F3">
              <w:rPr>
                <w:sz w:val="16"/>
                <w:szCs w:val="16"/>
              </w:rPr>
              <w:t>b) max. total rate per crop/season </w:t>
            </w:r>
          </w:p>
        </w:tc>
        <w:tc>
          <w:tcPr>
            <w:tcW w:w="679" w:type="dxa"/>
            <w:shd w:val="clear" w:color="auto" w:fill="auto"/>
          </w:tcPr>
          <w:p w14:paraId="15B6F07A" w14:textId="68F7308F" w:rsidR="0079090C" w:rsidRPr="000D023E" w:rsidRDefault="0079090C" w:rsidP="00B94932">
            <w:pPr>
              <w:keepNext/>
              <w:keepLines/>
              <w:suppressAutoHyphens/>
              <w:spacing w:after="0"/>
              <w:textAlignment w:val="baseline"/>
              <w:rPr>
                <w:sz w:val="14"/>
                <w:szCs w:val="14"/>
              </w:rPr>
            </w:pPr>
            <w:r w:rsidRPr="004711F3">
              <w:rPr>
                <w:sz w:val="16"/>
                <w:szCs w:val="16"/>
              </w:rPr>
              <w:t>Water L/ha </w:t>
            </w:r>
            <w:r w:rsidRPr="004711F3">
              <w:rPr>
                <w:sz w:val="16"/>
                <w:szCs w:val="16"/>
              </w:rPr>
              <w:br/>
              <w:t> </w:t>
            </w:r>
            <w:r w:rsidRPr="004711F3">
              <w:rPr>
                <w:sz w:val="16"/>
                <w:szCs w:val="16"/>
              </w:rPr>
              <w:br/>
              <w:t>min / max </w:t>
            </w:r>
          </w:p>
        </w:tc>
        <w:tc>
          <w:tcPr>
            <w:tcW w:w="707" w:type="dxa"/>
            <w:vMerge/>
            <w:shd w:val="clear" w:color="auto" w:fill="auto"/>
          </w:tcPr>
          <w:p w14:paraId="26342953" w14:textId="77777777" w:rsidR="0079090C" w:rsidRPr="000D023E" w:rsidRDefault="0079090C" w:rsidP="00B94932">
            <w:pPr>
              <w:keepNext/>
              <w:keepLines/>
              <w:suppressAutoHyphens/>
              <w:spacing w:after="0"/>
              <w:textAlignment w:val="baseline"/>
              <w:rPr>
                <w:sz w:val="14"/>
                <w:szCs w:val="14"/>
              </w:rPr>
            </w:pPr>
          </w:p>
        </w:tc>
        <w:tc>
          <w:tcPr>
            <w:tcW w:w="1266" w:type="dxa"/>
            <w:vMerge/>
            <w:shd w:val="clear" w:color="auto" w:fill="auto"/>
          </w:tcPr>
          <w:p w14:paraId="3A22270D" w14:textId="77777777" w:rsidR="0079090C" w:rsidRPr="000D023E" w:rsidRDefault="0079090C" w:rsidP="00B94932">
            <w:pPr>
              <w:keepNext/>
              <w:keepLines/>
              <w:suppressAutoHyphens/>
              <w:spacing w:after="0"/>
              <w:textAlignment w:val="baseline"/>
              <w:rPr>
                <w:sz w:val="14"/>
                <w:szCs w:val="14"/>
                <w:lang w:val="it-IT"/>
              </w:rPr>
            </w:pPr>
          </w:p>
        </w:tc>
      </w:tr>
      <w:tr w:rsidR="00542B97" w:rsidRPr="000D023E" w14:paraId="566A7CEF" w14:textId="77777777" w:rsidTr="00D30BB0">
        <w:trPr>
          <w:trHeight w:val="165"/>
          <w:tblHeader/>
        </w:trPr>
        <w:tc>
          <w:tcPr>
            <w:tcW w:w="567" w:type="dxa"/>
            <w:gridSpan w:val="2"/>
            <w:shd w:val="clear" w:color="auto" w:fill="auto"/>
          </w:tcPr>
          <w:p w14:paraId="7D705DBF" w14:textId="68DF2734" w:rsidR="00542B97" w:rsidRPr="009508C4" w:rsidRDefault="00542B97" w:rsidP="00542B97">
            <w:pPr>
              <w:keepNext/>
              <w:keepLines/>
              <w:suppressAutoHyphens/>
              <w:spacing w:after="0"/>
              <w:textAlignment w:val="baseline"/>
              <w:rPr>
                <w:sz w:val="14"/>
                <w:szCs w:val="14"/>
              </w:rPr>
            </w:pPr>
            <w:r w:rsidRPr="009508C4">
              <w:rPr>
                <w:sz w:val="14"/>
                <w:szCs w:val="14"/>
              </w:rPr>
              <w:t>8</w:t>
            </w:r>
          </w:p>
        </w:tc>
        <w:tc>
          <w:tcPr>
            <w:tcW w:w="893" w:type="dxa"/>
            <w:shd w:val="clear" w:color="auto" w:fill="auto"/>
          </w:tcPr>
          <w:p w14:paraId="5AC96BA9" w14:textId="53EFE90E" w:rsidR="00542B97" w:rsidRPr="009508C4" w:rsidRDefault="00542B97" w:rsidP="00542B97">
            <w:pPr>
              <w:keepNext/>
              <w:keepLines/>
              <w:suppressAutoHyphens/>
              <w:spacing w:after="0"/>
              <w:textAlignment w:val="baseline"/>
              <w:rPr>
                <w:sz w:val="14"/>
                <w:szCs w:val="14"/>
              </w:rPr>
            </w:pPr>
            <w:r w:rsidRPr="009508C4">
              <w:rPr>
                <w:sz w:val="14"/>
                <w:szCs w:val="14"/>
              </w:rPr>
              <w:t>RO</w:t>
            </w:r>
          </w:p>
        </w:tc>
        <w:tc>
          <w:tcPr>
            <w:tcW w:w="950" w:type="dxa"/>
            <w:shd w:val="clear" w:color="auto" w:fill="auto"/>
          </w:tcPr>
          <w:p w14:paraId="7C341539" w14:textId="35CC9EE5" w:rsidR="00542B97" w:rsidRPr="009508C4" w:rsidRDefault="00542B97" w:rsidP="00542B97">
            <w:pPr>
              <w:keepNext/>
              <w:keepLines/>
              <w:suppressAutoHyphens/>
              <w:spacing w:after="0"/>
              <w:textAlignment w:val="baseline"/>
              <w:rPr>
                <w:sz w:val="14"/>
                <w:szCs w:val="14"/>
              </w:rPr>
            </w:pPr>
            <w:r w:rsidRPr="009508C4">
              <w:rPr>
                <w:sz w:val="14"/>
                <w:szCs w:val="14"/>
              </w:rPr>
              <w:t>Coniferous forest</w:t>
            </w:r>
          </w:p>
        </w:tc>
        <w:tc>
          <w:tcPr>
            <w:tcW w:w="772" w:type="dxa"/>
            <w:shd w:val="clear" w:color="auto" w:fill="auto"/>
          </w:tcPr>
          <w:p w14:paraId="751F1BF2" w14:textId="05F884BF" w:rsidR="00542B97" w:rsidRPr="000D023E" w:rsidRDefault="00542B97" w:rsidP="00542B97">
            <w:pPr>
              <w:keepNext/>
              <w:keepLines/>
              <w:suppressAutoHyphens/>
              <w:spacing w:after="0"/>
              <w:textAlignment w:val="baseline"/>
              <w:rPr>
                <w:sz w:val="14"/>
                <w:szCs w:val="14"/>
              </w:rPr>
            </w:pPr>
            <w:r w:rsidRPr="000D023E">
              <w:rPr>
                <w:sz w:val="14"/>
                <w:szCs w:val="14"/>
              </w:rPr>
              <w:t>F</w:t>
            </w:r>
          </w:p>
        </w:tc>
        <w:tc>
          <w:tcPr>
            <w:tcW w:w="1343" w:type="dxa"/>
            <w:shd w:val="clear" w:color="auto" w:fill="auto"/>
          </w:tcPr>
          <w:p w14:paraId="2A0946CA" w14:textId="77777777" w:rsidR="00542B97" w:rsidRPr="000D023E" w:rsidRDefault="00542B97" w:rsidP="00542B97">
            <w:pPr>
              <w:keepNext/>
              <w:keepLines/>
              <w:suppressAutoHyphens/>
              <w:spacing w:after="0"/>
              <w:textAlignment w:val="baseline"/>
              <w:rPr>
                <w:sz w:val="14"/>
                <w:szCs w:val="14"/>
              </w:rPr>
            </w:pPr>
            <w:r w:rsidRPr="000D023E">
              <w:rPr>
                <w:sz w:val="14"/>
                <w:szCs w:val="14"/>
              </w:rPr>
              <w:t>Lepidoptera caterpillars L1 to L4</w:t>
            </w:r>
          </w:p>
          <w:p w14:paraId="40ED7E16" w14:textId="77777777" w:rsidR="00542B97" w:rsidRPr="000D023E" w:rsidRDefault="00542B97" w:rsidP="00542B97">
            <w:pPr>
              <w:keepNext/>
              <w:keepLines/>
              <w:suppressAutoHyphens/>
              <w:spacing w:after="0"/>
              <w:textAlignment w:val="baseline"/>
              <w:rPr>
                <w:sz w:val="14"/>
                <w:szCs w:val="14"/>
              </w:rPr>
            </w:pPr>
            <w:proofErr w:type="spellStart"/>
            <w:r w:rsidRPr="000D023E">
              <w:rPr>
                <w:i/>
                <w:iCs/>
                <w:sz w:val="14"/>
                <w:szCs w:val="14"/>
              </w:rPr>
              <w:t>Choristoneura</w:t>
            </w:r>
            <w:proofErr w:type="spellEnd"/>
            <w:r w:rsidRPr="000D023E">
              <w:rPr>
                <w:i/>
                <w:iCs/>
                <w:sz w:val="14"/>
                <w:szCs w:val="14"/>
              </w:rPr>
              <w:t xml:space="preserve"> spp.</w:t>
            </w:r>
            <w:r w:rsidRPr="000D023E">
              <w:rPr>
                <w:sz w:val="14"/>
                <w:szCs w:val="14"/>
              </w:rPr>
              <w:t xml:space="preserve"> - CHONSP</w:t>
            </w:r>
          </w:p>
          <w:p w14:paraId="720AEF80" w14:textId="77777777" w:rsidR="00542B97" w:rsidRPr="000D023E" w:rsidRDefault="00542B97" w:rsidP="00542B97">
            <w:pPr>
              <w:keepNext/>
              <w:keepLines/>
              <w:suppressAutoHyphens/>
              <w:spacing w:after="0"/>
              <w:textAlignment w:val="baseline"/>
              <w:rPr>
                <w:sz w:val="14"/>
                <w:szCs w:val="14"/>
                <w:lang w:val="it-IT"/>
              </w:rPr>
            </w:pPr>
            <w:r w:rsidRPr="000D023E">
              <w:rPr>
                <w:i/>
                <w:iCs/>
                <w:sz w:val="14"/>
                <w:szCs w:val="14"/>
                <w:lang w:val="it-IT"/>
              </w:rPr>
              <w:t>Lymantria monacha</w:t>
            </w:r>
            <w:r w:rsidRPr="000D023E">
              <w:rPr>
                <w:sz w:val="14"/>
                <w:szCs w:val="14"/>
                <w:lang w:val="it-IT"/>
              </w:rPr>
              <w:t xml:space="preserve"> - LYMAMO</w:t>
            </w:r>
          </w:p>
          <w:p w14:paraId="2892F5B7" w14:textId="77777777" w:rsidR="00542B97" w:rsidRPr="000D023E" w:rsidRDefault="00542B97" w:rsidP="00542B97">
            <w:pPr>
              <w:keepNext/>
              <w:keepLines/>
              <w:suppressAutoHyphens/>
              <w:spacing w:after="0"/>
              <w:textAlignment w:val="baseline"/>
              <w:rPr>
                <w:sz w:val="14"/>
                <w:szCs w:val="14"/>
                <w:lang w:val="it-IT"/>
              </w:rPr>
            </w:pPr>
            <w:r w:rsidRPr="000D023E">
              <w:rPr>
                <w:i/>
                <w:iCs/>
                <w:sz w:val="14"/>
                <w:szCs w:val="14"/>
                <w:lang w:val="it-IT"/>
              </w:rPr>
              <w:t>Thaumetopoea pityocampa</w:t>
            </w:r>
            <w:r w:rsidRPr="000D023E">
              <w:rPr>
                <w:sz w:val="14"/>
                <w:szCs w:val="14"/>
                <w:lang w:val="it-IT"/>
              </w:rPr>
              <w:t xml:space="preserve"> - THAUPI</w:t>
            </w:r>
          </w:p>
          <w:p w14:paraId="45801703" w14:textId="28E93CD5" w:rsidR="00542B97" w:rsidRPr="000D023E" w:rsidRDefault="00542B97" w:rsidP="00542B97">
            <w:pPr>
              <w:keepNext/>
              <w:keepLines/>
              <w:suppressAutoHyphens/>
              <w:spacing w:after="0"/>
              <w:textAlignment w:val="baseline"/>
              <w:rPr>
                <w:sz w:val="14"/>
                <w:szCs w:val="14"/>
                <w:lang w:val="es-ES"/>
              </w:rPr>
            </w:pPr>
            <w:proofErr w:type="spellStart"/>
            <w:r w:rsidRPr="000D023E">
              <w:rPr>
                <w:i/>
                <w:iCs/>
                <w:sz w:val="14"/>
                <w:szCs w:val="14"/>
              </w:rPr>
              <w:t>Dendrolimus</w:t>
            </w:r>
            <w:proofErr w:type="spellEnd"/>
            <w:r w:rsidRPr="000D023E">
              <w:rPr>
                <w:i/>
                <w:iCs/>
                <w:sz w:val="14"/>
                <w:szCs w:val="14"/>
              </w:rPr>
              <w:t xml:space="preserve"> </w:t>
            </w:r>
            <w:proofErr w:type="spellStart"/>
            <w:r w:rsidRPr="000D023E">
              <w:rPr>
                <w:i/>
                <w:iCs/>
                <w:sz w:val="14"/>
                <w:szCs w:val="14"/>
              </w:rPr>
              <w:t>pini</w:t>
            </w:r>
            <w:proofErr w:type="spellEnd"/>
            <w:r w:rsidRPr="000D023E">
              <w:rPr>
                <w:sz w:val="14"/>
                <w:szCs w:val="14"/>
              </w:rPr>
              <w:t xml:space="preserve"> - DENDPI</w:t>
            </w:r>
          </w:p>
        </w:tc>
        <w:tc>
          <w:tcPr>
            <w:tcW w:w="857" w:type="dxa"/>
            <w:shd w:val="clear" w:color="auto" w:fill="auto"/>
          </w:tcPr>
          <w:p w14:paraId="5DFFB0EB" w14:textId="16CF7892" w:rsidR="00542B97" w:rsidRPr="000D023E" w:rsidRDefault="00542B97" w:rsidP="00542B97">
            <w:pPr>
              <w:keepNext/>
              <w:keepLines/>
              <w:suppressAutoHyphens/>
              <w:spacing w:after="0"/>
              <w:textAlignment w:val="baseline"/>
              <w:rPr>
                <w:sz w:val="14"/>
                <w:szCs w:val="14"/>
              </w:rPr>
            </w:pPr>
            <w:r w:rsidRPr="000D023E">
              <w:rPr>
                <w:sz w:val="14"/>
                <w:szCs w:val="14"/>
              </w:rPr>
              <w:t>Spray</w:t>
            </w:r>
          </w:p>
        </w:tc>
        <w:tc>
          <w:tcPr>
            <w:tcW w:w="825" w:type="dxa"/>
            <w:shd w:val="clear" w:color="auto" w:fill="auto"/>
          </w:tcPr>
          <w:p w14:paraId="3533179D" w14:textId="30512D91" w:rsidR="00542B97" w:rsidRPr="000D023E" w:rsidRDefault="00542B97" w:rsidP="00542B97">
            <w:pPr>
              <w:keepNext/>
              <w:keepLines/>
              <w:suppressAutoHyphens/>
              <w:spacing w:after="0"/>
              <w:textAlignment w:val="baseline"/>
              <w:rPr>
                <w:sz w:val="14"/>
                <w:szCs w:val="14"/>
              </w:rPr>
            </w:pPr>
            <w:r w:rsidRPr="000D023E">
              <w:rPr>
                <w:sz w:val="14"/>
                <w:szCs w:val="14"/>
              </w:rPr>
              <w:t>When caterpillars are visible following egg hatch &amp; foliage growth sufficient for deposition</w:t>
            </w:r>
          </w:p>
        </w:tc>
        <w:tc>
          <w:tcPr>
            <w:tcW w:w="1014" w:type="dxa"/>
            <w:shd w:val="clear" w:color="auto" w:fill="auto"/>
          </w:tcPr>
          <w:p w14:paraId="041DBFA0" w14:textId="354DD3D1" w:rsidR="00542B97" w:rsidRPr="000D023E" w:rsidRDefault="00542B97" w:rsidP="00542B97">
            <w:pPr>
              <w:keepNext/>
              <w:keepLines/>
              <w:suppressAutoHyphens/>
              <w:spacing w:after="0"/>
              <w:textAlignment w:val="baseline"/>
              <w:rPr>
                <w:sz w:val="14"/>
                <w:szCs w:val="14"/>
              </w:rPr>
            </w:pPr>
            <w:r w:rsidRPr="000D023E">
              <w:rPr>
                <w:sz w:val="14"/>
                <w:szCs w:val="14"/>
              </w:rPr>
              <w:t>a) 4</w:t>
            </w:r>
            <w:r w:rsidRPr="000D023E">
              <w:rPr>
                <w:sz w:val="14"/>
                <w:szCs w:val="14"/>
              </w:rPr>
              <w:br/>
              <w:t>b) 4</w:t>
            </w:r>
          </w:p>
        </w:tc>
        <w:tc>
          <w:tcPr>
            <w:tcW w:w="1166" w:type="dxa"/>
            <w:shd w:val="clear" w:color="auto" w:fill="auto"/>
          </w:tcPr>
          <w:p w14:paraId="044D0B96" w14:textId="05C3BEFD" w:rsidR="00542B97" w:rsidRPr="000D023E" w:rsidRDefault="00542B97" w:rsidP="00542B97">
            <w:pPr>
              <w:keepNext/>
              <w:keepLines/>
              <w:suppressAutoHyphens/>
              <w:spacing w:after="0"/>
              <w:textAlignment w:val="baseline"/>
              <w:rPr>
                <w:sz w:val="14"/>
                <w:szCs w:val="14"/>
              </w:rPr>
            </w:pPr>
            <w:r w:rsidRPr="000D023E">
              <w:rPr>
                <w:sz w:val="14"/>
                <w:szCs w:val="14"/>
              </w:rPr>
              <w:t>5 days</w:t>
            </w:r>
          </w:p>
        </w:tc>
        <w:tc>
          <w:tcPr>
            <w:tcW w:w="1147" w:type="dxa"/>
            <w:shd w:val="clear" w:color="auto" w:fill="auto"/>
          </w:tcPr>
          <w:p w14:paraId="41829D04" w14:textId="77777777" w:rsidR="00542B97" w:rsidRPr="000D023E" w:rsidRDefault="00542B97" w:rsidP="00542B97">
            <w:pPr>
              <w:keepNext/>
              <w:keepLines/>
              <w:suppressAutoHyphens/>
              <w:spacing w:after="0"/>
              <w:textAlignment w:val="baseline"/>
              <w:rPr>
                <w:sz w:val="14"/>
                <w:szCs w:val="14"/>
              </w:rPr>
            </w:pPr>
            <w:r w:rsidRPr="000D023E">
              <w:rPr>
                <w:sz w:val="14"/>
                <w:szCs w:val="14"/>
              </w:rPr>
              <w:t>a) 2 - 2.5 L/ha</w:t>
            </w:r>
          </w:p>
          <w:p w14:paraId="1AC21E49" w14:textId="4ACE89A1" w:rsidR="00542B97" w:rsidRPr="000D023E" w:rsidRDefault="00542B97" w:rsidP="00542B97">
            <w:pPr>
              <w:keepNext/>
              <w:keepLines/>
              <w:suppressAutoHyphens/>
              <w:spacing w:after="0"/>
              <w:textAlignment w:val="baseline"/>
              <w:rPr>
                <w:sz w:val="14"/>
                <w:szCs w:val="14"/>
              </w:rPr>
            </w:pPr>
            <w:r w:rsidRPr="000D023E">
              <w:rPr>
                <w:sz w:val="14"/>
                <w:szCs w:val="14"/>
              </w:rPr>
              <w:t>b) 10 L/ha</w:t>
            </w:r>
          </w:p>
        </w:tc>
        <w:tc>
          <w:tcPr>
            <w:tcW w:w="1567" w:type="dxa"/>
            <w:shd w:val="clear" w:color="auto" w:fill="auto"/>
          </w:tcPr>
          <w:p w14:paraId="2410911E" w14:textId="7082C3E5" w:rsidR="00542B97" w:rsidRPr="000D023E" w:rsidRDefault="00542B97" w:rsidP="00542B97">
            <w:pPr>
              <w:keepNext/>
              <w:keepLines/>
              <w:suppressAutoHyphens/>
              <w:spacing w:after="0"/>
              <w:textAlignment w:val="baseline"/>
              <w:rPr>
                <w:sz w:val="14"/>
                <w:szCs w:val="14"/>
                <w:lang w:val="es-ES"/>
              </w:rPr>
            </w:pPr>
            <w:r w:rsidRPr="000D023E">
              <w:rPr>
                <w:sz w:val="14"/>
                <w:szCs w:val="14"/>
                <w:lang w:val="es-ES"/>
              </w:rPr>
              <w:t>a) 0.413 - 0.516 kg a.s/ha</w:t>
            </w:r>
            <w:r w:rsidRPr="000D023E">
              <w:rPr>
                <w:sz w:val="14"/>
                <w:szCs w:val="14"/>
                <w:lang w:val="es-ES"/>
              </w:rPr>
              <w:br/>
              <w:t>b) 2.06 kg a.s./ha</w:t>
            </w:r>
          </w:p>
        </w:tc>
        <w:tc>
          <w:tcPr>
            <w:tcW w:w="679" w:type="dxa"/>
            <w:shd w:val="clear" w:color="auto" w:fill="auto"/>
          </w:tcPr>
          <w:p w14:paraId="2A9BE106" w14:textId="63A2234C" w:rsidR="00542B97" w:rsidRPr="000D023E" w:rsidRDefault="00542B97" w:rsidP="00542B97">
            <w:pPr>
              <w:keepNext/>
              <w:keepLines/>
              <w:suppressAutoHyphens/>
              <w:spacing w:after="0"/>
              <w:textAlignment w:val="baseline"/>
              <w:rPr>
                <w:sz w:val="14"/>
                <w:szCs w:val="14"/>
              </w:rPr>
            </w:pPr>
            <w:r w:rsidRPr="000D023E">
              <w:rPr>
                <w:sz w:val="14"/>
                <w:szCs w:val="14"/>
              </w:rPr>
              <w:t>0-10 L/ha (undiluted for ULV application)</w:t>
            </w:r>
          </w:p>
        </w:tc>
        <w:tc>
          <w:tcPr>
            <w:tcW w:w="707" w:type="dxa"/>
            <w:shd w:val="clear" w:color="auto" w:fill="auto"/>
          </w:tcPr>
          <w:p w14:paraId="391474B4" w14:textId="5E31053B" w:rsidR="00542B97" w:rsidRPr="000D023E" w:rsidRDefault="00542B97" w:rsidP="00542B97">
            <w:pPr>
              <w:keepNext/>
              <w:keepLines/>
              <w:suppressAutoHyphens/>
              <w:spacing w:after="0"/>
              <w:textAlignment w:val="baseline"/>
              <w:rPr>
                <w:sz w:val="14"/>
                <w:szCs w:val="14"/>
              </w:rPr>
            </w:pPr>
            <w:r w:rsidRPr="000D023E">
              <w:rPr>
                <w:sz w:val="14"/>
                <w:szCs w:val="14"/>
              </w:rPr>
              <w:t>-</w:t>
            </w:r>
          </w:p>
        </w:tc>
        <w:tc>
          <w:tcPr>
            <w:tcW w:w="1266" w:type="dxa"/>
            <w:shd w:val="clear" w:color="auto" w:fill="auto"/>
          </w:tcPr>
          <w:p w14:paraId="19A2947C" w14:textId="77777777" w:rsidR="00542B97" w:rsidRPr="000D023E" w:rsidRDefault="00542B97" w:rsidP="00542B97">
            <w:pPr>
              <w:keepNext/>
              <w:keepLines/>
              <w:suppressAutoHyphens/>
              <w:spacing w:after="0"/>
              <w:textAlignment w:val="baseline"/>
              <w:rPr>
                <w:sz w:val="14"/>
                <w:szCs w:val="14"/>
                <w:lang w:val="it-IT"/>
              </w:rPr>
            </w:pPr>
            <w:r w:rsidRPr="000D023E">
              <w:rPr>
                <w:sz w:val="14"/>
                <w:szCs w:val="14"/>
                <w:lang w:val="it-IT"/>
              </w:rPr>
              <w:t>Application rate in CFU:</w:t>
            </w:r>
          </w:p>
          <w:p w14:paraId="0D2709AE" w14:textId="77777777" w:rsidR="00542B97" w:rsidRPr="000D023E" w:rsidRDefault="00542B97" w:rsidP="00542B97">
            <w:pPr>
              <w:keepNext/>
              <w:keepLines/>
              <w:suppressAutoHyphens/>
              <w:spacing w:after="0"/>
              <w:textAlignment w:val="baseline"/>
              <w:rPr>
                <w:sz w:val="14"/>
                <w:szCs w:val="14"/>
                <w:lang w:val="it-IT"/>
              </w:rPr>
            </w:pPr>
            <w:r w:rsidRPr="000D023E">
              <w:rPr>
                <w:sz w:val="14"/>
                <w:szCs w:val="14"/>
                <w:lang w:val="it-IT"/>
              </w:rPr>
              <w:t>a) 3.02 - 3.77 x 10</w:t>
            </w:r>
            <w:r w:rsidRPr="000D023E">
              <w:rPr>
                <w:sz w:val="14"/>
                <w:szCs w:val="14"/>
                <w:vertAlign w:val="superscript"/>
                <w:lang w:val="it-IT"/>
              </w:rPr>
              <w:t>13</w:t>
            </w:r>
            <w:r w:rsidRPr="000D023E">
              <w:rPr>
                <w:sz w:val="14"/>
                <w:szCs w:val="14"/>
                <w:lang w:val="it-IT"/>
              </w:rPr>
              <w:t xml:space="preserve"> CFU/ha</w:t>
            </w:r>
          </w:p>
          <w:p w14:paraId="60CDE8D7" w14:textId="2DAB0744" w:rsidR="00542B97" w:rsidRPr="000D023E" w:rsidRDefault="00542B97" w:rsidP="00542B97">
            <w:pPr>
              <w:keepNext/>
              <w:keepLines/>
              <w:suppressAutoHyphens/>
              <w:spacing w:after="0"/>
              <w:textAlignment w:val="baseline"/>
              <w:rPr>
                <w:sz w:val="14"/>
                <w:szCs w:val="14"/>
                <w:lang w:val="it-IT"/>
              </w:rPr>
            </w:pPr>
            <w:r w:rsidRPr="000D023E">
              <w:rPr>
                <w:sz w:val="14"/>
                <w:szCs w:val="14"/>
                <w:lang w:val="it-IT"/>
              </w:rPr>
              <w:t>b) 1.51 x 10</w:t>
            </w:r>
            <w:r w:rsidRPr="000D023E">
              <w:rPr>
                <w:sz w:val="14"/>
                <w:szCs w:val="14"/>
                <w:vertAlign w:val="superscript"/>
                <w:lang w:val="it-IT"/>
              </w:rPr>
              <w:t>14</w:t>
            </w:r>
            <w:r w:rsidRPr="000D023E">
              <w:rPr>
                <w:sz w:val="14"/>
                <w:szCs w:val="14"/>
                <w:lang w:val="it-IT"/>
              </w:rPr>
              <w:t xml:space="preserve"> CFU/ha</w:t>
            </w:r>
          </w:p>
        </w:tc>
      </w:tr>
      <w:tr w:rsidR="00542B97" w:rsidRPr="000D023E" w14:paraId="304A3559" w14:textId="77777777" w:rsidTr="00D30BB0">
        <w:trPr>
          <w:trHeight w:val="165"/>
          <w:tblHeader/>
        </w:trPr>
        <w:tc>
          <w:tcPr>
            <w:tcW w:w="567" w:type="dxa"/>
            <w:gridSpan w:val="2"/>
            <w:shd w:val="clear" w:color="auto" w:fill="auto"/>
          </w:tcPr>
          <w:p w14:paraId="4E871134" w14:textId="77777777" w:rsidR="00542B97" w:rsidRPr="009508C4" w:rsidRDefault="00542B97" w:rsidP="00542B97">
            <w:pPr>
              <w:keepNext/>
              <w:keepLines/>
              <w:suppressAutoHyphens/>
              <w:spacing w:after="0"/>
              <w:textAlignment w:val="baseline"/>
              <w:rPr>
                <w:sz w:val="14"/>
                <w:szCs w:val="14"/>
              </w:rPr>
            </w:pPr>
            <w:r w:rsidRPr="009508C4">
              <w:rPr>
                <w:sz w:val="14"/>
                <w:szCs w:val="14"/>
              </w:rPr>
              <w:t>9</w:t>
            </w:r>
          </w:p>
        </w:tc>
        <w:tc>
          <w:tcPr>
            <w:tcW w:w="893" w:type="dxa"/>
            <w:shd w:val="clear" w:color="auto" w:fill="auto"/>
          </w:tcPr>
          <w:p w14:paraId="2EABDE52" w14:textId="77777777" w:rsidR="00542B97" w:rsidRPr="009508C4" w:rsidRDefault="00542B97" w:rsidP="00542B97">
            <w:pPr>
              <w:keepNext/>
              <w:keepLines/>
              <w:suppressAutoHyphens/>
              <w:spacing w:after="0"/>
              <w:textAlignment w:val="baseline"/>
              <w:rPr>
                <w:sz w:val="14"/>
                <w:szCs w:val="14"/>
              </w:rPr>
            </w:pPr>
            <w:r w:rsidRPr="009508C4">
              <w:rPr>
                <w:sz w:val="14"/>
                <w:szCs w:val="14"/>
              </w:rPr>
              <w:t>RO</w:t>
            </w:r>
          </w:p>
        </w:tc>
        <w:tc>
          <w:tcPr>
            <w:tcW w:w="950" w:type="dxa"/>
            <w:shd w:val="clear" w:color="auto" w:fill="auto"/>
          </w:tcPr>
          <w:p w14:paraId="127CAEE2" w14:textId="77777777" w:rsidR="00542B97" w:rsidRPr="009508C4" w:rsidRDefault="00542B97" w:rsidP="00542B97">
            <w:pPr>
              <w:keepNext/>
              <w:keepLines/>
              <w:suppressAutoHyphens/>
              <w:spacing w:after="0"/>
              <w:textAlignment w:val="baseline"/>
              <w:rPr>
                <w:sz w:val="14"/>
                <w:szCs w:val="14"/>
              </w:rPr>
            </w:pPr>
            <w:r w:rsidRPr="009508C4">
              <w:rPr>
                <w:sz w:val="14"/>
                <w:szCs w:val="14"/>
              </w:rPr>
              <w:t>Deciduous forest</w:t>
            </w:r>
          </w:p>
        </w:tc>
        <w:tc>
          <w:tcPr>
            <w:tcW w:w="772" w:type="dxa"/>
            <w:shd w:val="clear" w:color="auto" w:fill="auto"/>
          </w:tcPr>
          <w:p w14:paraId="544DC554" w14:textId="77777777" w:rsidR="00542B97" w:rsidRPr="000D023E" w:rsidRDefault="00542B97" w:rsidP="00542B97">
            <w:pPr>
              <w:keepNext/>
              <w:keepLines/>
              <w:suppressAutoHyphens/>
              <w:spacing w:after="0"/>
              <w:textAlignment w:val="baseline"/>
              <w:rPr>
                <w:sz w:val="14"/>
                <w:szCs w:val="14"/>
              </w:rPr>
            </w:pPr>
            <w:r w:rsidRPr="000D023E">
              <w:rPr>
                <w:sz w:val="14"/>
                <w:szCs w:val="14"/>
              </w:rPr>
              <w:t>F</w:t>
            </w:r>
          </w:p>
        </w:tc>
        <w:tc>
          <w:tcPr>
            <w:tcW w:w="1343" w:type="dxa"/>
            <w:shd w:val="clear" w:color="auto" w:fill="auto"/>
          </w:tcPr>
          <w:p w14:paraId="46980E51" w14:textId="77777777" w:rsidR="00542B97" w:rsidRPr="008E49C4" w:rsidRDefault="00542B97" w:rsidP="00542B97">
            <w:pPr>
              <w:keepNext/>
              <w:keepLines/>
              <w:suppressAutoHyphens/>
              <w:spacing w:after="0"/>
              <w:textAlignment w:val="baseline"/>
              <w:rPr>
                <w:sz w:val="14"/>
                <w:szCs w:val="14"/>
                <w:lang w:val="en-US"/>
              </w:rPr>
            </w:pPr>
            <w:r w:rsidRPr="008E49C4">
              <w:rPr>
                <w:sz w:val="14"/>
                <w:szCs w:val="14"/>
                <w:lang w:val="en-US"/>
              </w:rPr>
              <w:t>Lepidoptera caterpillars L1 to L4</w:t>
            </w:r>
          </w:p>
          <w:p w14:paraId="526A1B5B" w14:textId="77777777" w:rsidR="00542B97" w:rsidRPr="008E49C4" w:rsidRDefault="00542B97" w:rsidP="00542B97">
            <w:pPr>
              <w:keepNext/>
              <w:keepLines/>
              <w:suppressAutoHyphens/>
              <w:spacing w:after="0"/>
              <w:textAlignment w:val="baseline"/>
              <w:rPr>
                <w:sz w:val="14"/>
                <w:szCs w:val="14"/>
                <w:lang w:val="en-US"/>
              </w:rPr>
            </w:pPr>
            <w:proofErr w:type="spellStart"/>
            <w:r w:rsidRPr="008E49C4">
              <w:rPr>
                <w:i/>
                <w:iCs/>
                <w:sz w:val="14"/>
                <w:szCs w:val="14"/>
                <w:lang w:val="en-US"/>
              </w:rPr>
              <w:t>Hyphantria</w:t>
            </w:r>
            <w:proofErr w:type="spellEnd"/>
            <w:r w:rsidRPr="008E49C4">
              <w:rPr>
                <w:i/>
                <w:iCs/>
                <w:sz w:val="14"/>
                <w:szCs w:val="14"/>
                <w:lang w:val="en-US"/>
              </w:rPr>
              <w:t xml:space="preserve"> </w:t>
            </w:r>
            <w:proofErr w:type="spellStart"/>
            <w:r w:rsidRPr="008E49C4">
              <w:rPr>
                <w:i/>
                <w:iCs/>
                <w:sz w:val="14"/>
                <w:szCs w:val="14"/>
                <w:lang w:val="en-US"/>
              </w:rPr>
              <w:t>cunea</w:t>
            </w:r>
            <w:proofErr w:type="spellEnd"/>
            <w:r w:rsidRPr="008E49C4">
              <w:rPr>
                <w:sz w:val="14"/>
                <w:szCs w:val="14"/>
                <w:lang w:val="en-US"/>
              </w:rPr>
              <w:t xml:space="preserve"> - HYPHCU</w:t>
            </w:r>
          </w:p>
          <w:p w14:paraId="4BA85B68" w14:textId="77777777" w:rsidR="00542B97" w:rsidRPr="00B06B16" w:rsidRDefault="00542B97" w:rsidP="00542B97">
            <w:pPr>
              <w:keepNext/>
              <w:keepLines/>
              <w:suppressAutoHyphens/>
              <w:spacing w:after="0"/>
              <w:textAlignment w:val="baseline"/>
              <w:rPr>
                <w:sz w:val="14"/>
                <w:szCs w:val="14"/>
                <w:lang w:val="fr-FR"/>
              </w:rPr>
            </w:pPr>
            <w:r w:rsidRPr="00B06B16">
              <w:rPr>
                <w:i/>
                <w:iCs/>
                <w:sz w:val="14"/>
                <w:szCs w:val="14"/>
                <w:lang w:val="fr-FR"/>
              </w:rPr>
              <w:t>Malacosoma neustria</w:t>
            </w:r>
            <w:r w:rsidRPr="00B06B16">
              <w:rPr>
                <w:sz w:val="14"/>
                <w:szCs w:val="14"/>
                <w:lang w:val="fr-FR"/>
              </w:rPr>
              <w:t xml:space="preserve"> - MALANE</w:t>
            </w:r>
          </w:p>
          <w:p w14:paraId="14C78D76" w14:textId="77777777" w:rsidR="00542B97" w:rsidRPr="00B06B16" w:rsidRDefault="00542B97" w:rsidP="00542B97">
            <w:pPr>
              <w:keepNext/>
              <w:keepLines/>
              <w:suppressAutoHyphens/>
              <w:spacing w:after="0"/>
              <w:textAlignment w:val="baseline"/>
              <w:rPr>
                <w:sz w:val="14"/>
                <w:szCs w:val="14"/>
                <w:lang w:val="fr-FR"/>
              </w:rPr>
            </w:pPr>
            <w:r w:rsidRPr="00B06B16">
              <w:rPr>
                <w:i/>
                <w:iCs/>
                <w:sz w:val="14"/>
                <w:szCs w:val="14"/>
                <w:lang w:val="fr-FR"/>
              </w:rPr>
              <w:t>Stilpnotia salicis</w:t>
            </w:r>
            <w:r w:rsidRPr="00B06B16">
              <w:rPr>
                <w:sz w:val="14"/>
                <w:szCs w:val="14"/>
                <w:lang w:val="fr-FR"/>
              </w:rPr>
              <w:t xml:space="preserve"> - LEUOSA</w:t>
            </w:r>
          </w:p>
          <w:p w14:paraId="468A91D4" w14:textId="77777777" w:rsidR="00542B97" w:rsidRPr="00B06B16" w:rsidRDefault="00542B97" w:rsidP="00542B97">
            <w:pPr>
              <w:keepNext/>
              <w:keepLines/>
              <w:suppressAutoHyphens/>
              <w:spacing w:after="0"/>
              <w:textAlignment w:val="baseline"/>
              <w:rPr>
                <w:sz w:val="14"/>
                <w:szCs w:val="14"/>
                <w:lang w:val="fr-FR"/>
              </w:rPr>
            </w:pPr>
            <w:r w:rsidRPr="00B06B16">
              <w:rPr>
                <w:i/>
                <w:iCs/>
                <w:sz w:val="14"/>
                <w:szCs w:val="14"/>
                <w:lang w:val="fr-FR"/>
              </w:rPr>
              <w:t>Euproctis chrysorrhoea</w:t>
            </w:r>
            <w:r w:rsidRPr="00B06B16">
              <w:rPr>
                <w:sz w:val="14"/>
                <w:szCs w:val="14"/>
                <w:lang w:val="fr-FR"/>
              </w:rPr>
              <w:t xml:space="preserve"> - EUPRCH</w:t>
            </w:r>
          </w:p>
          <w:p w14:paraId="4D094111" w14:textId="77777777" w:rsidR="00542B97" w:rsidRPr="000D023E" w:rsidRDefault="00542B97" w:rsidP="00542B97">
            <w:pPr>
              <w:keepNext/>
              <w:keepLines/>
              <w:suppressAutoHyphens/>
              <w:spacing w:after="0"/>
              <w:textAlignment w:val="baseline"/>
              <w:rPr>
                <w:sz w:val="14"/>
                <w:szCs w:val="14"/>
                <w:lang w:val="it-IT"/>
              </w:rPr>
            </w:pPr>
            <w:r w:rsidRPr="000D023E">
              <w:rPr>
                <w:i/>
                <w:iCs/>
                <w:sz w:val="14"/>
                <w:szCs w:val="14"/>
                <w:lang w:val="it-IT"/>
              </w:rPr>
              <w:t>Lymantria dispar</w:t>
            </w:r>
            <w:r w:rsidRPr="000D023E">
              <w:rPr>
                <w:sz w:val="14"/>
                <w:szCs w:val="14"/>
                <w:lang w:val="it-IT"/>
              </w:rPr>
              <w:t xml:space="preserve"> - LYMADI</w:t>
            </w:r>
          </w:p>
          <w:p w14:paraId="7711F4DA" w14:textId="77777777" w:rsidR="00542B97" w:rsidRPr="000D023E" w:rsidRDefault="00542B97" w:rsidP="00542B97">
            <w:pPr>
              <w:keepNext/>
              <w:keepLines/>
              <w:suppressAutoHyphens/>
              <w:spacing w:after="0"/>
              <w:textAlignment w:val="baseline"/>
              <w:rPr>
                <w:sz w:val="14"/>
                <w:szCs w:val="14"/>
                <w:lang w:val="it-IT"/>
              </w:rPr>
            </w:pPr>
            <w:r w:rsidRPr="000D023E">
              <w:rPr>
                <w:i/>
                <w:iCs/>
                <w:sz w:val="14"/>
                <w:szCs w:val="14"/>
                <w:lang w:val="it-IT"/>
              </w:rPr>
              <w:t>Thaumetopoea processionea</w:t>
            </w:r>
            <w:r w:rsidRPr="000D023E">
              <w:rPr>
                <w:sz w:val="14"/>
                <w:szCs w:val="14"/>
                <w:lang w:val="it-IT"/>
              </w:rPr>
              <w:t xml:space="preserve"> - THAUPR</w:t>
            </w:r>
          </w:p>
          <w:p w14:paraId="06EB3A92" w14:textId="77777777" w:rsidR="00542B97" w:rsidRPr="000D023E" w:rsidRDefault="00542B97" w:rsidP="00542B97">
            <w:pPr>
              <w:keepNext/>
              <w:keepLines/>
              <w:suppressAutoHyphens/>
              <w:spacing w:after="0"/>
              <w:textAlignment w:val="baseline"/>
              <w:rPr>
                <w:sz w:val="14"/>
                <w:szCs w:val="14"/>
                <w:lang w:val="es-ES"/>
              </w:rPr>
            </w:pPr>
            <w:r w:rsidRPr="000D023E">
              <w:rPr>
                <w:i/>
                <w:iCs/>
                <w:sz w:val="14"/>
                <w:szCs w:val="14"/>
                <w:lang w:val="es-ES"/>
              </w:rPr>
              <w:t>Tortrix viridana</w:t>
            </w:r>
            <w:r w:rsidRPr="000D023E">
              <w:rPr>
                <w:sz w:val="14"/>
                <w:szCs w:val="14"/>
                <w:lang w:val="es-ES"/>
              </w:rPr>
              <w:t xml:space="preserve"> - TORTVI</w:t>
            </w:r>
          </w:p>
          <w:p w14:paraId="0932B1C2" w14:textId="77777777" w:rsidR="00542B97" w:rsidRPr="000D023E" w:rsidRDefault="00542B97" w:rsidP="00542B97">
            <w:pPr>
              <w:keepNext/>
              <w:keepLines/>
              <w:suppressAutoHyphens/>
              <w:spacing w:after="0"/>
              <w:textAlignment w:val="baseline"/>
              <w:rPr>
                <w:sz w:val="14"/>
                <w:szCs w:val="14"/>
                <w:lang w:val="es-ES"/>
              </w:rPr>
            </w:pPr>
            <w:r w:rsidRPr="000D023E">
              <w:rPr>
                <w:i/>
                <w:iCs/>
                <w:sz w:val="14"/>
                <w:szCs w:val="14"/>
                <w:lang w:val="es-ES"/>
              </w:rPr>
              <w:t>Operophtera bru</w:t>
            </w:r>
            <w:r w:rsidRPr="000D023E">
              <w:rPr>
                <w:sz w:val="14"/>
                <w:szCs w:val="14"/>
                <w:lang w:val="es-ES"/>
              </w:rPr>
              <w:t>mata - CHEIBR</w:t>
            </w:r>
          </w:p>
        </w:tc>
        <w:tc>
          <w:tcPr>
            <w:tcW w:w="857" w:type="dxa"/>
            <w:shd w:val="clear" w:color="auto" w:fill="auto"/>
          </w:tcPr>
          <w:p w14:paraId="78DA1439" w14:textId="77777777" w:rsidR="00542B97" w:rsidRPr="000D023E" w:rsidRDefault="00542B97" w:rsidP="00542B97">
            <w:pPr>
              <w:keepNext/>
              <w:keepLines/>
              <w:suppressAutoHyphens/>
              <w:spacing w:after="0"/>
              <w:textAlignment w:val="baseline"/>
              <w:rPr>
                <w:sz w:val="14"/>
                <w:szCs w:val="14"/>
              </w:rPr>
            </w:pPr>
            <w:r w:rsidRPr="000D023E">
              <w:rPr>
                <w:sz w:val="14"/>
                <w:szCs w:val="14"/>
              </w:rPr>
              <w:t>Spray</w:t>
            </w:r>
          </w:p>
        </w:tc>
        <w:tc>
          <w:tcPr>
            <w:tcW w:w="825" w:type="dxa"/>
            <w:shd w:val="clear" w:color="auto" w:fill="auto"/>
          </w:tcPr>
          <w:p w14:paraId="6146CA1D" w14:textId="77777777" w:rsidR="00542B97" w:rsidRPr="000D023E" w:rsidRDefault="00542B97" w:rsidP="00542B97">
            <w:pPr>
              <w:keepNext/>
              <w:keepLines/>
              <w:suppressAutoHyphens/>
              <w:spacing w:after="0"/>
              <w:textAlignment w:val="baseline"/>
              <w:rPr>
                <w:sz w:val="14"/>
                <w:szCs w:val="14"/>
              </w:rPr>
            </w:pPr>
            <w:r w:rsidRPr="000D023E">
              <w:rPr>
                <w:sz w:val="14"/>
                <w:szCs w:val="14"/>
              </w:rPr>
              <w:t>When caterpillars are visible following egg hatch &amp; foliage growth sufficient for deposition</w:t>
            </w:r>
          </w:p>
        </w:tc>
        <w:tc>
          <w:tcPr>
            <w:tcW w:w="1014" w:type="dxa"/>
            <w:shd w:val="clear" w:color="auto" w:fill="auto"/>
          </w:tcPr>
          <w:p w14:paraId="73C49AAA" w14:textId="77777777" w:rsidR="00542B97" w:rsidRPr="000D023E" w:rsidRDefault="00542B97" w:rsidP="00542B97">
            <w:pPr>
              <w:keepNext/>
              <w:keepLines/>
              <w:suppressAutoHyphens/>
              <w:spacing w:after="0"/>
              <w:textAlignment w:val="baseline"/>
              <w:rPr>
                <w:sz w:val="14"/>
                <w:szCs w:val="14"/>
              </w:rPr>
            </w:pPr>
            <w:r w:rsidRPr="000D023E">
              <w:rPr>
                <w:sz w:val="14"/>
                <w:szCs w:val="14"/>
              </w:rPr>
              <w:t>a) 4</w:t>
            </w:r>
            <w:r w:rsidRPr="000D023E">
              <w:rPr>
                <w:sz w:val="14"/>
                <w:szCs w:val="14"/>
              </w:rPr>
              <w:br/>
              <w:t>b) 4</w:t>
            </w:r>
          </w:p>
        </w:tc>
        <w:tc>
          <w:tcPr>
            <w:tcW w:w="1166" w:type="dxa"/>
            <w:shd w:val="clear" w:color="auto" w:fill="auto"/>
          </w:tcPr>
          <w:p w14:paraId="586E6DAF" w14:textId="77777777" w:rsidR="00542B97" w:rsidRPr="000D023E" w:rsidRDefault="00542B97" w:rsidP="00542B97">
            <w:pPr>
              <w:keepNext/>
              <w:keepLines/>
              <w:suppressAutoHyphens/>
              <w:spacing w:after="0"/>
              <w:textAlignment w:val="baseline"/>
              <w:rPr>
                <w:sz w:val="14"/>
                <w:szCs w:val="14"/>
              </w:rPr>
            </w:pPr>
            <w:r w:rsidRPr="000D023E">
              <w:rPr>
                <w:sz w:val="14"/>
                <w:szCs w:val="14"/>
              </w:rPr>
              <w:t>5 days</w:t>
            </w:r>
          </w:p>
        </w:tc>
        <w:tc>
          <w:tcPr>
            <w:tcW w:w="1147" w:type="dxa"/>
            <w:shd w:val="clear" w:color="auto" w:fill="auto"/>
          </w:tcPr>
          <w:p w14:paraId="1F72AB37" w14:textId="77777777" w:rsidR="00542B97" w:rsidRPr="000D023E" w:rsidRDefault="00542B97" w:rsidP="00542B97">
            <w:pPr>
              <w:keepNext/>
              <w:keepLines/>
              <w:suppressAutoHyphens/>
              <w:spacing w:after="0"/>
              <w:textAlignment w:val="baseline"/>
              <w:rPr>
                <w:sz w:val="14"/>
                <w:szCs w:val="14"/>
              </w:rPr>
            </w:pPr>
            <w:r w:rsidRPr="000D023E">
              <w:rPr>
                <w:sz w:val="14"/>
                <w:szCs w:val="14"/>
              </w:rPr>
              <w:t>a) 2 - 2.5 L/ha</w:t>
            </w:r>
          </w:p>
          <w:p w14:paraId="0D1F3241" w14:textId="77777777" w:rsidR="00542B97" w:rsidRPr="000D023E" w:rsidRDefault="00542B97" w:rsidP="00542B97">
            <w:pPr>
              <w:keepNext/>
              <w:keepLines/>
              <w:suppressAutoHyphens/>
              <w:spacing w:after="0"/>
              <w:textAlignment w:val="baseline"/>
              <w:rPr>
                <w:sz w:val="14"/>
                <w:szCs w:val="14"/>
              </w:rPr>
            </w:pPr>
            <w:r w:rsidRPr="000D023E">
              <w:rPr>
                <w:sz w:val="14"/>
                <w:szCs w:val="14"/>
              </w:rPr>
              <w:t>b) 10 L/ha</w:t>
            </w:r>
          </w:p>
        </w:tc>
        <w:tc>
          <w:tcPr>
            <w:tcW w:w="1567" w:type="dxa"/>
            <w:shd w:val="clear" w:color="auto" w:fill="auto"/>
          </w:tcPr>
          <w:p w14:paraId="00D78FDB" w14:textId="77777777" w:rsidR="00542B97" w:rsidRPr="000D023E" w:rsidRDefault="00542B97" w:rsidP="00542B97">
            <w:pPr>
              <w:keepNext/>
              <w:keepLines/>
              <w:suppressAutoHyphens/>
              <w:spacing w:after="0"/>
              <w:textAlignment w:val="baseline"/>
              <w:rPr>
                <w:sz w:val="14"/>
                <w:szCs w:val="14"/>
                <w:lang w:val="es-ES"/>
              </w:rPr>
            </w:pPr>
            <w:r w:rsidRPr="000D023E">
              <w:rPr>
                <w:sz w:val="14"/>
                <w:szCs w:val="14"/>
                <w:lang w:val="es-ES"/>
              </w:rPr>
              <w:t>a) 0.413 - 0.516 kg a.s/ha</w:t>
            </w:r>
            <w:r w:rsidRPr="000D023E">
              <w:rPr>
                <w:sz w:val="14"/>
                <w:szCs w:val="14"/>
                <w:lang w:val="es-ES"/>
              </w:rPr>
              <w:br/>
              <w:t>b) 2.06 kg a.s./ha</w:t>
            </w:r>
          </w:p>
        </w:tc>
        <w:tc>
          <w:tcPr>
            <w:tcW w:w="679" w:type="dxa"/>
            <w:shd w:val="clear" w:color="auto" w:fill="auto"/>
          </w:tcPr>
          <w:p w14:paraId="68B6666D" w14:textId="77777777" w:rsidR="00542B97" w:rsidRPr="000D023E" w:rsidRDefault="00542B97" w:rsidP="00542B97">
            <w:pPr>
              <w:keepNext/>
              <w:keepLines/>
              <w:suppressAutoHyphens/>
              <w:spacing w:after="0"/>
              <w:textAlignment w:val="baseline"/>
              <w:rPr>
                <w:sz w:val="14"/>
                <w:szCs w:val="14"/>
              </w:rPr>
            </w:pPr>
            <w:r w:rsidRPr="000D023E">
              <w:rPr>
                <w:sz w:val="14"/>
                <w:szCs w:val="14"/>
              </w:rPr>
              <w:t>0-600 L/ha  (undiluted for ULV application; high pressure application: 200L/ha and low pressure application 600 L/ha)</w:t>
            </w:r>
          </w:p>
        </w:tc>
        <w:tc>
          <w:tcPr>
            <w:tcW w:w="707" w:type="dxa"/>
            <w:shd w:val="clear" w:color="auto" w:fill="auto"/>
          </w:tcPr>
          <w:p w14:paraId="38844156" w14:textId="77777777" w:rsidR="00542B97" w:rsidRPr="000D023E" w:rsidRDefault="00542B97" w:rsidP="00542B97">
            <w:pPr>
              <w:keepNext/>
              <w:keepLines/>
              <w:suppressAutoHyphens/>
              <w:spacing w:after="0"/>
              <w:textAlignment w:val="baseline"/>
              <w:rPr>
                <w:sz w:val="14"/>
                <w:szCs w:val="14"/>
              </w:rPr>
            </w:pPr>
            <w:r w:rsidRPr="000D023E">
              <w:rPr>
                <w:sz w:val="14"/>
                <w:szCs w:val="14"/>
              </w:rPr>
              <w:t>-</w:t>
            </w:r>
          </w:p>
        </w:tc>
        <w:tc>
          <w:tcPr>
            <w:tcW w:w="1266" w:type="dxa"/>
            <w:shd w:val="clear" w:color="auto" w:fill="auto"/>
          </w:tcPr>
          <w:p w14:paraId="44CB4819" w14:textId="77777777" w:rsidR="00542B97" w:rsidRPr="000D023E" w:rsidRDefault="00542B97" w:rsidP="00542B97">
            <w:pPr>
              <w:keepNext/>
              <w:keepLines/>
              <w:suppressAutoHyphens/>
              <w:spacing w:after="0"/>
              <w:textAlignment w:val="baseline"/>
              <w:rPr>
                <w:sz w:val="14"/>
                <w:szCs w:val="14"/>
                <w:lang w:val="it-IT"/>
              </w:rPr>
            </w:pPr>
            <w:r w:rsidRPr="000D023E">
              <w:rPr>
                <w:sz w:val="14"/>
                <w:szCs w:val="14"/>
                <w:lang w:val="it-IT"/>
              </w:rPr>
              <w:t>Application rate in CFU:</w:t>
            </w:r>
          </w:p>
          <w:p w14:paraId="4599C857" w14:textId="77777777" w:rsidR="00542B97" w:rsidRPr="000D023E" w:rsidRDefault="00542B97" w:rsidP="00542B97">
            <w:pPr>
              <w:keepNext/>
              <w:keepLines/>
              <w:suppressAutoHyphens/>
              <w:spacing w:after="0"/>
              <w:textAlignment w:val="baseline"/>
              <w:rPr>
                <w:sz w:val="14"/>
                <w:szCs w:val="14"/>
                <w:lang w:val="it-IT"/>
              </w:rPr>
            </w:pPr>
            <w:r w:rsidRPr="000D023E">
              <w:rPr>
                <w:sz w:val="14"/>
                <w:szCs w:val="14"/>
                <w:lang w:val="it-IT"/>
              </w:rPr>
              <w:t>a) 3.02 - 3.77 x 10</w:t>
            </w:r>
            <w:r w:rsidRPr="000D023E">
              <w:rPr>
                <w:sz w:val="14"/>
                <w:szCs w:val="14"/>
                <w:vertAlign w:val="superscript"/>
                <w:lang w:val="it-IT"/>
              </w:rPr>
              <w:t>13</w:t>
            </w:r>
            <w:r w:rsidRPr="000D023E">
              <w:rPr>
                <w:sz w:val="14"/>
                <w:szCs w:val="14"/>
                <w:lang w:val="it-IT"/>
              </w:rPr>
              <w:t xml:space="preserve"> CFU/ha</w:t>
            </w:r>
          </w:p>
          <w:p w14:paraId="37A7829B" w14:textId="77777777" w:rsidR="00542B97" w:rsidRPr="000D023E" w:rsidRDefault="00542B97" w:rsidP="00542B97">
            <w:pPr>
              <w:keepNext/>
              <w:keepLines/>
              <w:suppressAutoHyphens/>
              <w:spacing w:after="0"/>
              <w:textAlignment w:val="baseline"/>
              <w:rPr>
                <w:sz w:val="14"/>
                <w:szCs w:val="14"/>
                <w:lang w:val="it-IT"/>
              </w:rPr>
            </w:pPr>
            <w:r w:rsidRPr="000D023E">
              <w:rPr>
                <w:sz w:val="14"/>
                <w:szCs w:val="14"/>
                <w:lang w:val="it-IT"/>
              </w:rPr>
              <w:t>b) 1.51 x 10</w:t>
            </w:r>
            <w:r w:rsidRPr="000D023E">
              <w:rPr>
                <w:sz w:val="14"/>
                <w:szCs w:val="14"/>
                <w:vertAlign w:val="superscript"/>
                <w:lang w:val="it-IT"/>
              </w:rPr>
              <w:t>14</w:t>
            </w:r>
            <w:r w:rsidRPr="000D023E">
              <w:rPr>
                <w:sz w:val="14"/>
                <w:szCs w:val="14"/>
                <w:lang w:val="it-IT"/>
              </w:rPr>
              <w:t xml:space="preserve"> CFU/ha</w:t>
            </w:r>
          </w:p>
        </w:tc>
      </w:tr>
    </w:tbl>
    <w:p w14:paraId="3381F58E" w14:textId="77777777" w:rsidR="00AC087F" w:rsidRDefault="00AC087F">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AC087F" w:rsidRPr="004F256B" w14:paraId="6787A03C" w14:textId="77777777" w:rsidTr="00D30BB0">
        <w:trPr>
          <w:trHeight w:val="165"/>
          <w:tblHeader/>
        </w:trPr>
        <w:tc>
          <w:tcPr>
            <w:tcW w:w="567" w:type="dxa"/>
            <w:shd w:val="clear" w:color="auto" w:fill="auto"/>
          </w:tcPr>
          <w:p w14:paraId="426436A7" w14:textId="3E969FEC"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lastRenderedPageBreak/>
              <w:t>1</w:t>
            </w:r>
          </w:p>
        </w:tc>
        <w:tc>
          <w:tcPr>
            <w:tcW w:w="893" w:type="dxa"/>
            <w:shd w:val="clear" w:color="auto" w:fill="auto"/>
          </w:tcPr>
          <w:p w14:paraId="19917FEF" w14:textId="146A6331"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2</w:t>
            </w:r>
          </w:p>
        </w:tc>
        <w:tc>
          <w:tcPr>
            <w:tcW w:w="950" w:type="dxa"/>
            <w:shd w:val="clear" w:color="auto" w:fill="auto"/>
          </w:tcPr>
          <w:p w14:paraId="7DE5B070" w14:textId="5D5D8FE8"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3</w:t>
            </w:r>
          </w:p>
        </w:tc>
        <w:tc>
          <w:tcPr>
            <w:tcW w:w="772" w:type="dxa"/>
            <w:shd w:val="clear" w:color="auto" w:fill="auto"/>
          </w:tcPr>
          <w:p w14:paraId="6FAEB6DD" w14:textId="23523077"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4</w:t>
            </w:r>
          </w:p>
        </w:tc>
        <w:tc>
          <w:tcPr>
            <w:tcW w:w="1343" w:type="dxa"/>
            <w:shd w:val="clear" w:color="auto" w:fill="auto"/>
          </w:tcPr>
          <w:p w14:paraId="1CAA37FF" w14:textId="37BFF9E8"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5</w:t>
            </w:r>
          </w:p>
        </w:tc>
        <w:tc>
          <w:tcPr>
            <w:tcW w:w="857" w:type="dxa"/>
            <w:shd w:val="clear" w:color="auto" w:fill="auto"/>
          </w:tcPr>
          <w:p w14:paraId="4932E0EB" w14:textId="54F11777"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6</w:t>
            </w:r>
          </w:p>
        </w:tc>
        <w:tc>
          <w:tcPr>
            <w:tcW w:w="825" w:type="dxa"/>
            <w:shd w:val="clear" w:color="auto" w:fill="auto"/>
          </w:tcPr>
          <w:p w14:paraId="3FEB6273" w14:textId="5F017D58" w:rsidR="00AC087F" w:rsidRPr="00CA3DAB" w:rsidRDefault="00AC087F" w:rsidP="00AC087F">
            <w:pPr>
              <w:keepNext/>
              <w:keepLines/>
              <w:suppressAutoHyphens/>
              <w:spacing w:after="0"/>
              <w:jc w:val="center"/>
              <w:textAlignment w:val="baseline"/>
              <w:rPr>
                <w:sz w:val="14"/>
                <w:szCs w:val="14"/>
              </w:rPr>
            </w:pPr>
            <w:r w:rsidRPr="004711F3">
              <w:rPr>
                <w:b/>
                <w:bCs/>
                <w:sz w:val="16"/>
                <w:szCs w:val="16"/>
              </w:rPr>
              <w:t>7</w:t>
            </w:r>
          </w:p>
        </w:tc>
        <w:tc>
          <w:tcPr>
            <w:tcW w:w="1014" w:type="dxa"/>
            <w:shd w:val="clear" w:color="auto" w:fill="auto"/>
          </w:tcPr>
          <w:p w14:paraId="442CAFC4" w14:textId="45AA7E07" w:rsidR="00AC087F" w:rsidRPr="00CA3DAB" w:rsidRDefault="00AC087F" w:rsidP="00AC087F">
            <w:pPr>
              <w:keepNext/>
              <w:keepLines/>
              <w:suppressAutoHyphens/>
              <w:spacing w:after="0"/>
              <w:jc w:val="center"/>
              <w:textAlignment w:val="baseline"/>
              <w:rPr>
                <w:sz w:val="14"/>
                <w:szCs w:val="14"/>
              </w:rPr>
            </w:pPr>
            <w:r w:rsidRPr="004711F3">
              <w:rPr>
                <w:b/>
                <w:bCs/>
                <w:sz w:val="16"/>
                <w:szCs w:val="16"/>
              </w:rPr>
              <w:t>8</w:t>
            </w:r>
          </w:p>
        </w:tc>
        <w:tc>
          <w:tcPr>
            <w:tcW w:w="1166" w:type="dxa"/>
            <w:shd w:val="clear" w:color="auto" w:fill="auto"/>
          </w:tcPr>
          <w:p w14:paraId="015FD1D1" w14:textId="1107161B" w:rsidR="00AC087F" w:rsidRPr="00CA3DAB" w:rsidRDefault="00AC087F" w:rsidP="00AC087F">
            <w:pPr>
              <w:keepNext/>
              <w:keepLines/>
              <w:suppressAutoHyphens/>
              <w:spacing w:after="0"/>
              <w:jc w:val="center"/>
              <w:textAlignment w:val="baseline"/>
              <w:rPr>
                <w:sz w:val="14"/>
                <w:szCs w:val="14"/>
              </w:rPr>
            </w:pPr>
            <w:r w:rsidRPr="004711F3">
              <w:rPr>
                <w:b/>
                <w:bCs/>
                <w:sz w:val="16"/>
                <w:szCs w:val="16"/>
              </w:rPr>
              <w:t>9</w:t>
            </w:r>
          </w:p>
        </w:tc>
        <w:tc>
          <w:tcPr>
            <w:tcW w:w="1147" w:type="dxa"/>
            <w:shd w:val="clear" w:color="auto" w:fill="auto"/>
          </w:tcPr>
          <w:p w14:paraId="5400E9B5" w14:textId="73DC0295"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10</w:t>
            </w:r>
          </w:p>
        </w:tc>
        <w:tc>
          <w:tcPr>
            <w:tcW w:w="1567" w:type="dxa"/>
            <w:shd w:val="clear" w:color="auto" w:fill="auto"/>
          </w:tcPr>
          <w:p w14:paraId="4212BA18" w14:textId="145A55C6" w:rsidR="00AC087F" w:rsidRPr="00CA3DAB" w:rsidRDefault="00AC087F" w:rsidP="00AC087F">
            <w:pPr>
              <w:keepNext/>
              <w:keepLines/>
              <w:suppressAutoHyphens/>
              <w:spacing w:after="0"/>
              <w:jc w:val="center"/>
              <w:textAlignment w:val="baseline"/>
              <w:rPr>
                <w:sz w:val="14"/>
                <w:szCs w:val="14"/>
                <w:lang w:val="es-ES"/>
              </w:rPr>
            </w:pPr>
            <w:r w:rsidRPr="004711F3">
              <w:rPr>
                <w:b/>
                <w:bCs/>
                <w:sz w:val="16"/>
                <w:szCs w:val="16"/>
              </w:rPr>
              <w:t>11</w:t>
            </w:r>
          </w:p>
        </w:tc>
        <w:tc>
          <w:tcPr>
            <w:tcW w:w="679" w:type="dxa"/>
            <w:shd w:val="clear" w:color="auto" w:fill="auto"/>
          </w:tcPr>
          <w:p w14:paraId="6379FAE4" w14:textId="5A3A4819" w:rsidR="00AC087F" w:rsidRPr="00CA3DAB" w:rsidRDefault="00AC087F" w:rsidP="00AC087F">
            <w:pPr>
              <w:spacing w:after="0"/>
              <w:jc w:val="center"/>
              <w:rPr>
                <w:sz w:val="14"/>
                <w:szCs w:val="14"/>
              </w:rPr>
            </w:pPr>
            <w:r w:rsidRPr="004711F3">
              <w:rPr>
                <w:b/>
                <w:bCs/>
                <w:sz w:val="16"/>
                <w:szCs w:val="16"/>
              </w:rPr>
              <w:t>12</w:t>
            </w:r>
          </w:p>
        </w:tc>
        <w:tc>
          <w:tcPr>
            <w:tcW w:w="707" w:type="dxa"/>
            <w:shd w:val="clear" w:color="auto" w:fill="auto"/>
          </w:tcPr>
          <w:p w14:paraId="599AE44E" w14:textId="00B72C9F"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13</w:t>
            </w:r>
          </w:p>
        </w:tc>
        <w:tc>
          <w:tcPr>
            <w:tcW w:w="1266" w:type="dxa"/>
            <w:shd w:val="clear" w:color="auto" w:fill="auto"/>
          </w:tcPr>
          <w:p w14:paraId="26355842" w14:textId="0339A6C2"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14</w:t>
            </w:r>
          </w:p>
        </w:tc>
      </w:tr>
      <w:tr w:rsidR="0079090C" w:rsidRPr="004F256B" w14:paraId="1FF032C1" w14:textId="77777777" w:rsidTr="00D30BB0">
        <w:trPr>
          <w:trHeight w:val="165"/>
          <w:tblHeader/>
        </w:trPr>
        <w:tc>
          <w:tcPr>
            <w:tcW w:w="567" w:type="dxa"/>
            <w:vMerge w:val="restart"/>
            <w:shd w:val="clear" w:color="auto" w:fill="auto"/>
          </w:tcPr>
          <w:p w14:paraId="3A48F004" w14:textId="3C1AF49A" w:rsidR="0079090C" w:rsidRPr="00CA3DAB" w:rsidRDefault="0079090C" w:rsidP="00B94932">
            <w:pPr>
              <w:keepNext/>
              <w:keepLines/>
              <w:suppressAutoHyphens/>
              <w:spacing w:after="0"/>
              <w:textAlignment w:val="baseline"/>
              <w:rPr>
                <w:sz w:val="14"/>
                <w:szCs w:val="14"/>
              </w:rPr>
            </w:pPr>
            <w:r>
              <w:br w:type="page"/>
            </w:r>
            <w:r w:rsidRPr="004711F3">
              <w:rPr>
                <w:b/>
                <w:bCs/>
                <w:sz w:val="16"/>
                <w:szCs w:val="16"/>
              </w:rPr>
              <w:t xml:space="preserve">Use-No. </w:t>
            </w:r>
          </w:p>
        </w:tc>
        <w:tc>
          <w:tcPr>
            <w:tcW w:w="893" w:type="dxa"/>
            <w:vMerge w:val="restart"/>
            <w:shd w:val="clear" w:color="auto" w:fill="auto"/>
          </w:tcPr>
          <w:p w14:paraId="1B2CA3AC" w14:textId="01914B11" w:rsidR="0079090C" w:rsidRPr="00CA3DAB" w:rsidRDefault="0079090C" w:rsidP="00B94932">
            <w:pPr>
              <w:keepNext/>
              <w:keepLines/>
              <w:suppressAutoHyphens/>
              <w:spacing w:after="0"/>
              <w:textAlignment w:val="baseline"/>
              <w:rPr>
                <w:sz w:val="14"/>
                <w:szCs w:val="14"/>
              </w:rPr>
            </w:pPr>
            <w:r w:rsidRPr="004711F3">
              <w:rPr>
                <w:b/>
                <w:bCs/>
                <w:sz w:val="16"/>
                <w:szCs w:val="16"/>
              </w:rPr>
              <w:t>Member state(s) </w:t>
            </w:r>
            <w:r w:rsidRPr="004711F3">
              <w:rPr>
                <w:b/>
                <w:bCs/>
                <w:sz w:val="16"/>
                <w:szCs w:val="16"/>
              </w:rPr>
              <w:br/>
              <w:t> </w:t>
            </w:r>
          </w:p>
        </w:tc>
        <w:tc>
          <w:tcPr>
            <w:tcW w:w="950" w:type="dxa"/>
            <w:vMerge w:val="restart"/>
            <w:shd w:val="clear" w:color="auto" w:fill="auto"/>
          </w:tcPr>
          <w:p w14:paraId="1A8FB0BD" w14:textId="3DF9731D" w:rsidR="0079090C" w:rsidRPr="00CA3DAB" w:rsidRDefault="0079090C" w:rsidP="00B94932">
            <w:pPr>
              <w:keepNext/>
              <w:keepLines/>
              <w:suppressAutoHyphens/>
              <w:spacing w:after="0"/>
              <w:textAlignment w:val="baseline"/>
              <w:rPr>
                <w:sz w:val="14"/>
                <w:szCs w:val="14"/>
              </w:rPr>
            </w:pPr>
            <w:r w:rsidRPr="004711F3">
              <w:rPr>
                <w:b/>
                <w:bCs/>
                <w:sz w:val="16"/>
                <w:szCs w:val="16"/>
              </w:rPr>
              <w:t>Crop and/ </w:t>
            </w:r>
            <w:r w:rsidRPr="004711F3">
              <w:rPr>
                <w:b/>
                <w:bCs/>
                <w:sz w:val="16"/>
                <w:szCs w:val="16"/>
              </w:rPr>
              <w:br/>
              <w:t>or situation </w:t>
            </w:r>
            <w:r w:rsidRPr="004711F3">
              <w:rPr>
                <w:b/>
                <w:bCs/>
                <w:sz w:val="16"/>
                <w:szCs w:val="16"/>
              </w:rPr>
              <w:br/>
              <w:t> </w:t>
            </w:r>
            <w:r w:rsidRPr="004711F3">
              <w:rPr>
                <w:b/>
                <w:bCs/>
                <w:sz w:val="16"/>
                <w:szCs w:val="16"/>
              </w:rPr>
              <w:br/>
              <w:t>(crop destination / purpose of crop) </w:t>
            </w:r>
          </w:p>
        </w:tc>
        <w:tc>
          <w:tcPr>
            <w:tcW w:w="772" w:type="dxa"/>
            <w:vMerge w:val="restart"/>
            <w:shd w:val="clear" w:color="auto" w:fill="auto"/>
          </w:tcPr>
          <w:p w14:paraId="157BFF6E" w14:textId="25C1F242" w:rsidR="0079090C" w:rsidRPr="00CA3DAB" w:rsidRDefault="0079090C" w:rsidP="00B94932">
            <w:pPr>
              <w:keepNext/>
              <w:keepLines/>
              <w:suppressAutoHyphens/>
              <w:spacing w:after="0"/>
              <w:textAlignment w:val="baseline"/>
              <w:rPr>
                <w:sz w:val="14"/>
                <w:szCs w:val="14"/>
              </w:rPr>
            </w:pPr>
            <w:r w:rsidRPr="004711F3">
              <w:rPr>
                <w:b/>
                <w:bCs/>
                <w:sz w:val="16"/>
                <w:szCs w:val="16"/>
              </w:rPr>
              <w:t xml:space="preserve">F, </w:t>
            </w:r>
            <w:proofErr w:type="spellStart"/>
            <w:r w:rsidRPr="004711F3">
              <w:rPr>
                <w:b/>
                <w:bCs/>
                <w:sz w:val="16"/>
                <w:szCs w:val="16"/>
              </w:rPr>
              <w:t>Fn</w:t>
            </w:r>
            <w:proofErr w:type="spellEnd"/>
            <w:r w:rsidRPr="004711F3">
              <w:rPr>
                <w:b/>
                <w:bCs/>
                <w:sz w:val="16"/>
                <w:szCs w:val="16"/>
              </w:rPr>
              <w:t xml:space="preserve">, </w:t>
            </w:r>
            <w:proofErr w:type="spellStart"/>
            <w:r w:rsidRPr="004711F3">
              <w:rPr>
                <w:b/>
                <w:bCs/>
                <w:sz w:val="16"/>
                <w:szCs w:val="16"/>
              </w:rPr>
              <w:t>Fpn</w:t>
            </w:r>
            <w:proofErr w:type="spellEnd"/>
            <w:r w:rsidRPr="004711F3">
              <w:rPr>
                <w:b/>
                <w:bCs/>
                <w:sz w:val="16"/>
                <w:szCs w:val="16"/>
              </w:rPr>
              <w:t> </w:t>
            </w:r>
            <w:r w:rsidRPr="004711F3">
              <w:rPr>
                <w:b/>
                <w:bCs/>
                <w:sz w:val="16"/>
                <w:szCs w:val="16"/>
              </w:rPr>
              <w:br/>
              <w:t xml:space="preserve">G, </w:t>
            </w:r>
            <w:proofErr w:type="spellStart"/>
            <w:r w:rsidRPr="004711F3">
              <w:rPr>
                <w:b/>
                <w:bCs/>
                <w:sz w:val="16"/>
                <w:szCs w:val="16"/>
              </w:rPr>
              <w:t>Gn</w:t>
            </w:r>
            <w:proofErr w:type="spellEnd"/>
            <w:r w:rsidRPr="004711F3">
              <w:rPr>
                <w:b/>
                <w:bCs/>
                <w:sz w:val="16"/>
                <w:szCs w:val="16"/>
              </w:rPr>
              <w:t xml:space="preserve">, </w:t>
            </w:r>
            <w:proofErr w:type="spellStart"/>
            <w:r w:rsidRPr="004711F3">
              <w:rPr>
                <w:b/>
                <w:bCs/>
                <w:sz w:val="16"/>
                <w:szCs w:val="16"/>
              </w:rPr>
              <w:t>Gpn</w:t>
            </w:r>
            <w:proofErr w:type="spellEnd"/>
            <w:r w:rsidRPr="004711F3">
              <w:rPr>
                <w:b/>
                <w:bCs/>
                <w:sz w:val="16"/>
                <w:szCs w:val="16"/>
              </w:rPr>
              <w:t> </w:t>
            </w:r>
            <w:r w:rsidRPr="004711F3">
              <w:rPr>
                <w:b/>
                <w:bCs/>
                <w:sz w:val="16"/>
                <w:szCs w:val="16"/>
              </w:rPr>
              <w:br/>
              <w:t>or </w:t>
            </w:r>
            <w:r w:rsidRPr="004711F3">
              <w:rPr>
                <w:b/>
                <w:bCs/>
                <w:sz w:val="16"/>
                <w:szCs w:val="16"/>
              </w:rPr>
              <w:br/>
              <w:t>I </w:t>
            </w:r>
          </w:p>
        </w:tc>
        <w:tc>
          <w:tcPr>
            <w:tcW w:w="1343" w:type="dxa"/>
            <w:vMerge w:val="restart"/>
            <w:shd w:val="clear" w:color="auto" w:fill="auto"/>
          </w:tcPr>
          <w:p w14:paraId="5102DE59" w14:textId="1C77A14D" w:rsidR="0079090C" w:rsidRPr="008E49C4" w:rsidRDefault="0079090C" w:rsidP="00B94932">
            <w:pPr>
              <w:keepNext/>
              <w:keepLines/>
              <w:suppressAutoHyphens/>
              <w:spacing w:after="0"/>
              <w:textAlignment w:val="baseline"/>
              <w:rPr>
                <w:sz w:val="14"/>
                <w:szCs w:val="14"/>
                <w:lang w:val="en-US"/>
              </w:rPr>
            </w:pPr>
            <w:r w:rsidRPr="004711F3">
              <w:rPr>
                <w:b/>
                <w:bCs/>
                <w:sz w:val="16"/>
                <w:szCs w:val="16"/>
              </w:rPr>
              <w:t>Pests or Group of pests controlled </w:t>
            </w:r>
            <w:r w:rsidRPr="004711F3">
              <w:rPr>
                <w:b/>
                <w:bCs/>
                <w:sz w:val="16"/>
                <w:szCs w:val="16"/>
              </w:rPr>
              <w:br/>
              <w:t> </w:t>
            </w:r>
            <w:r w:rsidRPr="004711F3">
              <w:rPr>
                <w:b/>
                <w:bCs/>
                <w:sz w:val="16"/>
                <w:szCs w:val="16"/>
              </w:rPr>
              <w:br/>
              <w:t>(additionally: developmental stages of the pest or pest group) </w:t>
            </w:r>
          </w:p>
        </w:tc>
        <w:tc>
          <w:tcPr>
            <w:tcW w:w="3862" w:type="dxa"/>
            <w:gridSpan w:val="4"/>
            <w:shd w:val="clear" w:color="auto" w:fill="auto"/>
          </w:tcPr>
          <w:p w14:paraId="0A32EFCF" w14:textId="45BDDD7F" w:rsidR="0079090C" w:rsidRPr="00CA3DAB" w:rsidRDefault="0079090C" w:rsidP="0079090C">
            <w:pPr>
              <w:keepNext/>
              <w:keepLines/>
              <w:suppressAutoHyphens/>
              <w:spacing w:after="0"/>
              <w:jc w:val="center"/>
              <w:textAlignment w:val="baseline"/>
              <w:rPr>
                <w:sz w:val="14"/>
                <w:szCs w:val="14"/>
              </w:rPr>
            </w:pPr>
            <w:r w:rsidRPr="004711F3">
              <w:rPr>
                <w:b/>
                <w:bCs/>
                <w:sz w:val="16"/>
                <w:szCs w:val="16"/>
              </w:rPr>
              <w:t>Application</w:t>
            </w:r>
          </w:p>
        </w:tc>
        <w:tc>
          <w:tcPr>
            <w:tcW w:w="3393" w:type="dxa"/>
            <w:gridSpan w:val="3"/>
            <w:shd w:val="clear" w:color="auto" w:fill="auto"/>
          </w:tcPr>
          <w:p w14:paraId="24D8675E" w14:textId="38C3362C" w:rsidR="0079090C" w:rsidRPr="00CA3DAB" w:rsidRDefault="0079090C" w:rsidP="0079090C">
            <w:pPr>
              <w:spacing w:after="0"/>
              <w:jc w:val="center"/>
              <w:rPr>
                <w:sz w:val="14"/>
                <w:szCs w:val="14"/>
              </w:rPr>
            </w:pPr>
            <w:r w:rsidRPr="004711F3">
              <w:rPr>
                <w:b/>
                <w:bCs/>
                <w:sz w:val="16"/>
                <w:szCs w:val="16"/>
              </w:rPr>
              <w:t>Application rate</w:t>
            </w:r>
          </w:p>
        </w:tc>
        <w:tc>
          <w:tcPr>
            <w:tcW w:w="707" w:type="dxa"/>
            <w:vMerge w:val="restart"/>
            <w:shd w:val="clear" w:color="auto" w:fill="auto"/>
          </w:tcPr>
          <w:p w14:paraId="1D0256B8" w14:textId="5DF2890A" w:rsidR="0079090C" w:rsidRPr="00CA3DAB" w:rsidRDefault="0079090C" w:rsidP="00B94932">
            <w:pPr>
              <w:keepNext/>
              <w:keepLines/>
              <w:suppressAutoHyphens/>
              <w:spacing w:after="0"/>
              <w:textAlignment w:val="baseline"/>
              <w:rPr>
                <w:sz w:val="14"/>
                <w:szCs w:val="14"/>
              </w:rPr>
            </w:pPr>
            <w:r w:rsidRPr="004711F3">
              <w:rPr>
                <w:b/>
                <w:bCs/>
                <w:sz w:val="16"/>
                <w:szCs w:val="16"/>
              </w:rPr>
              <w:t>PHI </w:t>
            </w:r>
            <w:r w:rsidRPr="004711F3">
              <w:rPr>
                <w:b/>
                <w:bCs/>
                <w:sz w:val="16"/>
                <w:szCs w:val="16"/>
              </w:rPr>
              <w:br/>
              <w:t>(days) </w:t>
            </w:r>
          </w:p>
        </w:tc>
        <w:tc>
          <w:tcPr>
            <w:tcW w:w="1266" w:type="dxa"/>
            <w:vMerge w:val="restart"/>
            <w:shd w:val="clear" w:color="auto" w:fill="auto"/>
          </w:tcPr>
          <w:p w14:paraId="7DC594F3" w14:textId="0A9D5DC5" w:rsidR="0079090C" w:rsidRPr="001E428B" w:rsidRDefault="0079090C" w:rsidP="00B94932">
            <w:pPr>
              <w:keepNext/>
              <w:keepLines/>
              <w:suppressAutoHyphens/>
              <w:spacing w:after="0"/>
              <w:textAlignment w:val="baseline"/>
              <w:rPr>
                <w:b/>
                <w:bCs/>
              </w:rPr>
            </w:pPr>
            <w:r w:rsidRPr="004711F3">
              <w:rPr>
                <w:b/>
                <w:bCs/>
                <w:sz w:val="16"/>
                <w:szCs w:val="16"/>
              </w:rPr>
              <w:t>Remarks:  </w:t>
            </w:r>
            <w:r w:rsidRPr="004711F3">
              <w:rPr>
                <w:b/>
                <w:bCs/>
                <w:sz w:val="16"/>
                <w:szCs w:val="16"/>
              </w:rPr>
              <w:br/>
              <w:t> </w:t>
            </w:r>
            <w:r w:rsidRPr="004711F3">
              <w:rPr>
                <w:b/>
                <w:bCs/>
                <w:sz w:val="16"/>
                <w:szCs w:val="16"/>
              </w:rPr>
              <w:br/>
              <w:t>e.g. g safener/synergist per ha</w:t>
            </w:r>
          </w:p>
        </w:tc>
      </w:tr>
      <w:tr w:rsidR="0079090C" w:rsidRPr="004F256B" w14:paraId="5B94F72D" w14:textId="77777777" w:rsidTr="00D30BB0">
        <w:trPr>
          <w:trHeight w:val="165"/>
          <w:tblHeader/>
        </w:trPr>
        <w:tc>
          <w:tcPr>
            <w:tcW w:w="567" w:type="dxa"/>
            <w:vMerge/>
            <w:shd w:val="clear" w:color="auto" w:fill="auto"/>
          </w:tcPr>
          <w:p w14:paraId="011330F1" w14:textId="77777777" w:rsidR="0079090C" w:rsidRPr="00CA3DAB" w:rsidRDefault="0079090C" w:rsidP="00B94932">
            <w:pPr>
              <w:keepNext/>
              <w:keepLines/>
              <w:suppressAutoHyphens/>
              <w:spacing w:after="0"/>
              <w:textAlignment w:val="baseline"/>
              <w:rPr>
                <w:sz w:val="14"/>
                <w:szCs w:val="14"/>
              </w:rPr>
            </w:pPr>
          </w:p>
        </w:tc>
        <w:tc>
          <w:tcPr>
            <w:tcW w:w="893" w:type="dxa"/>
            <w:vMerge/>
            <w:shd w:val="clear" w:color="auto" w:fill="auto"/>
          </w:tcPr>
          <w:p w14:paraId="58493064" w14:textId="77777777" w:rsidR="0079090C" w:rsidRPr="00CA3DAB" w:rsidRDefault="0079090C" w:rsidP="00B94932">
            <w:pPr>
              <w:keepNext/>
              <w:keepLines/>
              <w:suppressAutoHyphens/>
              <w:spacing w:after="0"/>
              <w:textAlignment w:val="baseline"/>
              <w:rPr>
                <w:sz w:val="14"/>
                <w:szCs w:val="14"/>
              </w:rPr>
            </w:pPr>
          </w:p>
        </w:tc>
        <w:tc>
          <w:tcPr>
            <w:tcW w:w="950" w:type="dxa"/>
            <w:vMerge/>
            <w:shd w:val="clear" w:color="auto" w:fill="auto"/>
          </w:tcPr>
          <w:p w14:paraId="0AD257EE" w14:textId="77777777" w:rsidR="0079090C" w:rsidRPr="00CA3DAB" w:rsidRDefault="0079090C" w:rsidP="00B94932">
            <w:pPr>
              <w:keepNext/>
              <w:keepLines/>
              <w:suppressAutoHyphens/>
              <w:spacing w:after="0"/>
              <w:textAlignment w:val="baseline"/>
              <w:rPr>
                <w:sz w:val="14"/>
                <w:szCs w:val="14"/>
              </w:rPr>
            </w:pPr>
          </w:p>
        </w:tc>
        <w:tc>
          <w:tcPr>
            <w:tcW w:w="772" w:type="dxa"/>
            <w:vMerge/>
            <w:shd w:val="clear" w:color="auto" w:fill="auto"/>
          </w:tcPr>
          <w:p w14:paraId="4283FE1B" w14:textId="77777777" w:rsidR="0079090C" w:rsidRPr="00CA3DAB" w:rsidRDefault="0079090C" w:rsidP="00B94932">
            <w:pPr>
              <w:keepNext/>
              <w:keepLines/>
              <w:suppressAutoHyphens/>
              <w:spacing w:after="0"/>
              <w:textAlignment w:val="baseline"/>
              <w:rPr>
                <w:sz w:val="14"/>
                <w:szCs w:val="14"/>
              </w:rPr>
            </w:pPr>
          </w:p>
        </w:tc>
        <w:tc>
          <w:tcPr>
            <w:tcW w:w="1343" w:type="dxa"/>
            <w:vMerge/>
            <w:shd w:val="clear" w:color="auto" w:fill="auto"/>
          </w:tcPr>
          <w:p w14:paraId="5CB837EF" w14:textId="77777777" w:rsidR="0079090C" w:rsidRPr="00CA3DAB" w:rsidRDefault="0079090C" w:rsidP="00B94932">
            <w:pPr>
              <w:keepNext/>
              <w:keepLines/>
              <w:suppressAutoHyphens/>
              <w:spacing w:after="0"/>
              <w:textAlignment w:val="baseline"/>
              <w:rPr>
                <w:sz w:val="14"/>
                <w:szCs w:val="14"/>
                <w:lang w:val="es-ES"/>
              </w:rPr>
            </w:pPr>
          </w:p>
        </w:tc>
        <w:tc>
          <w:tcPr>
            <w:tcW w:w="857" w:type="dxa"/>
            <w:shd w:val="clear" w:color="auto" w:fill="auto"/>
          </w:tcPr>
          <w:p w14:paraId="2246BBC5" w14:textId="1363EE39" w:rsidR="0079090C" w:rsidRPr="00CA3DAB" w:rsidRDefault="0079090C" w:rsidP="00B94932">
            <w:pPr>
              <w:keepNext/>
              <w:keepLines/>
              <w:suppressAutoHyphens/>
              <w:spacing w:after="0"/>
              <w:textAlignment w:val="baseline"/>
              <w:rPr>
                <w:sz w:val="14"/>
                <w:szCs w:val="14"/>
              </w:rPr>
            </w:pPr>
            <w:r w:rsidRPr="004711F3">
              <w:rPr>
                <w:sz w:val="16"/>
                <w:szCs w:val="16"/>
              </w:rPr>
              <w:t>Method / Kind </w:t>
            </w:r>
          </w:p>
        </w:tc>
        <w:tc>
          <w:tcPr>
            <w:tcW w:w="825" w:type="dxa"/>
            <w:shd w:val="clear" w:color="auto" w:fill="auto"/>
          </w:tcPr>
          <w:p w14:paraId="0E9E3648" w14:textId="7BB6AC3D" w:rsidR="0079090C" w:rsidRPr="00CA3DAB" w:rsidRDefault="0079090C" w:rsidP="00B94932">
            <w:pPr>
              <w:keepNext/>
              <w:keepLines/>
              <w:suppressAutoHyphens/>
              <w:spacing w:after="0"/>
              <w:textAlignment w:val="baseline"/>
              <w:rPr>
                <w:sz w:val="14"/>
                <w:szCs w:val="14"/>
              </w:rPr>
            </w:pPr>
            <w:r w:rsidRPr="004711F3">
              <w:rPr>
                <w:sz w:val="16"/>
                <w:szCs w:val="16"/>
              </w:rPr>
              <w:t>Timing / Growth stage of crop &amp; season </w:t>
            </w:r>
          </w:p>
        </w:tc>
        <w:tc>
          <w:tcPr>
            <w:tcW w:w="1014" w:type="dxa"/>
            <w:shd w:val="clear" w:color="auto" w:fill="auto"/>
          </w:tcPr>
          <w:p w14:paraId="29FA8E75" w14:textId="77777777" w:rsidR="0079090C" w:rsidRPr="004711F3" w:rsidRDefault="0079090C" w:rsidP="00B94932">
            <w:pPr>
              <w:keepNext/>
              <w:keepLines/>
              <w:suppressAutoHyphens/>
              <w:spacing w:after="0"/>
              <w:textAlignment w:val="baseline"/>
            </w:pPr>
            <w:r w:rsidRPr="004711F3">
              <w:rPr>
                <w:sz w:val="16"/>
                <w:szCs w:val="16"/>
              </w:rPr>
              <w:t>Max. number  </w:t>
            </w:r>
          </w:p>
          <w:p w14:paraId="0C37E05F" w14:textId="77777777" w:rsidR="0079090C" w:rsidRPr="004711F3" w:rsidRDefault="0079090C" w:rsidP="00B94932">
            <w:pPr>
              <w:keepNext/>
              <w:keepLines/>
              <w:suppressAutoHyphens/>
              <w:spacing w:after="0"/>
              <w:textAlignment w:val="baseline"/>
            </w:pPr>
            <w:r w:rsidRPr="004711F3">
              <w:rPr>
                <w:sz w:val="16"/>
                <w:szCs w:val="16"/>
              </w:rPr>
              <w:t>a) per use </w:t>
            </w:r>
          </w:p>
          <w:p w14:paraId="66952718" w14:textId="56A74306" w:rsidR="0079090C" w:rsidRPr="00CA3DAB" w:rsidRDefault="0079090C" w:rsidP="00B94932">
            <w:pPr>
              <w:keepNext/>
              <w:keepLines/>
              <w:suppressAutoHyphens/>
              <w:spacing w:after="0"/>
              <w:textAlignment w:val="baseline"/>
              <w:rPr>
                <w:sz w:val="14"/>
                <w:szCs w:val="14"/>
              </w:rPr>
            </w:pPr>
            <w:r w:rsidRPr="004711F3">
              <w:rPr>
                <w:sz w:val="16"/>
                <w:szCs w:val="16"/>
              </w:rPr>
              <w:t>b) per crop/ season </w:t>
            </w:r>
          </w:p>
        </w:tc>
        <w:tc>
          <w:tcPr>
            <w:tcW w:w="1166" w:type="dxa"/>
            <w:shd w:val="clear" w:color="auto" w:fill="auto"/>
          </w:tcPr>
          <w:p w14:paraId="0309B3BE" w14:textId="69C324F4" w:rsidR="0079090C" w:rsidRPr="00CA3DAB" w:rsidRDefault="0079090C" w:rsidP="00B94932">
            <w:pPr>
              <w:keepNext/>
              <w:keepLines/>
              <w:suppressAutoHyphens/>
              <w:spacing w:after="0"/>
              <w:textAlignment w:val="baseline"/>
              <w:rPr>
                <w:sz w:val="14"/>
                <w:szCs w:val="14"/>
              </w:rPr>
            </w:pPr>
            <w:r w:rsidRPr="004711F3">
              <w:rPr>
                <w:sz w:val="16"/>
                <w:szCs w:val="16"/>
              </w:rPr>
              <w:t>Min. interval between applications (days) </w:t>
            </w:r>
          </w:p>
        </w:tc>
        <w:tc>
          <w:tcPr>
            <w:tcW w:w="1147" w:type="dxa"/>
            <w:shd w:val="clear" w:color="auto" w:fill="auto"/>
          </w:tcPr>
          <w:p w14:paraId="7E6D946E" w14:textId="77777777" w:rsidR="0079090C" w:rsidRPr="004711F3" w:rsidRDefault="0079090C" w:rsidP="00B94932">
            <w:pPr>
              <w:keepNext/>
              <w:keepLines/>
              <w:suppressAutoHyphens/>
              <w:spacing w:after="0"/>
              <w:textAlignment w:val="baseline"/>
            </w:pPr>
            <w:r w:rsidRPr="004711F3">
              <w:rPr>
                <w:sz w:val="16"/>
                <w:szCs w:val="16"/>
              </w:rPr>
              <w:t>kg or L product / ha </w:t>
            </w:r>
          </w:p>
          <w:p w14:paraId="4CE44076" w14:textId="77777777" w:rsidR="0079090C" w:rsidRPr="004711F3" w:rsidRDefault="0079090C" w:rsidP="00B94932">
            <w:pPr>
              <w:keepNext/>
              <w:keepLines/>
              <w:suppressAutoHyphens/>
              <w:spacing w:after="0"/>
              <w:textAlignment w:val="baseline"/>
            </w:pPr>
            <w:r w:rsidRPr="004711F3">
              <w:rPr>
                <w:sz w:val="16"/>
                <w:szCs w:val="16"/>
              </w:rPr>
              <w:t>a) min / max. rate per appl. </w:t>
            </w:r>
          </w:p>
          <w:p w14:paraId="26412258" w14:textId="6B89DC7C" w:rsidR="0079090C" w:rsidRPr="00CA3DAB" w:rsidRDefault="0079090C" w:rsidP="00B94932">
            <w:pPr>
              <w:keepNext/>
              <w:keepLines/>
              <w:suppressAutoHyphens/>
              <w:spacing w:after="0"/>
              <w:textAlignment w:val="baseline"/>
              <w:rPr>
                <w:sz w:val="14"/>
                <w:szCs w:val="14"/>
              </w:rPr>
            </w:pPr>
            <w:r w:rsidRPr="004711F3">
              <w:rPr>
                <w:sz w:val="16"/>
                <w:szCs w:val="16"/>
              </w:rPr>
              <w:t>b) max. total rate per crop/season </w:t>
            </w:r>
          </w:p>
        </w:tc>
        <w:tc>
          <w:tcPr>
            <w:tcW w:w="1567" w:type="dxa"/>
            <w:shd w:val="clear" w:color="auto" w:fill="auto"/>
          </w:tcPr>
          <w:p w14:paraId="22DC7749" w14:textId="77777777" w:rsidR="0079090C" w:rsidRPr="004711F3" w:rsidRDefault="0079090C" w:rsidP="00B94932">
            <w:pPr>
              <w:keepNext/>
              <w:keepLines/>
              <w:suppressAutoHyphens/>
              <w:spacing w:after="0"/>
              <w:textAlignment w:val="baseline"/>
            </w:pPr>
            <w:r w:rsidRPr="004711F3">
              <w:rPr>
                <w:sz w:val="16"/>
                <w:szCs w:val="16"/>
              </w:rPr>
              <w:t>g or kg as/ha </w:t>
            </w:r>
            <w:r w:rsidRPr="004711F3">
              <w:rPr>
                <w:sz w:val="16"/>
                <w:szCs w:val="16"/>
              </w:rPr>
              <w:br/>
              <w:t> </w:t>
            </w:r>
          </w:p>
          <w:p w14:paraId="7ED8F745" w14:textId="77777777" w:rsidR="0079090C" w:rsidRPr="004711F3" w:rsidRDefault="0079090C" w:rsidP="00B94932">
            <w:pPr>
              <w:keepNext/>
              <w:keepLines/>
              <w:suppressAutoHyphens/>
              <w:spacing w:after="0"/>
              <w:textAlignment w:val="baseline"/>
            </w:pPr>
            <w:r w:rsidRPr="004711F3">
              <w:rPr>
                <w:sz w:val="16"/>
                <w:szCs w:val="16"/>
              </w:rPr>
              <w:t>a) min / max. rate per appl. </w:t>
            </w:r>
          </w:p>
          <w:p w14:paraId="2BCF44CB" w14:textId="64930468" w:rsidR="0079090C" w:rsidRPr="008E49C4" w:rsidRDefault="0079090C" w:rsidP="00B94932">
            <w:pPr>
              <w:keepNext/>
              <w:keepLines/>
              <w:suppressAutoHyphens/>
              <w:spacing w:after="0"/>
              <w:textAlignment w:val="baseline"/>
              <w:rPr>
                <w:sz w:val="14"/>
                <w:szCs w:val="14"/>
                <w:lang w:val="en-US"/>
              </w:rPr>
            </w:pPr>
            <w:r w:rsidRPr="004711F3">
              <w:rPr>
                <w:sz w:val="16"/>
                <w:szCs w:val="16"/>
              </w:rPr>
              <w:t>b) max. total rate per crop/season </w:t>
            </w:r>
          </w:p>
        </w:tc>
        <w:tc>
          <w:tcPr>
            <w:tcW w:w="679" w:type="dxa"/>
            <w:shd w:val="clear" w:color="auto" w:fill="auto"/>
          </w:tcPr>
          <w:p w14:paraId="498EDA6A" w14:textId="771CEACF" w:rsidR="0079090C" w:rsidRPr="00CA3DAB" w:rsidRDefault="0079090C" w:rsidP="00B94932">
            <w:pPr>
              <w:spacing w:after="0"/>
              <w:rPr>
                <w:sz w:val="14"/>
                <w:szCs w:val="14"/>
              </w:rPr>
            </w:pPr>
            <w:r w:rsidRPr="004711F3">
              <w:rPr>
                <w:sz w:val="16"/>
                <w:szCs w:val="16"/>
              </w:rPr>
              <w:t>Water L/ha </w:t>
            </w:r>
            <w:r w:rsidRPr="004711F3">
              <w:rPr>
                <w:sz w:val="16"/>
                <w:szCs w:val="16"/>
              </w:rPr>
              <w:br/>
              <w:t> </w:t>
            </w:r>
            <w:r w:rsidRPr="004711F3">
              <w:rPr>
                <w:sz w:val="16"/>
                <w:szCs w:val="16"/>
              </w:rPr>
              <w:br/>
              <w:t>min / max </w:t>
            </w:r>
          </w:p>
        </w:tc>
        <w:tc>
          <w:tcPr>
            <w:tcW w:w="707" w:type="dxa"/>
            <w:vMerge/>
            <w:shd w:val="clear" w:color="auto" w:fill="auto"/>
          </w:tcPr>
          <w:p w14:paraId="085DF6F8" w14:textId="77777777" w:rsidR="0079090C" w:rsidRPr="00CA3DAB" w:rsidRDefault="0079090C" w:rsidP="00B94932">
            <w:pPr>
              <w:keepNext/>
              <w:keepLines/>
              <w:suppressAutoHyphens/>
              <w:spacing w:after="0"/>
              <w:textAlignment w:val="baseline"/>
              <w:rPr>
                <w:sz w:val="14"/>
                <w:szCs w:val="14"/>
              </w:rPr>
            </w:pPr>
          </w:p>
        </w:tc>
        <w:tc>
          <w:tcPr>
            <w:tcW w:w="1266" w:type="dxa"/>
            <w:vMerge/>
            <w:shd w:val="clear" w:color="auto" w:fill="auto"/>
          </w:tcPr>
          <w:p w14:paraId="17D82F22" w14:textId="77777777" w:rsidR="0079090C" w:rsidRPr="00CA3DAB" w:rsidRDefault="0079090C" w:rsidP="00B94932">
            <w:pPr>
              <w:keepNext/>
              <w:keepLines/>
              <w:suppressAutoHyphens/>
              <w:spacing w:after="0"/>
              <w:textAlignment w:val="baseline"/>
              <w:rPr>
                <w:sz w:val="14"/>
                <w:szCs w:val="14"/>
                <w:lang w:val="it-IT"/>
              </w:rPr>
            </w:pPr>
          </w:p>
        </w:tc>
      </w:tr>
      <w:tr w:rsidR="00542B97" w:rsidRPr="004F256B" w14:paraId="530D344D" w14:textId="77777777" w:rsidTr="00D30BB0">
        <w:trPr>
          <w:trHeight w:val="165"/>
          <w:tblHeader/>
        </w:trPr>
        <w:tc>
          <w:tcPr>
            <w:tcW w:w="567" w:type="dxa"/>
            <w:shd w:val="clear" w:color="auto" w:fill="auto"/>
          </w:tcPr>
          <w:p w14:paraId="7B45B571" w14:textId="6E2554D3" w:rsidR="00542B97" w:rsidRPr="00CA3DAB" w:rsidRDefault="00542B97" w:rsidP="00542B97">
            <w:pPr>
              <w:keepNext/>
              <w:keepLines/>
              <w:suppressAutoHyphens/>
              <w:spacing w:after="0"/>
              <w:textAlignment w:val="baseline"/>
              <w:rPr>
                <w:sz w:val="14"/>
                <w:szCs w:val="14"/>
              </w:rPr>
            </w:pPr>
            <w:r w:rsidRPr="00CA3DAB">
              <w:rPr>
                <w:sz w:val="14"/>
                <w:szCs w:val="14"/>
              </w:rPr>
              <w:t>10</w:t>
            </w:r>
          </w:p>
        </w:tc>
        <w:tc>
          <w:tcPr>
            <w:tcW w:w="893" w:type="dxa"/>
            <w:shd w:val="clear" w:color="auto" w:fill="auto"/>
          </w:tcPr>
          <w:p w14:paraId="3C4E9B33" w14:textId="293403D6" w:rsidR="00542B97" w:rsidRPr="00CA3DAB" w:rsidRDefault="00542B97" w:rsidP="00542B97">
            <w:pPr>
              <w:keepNext/>
              <w:keepLines/>
              <w:suppressAutoHyphens/>
              <w:spacing w:after="0"/>
              <w:textAlignment w:val="baseline"/>
              <w:rPr>
                <w:sz w:val="14"/>
                <w:szCs w:val="14"/>
              </w:rPr>
            </w:pPr>
            <w:r w:rsidRPr="00CA3DAB">
              <w:rPr>
                <w:sz w:val="14"/>
                <w:szCs w:val="14"/>
              </w:rPr>
              <w:t>HU</w:t>
            </w:r>
          </w:p>
        </w:tc>
        <w:tc>
          <w:tcPr>
            <w:tcW w:w="950" w:type="dxa"/>
            <w:shd w:val="clear" w:color="auto" w:fill="auto"/>
          </w:tcPr>
          <w:p w14:paraId="4B83F2D9" w14:textId="77777777" w:rsidR="00542B97" w:rsidRPr="00CA3DAB" w:rsidRDefault="00542B97" w:rsidP="00542B97">
            <w:pPr>
              <w:keepNext/>
              <w:keepLines/>
              <w:suppressAutoHyphens/>
              <w:spacing w:after="0"/>
              <w:textAlignment w:val="baseline"/>
              <w:rPr>
                <w:sz w:val="14"/>
                <w:szCs w:val="14"/>
              </w:rPr>
            </w:pPr>
            <w:r w:rsidRPr="00CA3DAB">
              <w:rPr>
                <w:sz w:val="14"/>
                <w:szCs w:val="14"/>
              </w:rPr>
              <w:t>Deciduous forest species</w:t>
            </w:r>
          </w:p>
          <w:p w14:paraId="2EA4C3C7" w14:textId="20083AF6" w:rsidR="00542B97" w:rsidRPr="00CA3DAB" w:rsidRDefault="00542B97" w:rsidP="00542B97">
            <w:pPr>
              <w:keepNext/>
              <w:keepLines/>
              <w:suppressAutoHyphens/>
              <w:spacing w:after="0"/>
              <w:textAlignment w:val="baseline"/>
              <w:rPr>
                <w:sz w:val="14"/>
                <w:szCs w:val="14"/>
              </w:rPr>
            </w:pPr>
            <w:r w:rsidRPr="00CA3DAB">
              <w:rPr>
                <w:sz w:val="14"/>
                <w:szCs w:val="14"/>
              </w:rPr>
              <w:t>(also on public areas)</w:t>
            </w:r>
          </w:p>
        </w:tc>
        <w:tc>
          <w:tcPr>
            <w:tcW w:w="772" w:type="dxa"/>
            <w:shd w:val="clear" w:color="auto" w:fill="auto"/>
          </w:tcPr>
          <w:p w14:paraId="01F77161" w14:textId="76CAB7D2" w:rsidR="00542B97" w:rsidRPr="00CA3DAB" w:rsidRDefault="00542B97" w:rsidP="00542B97">
            <w:pPr>
              <w:keepNext/>
              <w:keepLines/>
              <w:suppressAutoHyphens/>
              <w:spacing w:after="0"/>
              <w:textAlignment w:val="baseline"/>
              <w:rPr>
                <w:sz w:val="14"/>
                <w:szCs w:val="14"/>
              </w:rPr>
            </w:pPr>
            <w:r w:rsidRPr="00CA3DAB">
              <w:rPr>
                <w:sz w:val="14"/>
                <w:szCs w:val="14"/>
              </w:rPr>
              <w:t>F</w:t>
            </w:r>
          </w:p>
        </w:tc>
        <w:tc>
          <w:tcPr>
            <w:tcW w:w="1343" w:type="dxa"/>
            <w:shd w:val="clear" w:color="auto" w:fill="auto"/>
          </w:tcPr>
          <w:p w14:paraId="59FAE5EE" w14:textId="77777777" w:rsidR="00542B97" w:rsidRPr="00B06B16" w:rsidRDefault="00542B97" w:rsidP="00542B97">
            <w:pPr>
              <w:keepNext/>
              <w:keepLines/>
              <w:suppressAutoHyphens/>
              <w:spacing w:after="0"/>
              <w:textAlignment w:val="baseline"/>
              <w:rPr>
                <w:sz w:val="14"/>
                <w:szCs w:val="14"/>
              </w:rPr>
            </w:pPr>
            <w:r w:rsidRPr="00B06B16">
              <w:rPr>
                <w:sz w:val="14"/>
                <w:szCs w:val="14"/>
              </w:rPr>
              <w:t xml:space="preserve">Lepidopteran foliage pests </w:t>
            </w:r>
          </w:p>
          <w:p w14:paraId="0953B202" w14:textId="77777777" w:rsidR="00542B97" w:rsidRPr="00B06B16" w:rsidRDefault="00542B97" w:rsidP="00542B97">
            <w:pPr>
              <w:keepNext/>
              <w:keepLines/>
              <w:suppressAutoHyphens/>
              <w:spacing w:after="0"/>
              <w:textAlignment w:val="baseline"/>
              <w:rPr>
                <w:sz w:val="14"/>
                <w:szCs w:val="14"/>
              </w:rPr>
            </w:pPr>
            <w:r w:rsidRPr="00B06B16">
              <w:rPr>
                <w:i/>
                <w:iCs/>
                <w:sz w:val="14"/>
                <w:szCs w:val="14"/>
              </w:rPr>
              <w:t>Lymantria dispar</w:t>
            </w:r>
            <w:r w:rsidRPr="00B06B16">
              <w:rPr>
                <w:sz w:val="14"/>
                <w:szCs w:val="14"/>
              </w:rPr>
              <w:t xml:space="preserve"> - LYMADI</w:t>
            </w:r>
          </w:p>
          <w:p w14:paraId="6AE0A255" w14:textId="77777777" w:rsidR="00542B97" w:rsidRPr="00B06B16" w:rsidRDefault="00542B97" w:rsidP="00542B97">
            <w:pPr>
              <w:keepNext/>
              <w:keepLines/>
              <w:suppressAutoHyphens/>
              <w:spacing w:after="0"/>
              <w:textAlignment w:val="baseline"/>
              <w:rPr>
                <w:sz w:val="14"/>
                <w:szCs w:val="14"/>
              </w:rPr>
            </w:pPr>
            <w:r w:rsidRPr="00B06B16">
              <w:rPr>
                <w:i/>
                <w:iCs/>
                <w:sz w:val="14"/>
                <w:szCs w:val="14"/>
              </w:rPr>
              <w:t xml:space="preserve"> </w:t>
            </w:r>
            <w:proofErr w:type="spellStart"/>
            <w:r w:rsidRPr="00B06B16">
              <w:rPr>
                <w:i/>
                <w:iCs/>
                <w:sz w:val="14"/>
                <w:szCs w:val="14"/>
              </w:rPr>
              <w:t>Hyphantria</w:t>
            </w:r>
            <w:proofErr w:type="spellEnd"/>
            <w:r w:rsidRPr="00B06B16">
              <w:rPr>
                <w:i/>
                <w:iCs/>
                <w:sz w:val="14"/>
                <w:szCs w:val="14"/>
              </w:rPr>
              <w:t xml:space="preserve"> </w:t>
            </w:r>
            <w:proofErr w:type="spellStart"/>
            <w:r w:rsidRPr="00B06B16">
              <w:rPr>
                <w:i/>
                <w:iCs/>
                <w:sz w:val="14"/>
                <w:szCs w:val="14"/>
              </w:rPr>
              <w:t>cunea</w:t>
            </w:r>
            <w:proofErr w:type="spellEnd"/>
            <w:r w:rsidRPr="00B06B16">
              <w:rPr>
                <w:sz w:val="14"/>
                <w:szCs w:val="14"/>
              </w:rPr>
              <w:t xml:space="preserve"> - HYPHCU</w:t>
            </w:r>
          </w:p>
          <w:p w14:paraId="46C08C24" w14:textId="77777777" w:rsidR="00542B97" w:rsidRPr="00B06B16" w:rsidRDefault="00542B97" w:rsidP="00542B97">
            <w:pPr>
              <w:keepNext/>
              <w:keepLines/>
              <w:suppressAutoHyphens/>
              <w:spacing w:after="0"/>
              <w:textAlignment w:val="baseline"/>
              <w:rPr>
                <w:sz w:val="14"/>
                <w:szCs w:val="14"/>
              </w:rPr>
            </w:pPr>
            <w:proofErr w:type="spellStart"/>
            <w:r w:rsidRPr="00B06B16">
              <w:rPr>
                <w:i/>
                <w:iCs/>
                <w:sz w:val="14"/>
                <w:szCs w:val="14"/>
              </w:rPr>
              <w:t>Euproctis</w:t>
            </w:r>
            <w:proofErr w:type="spellEnd"/>
            <w:r w:rsidRPr="00B06B16">
              <w:rPr>
                <w:i/>
                <w:iCs/>
                <w:sz w:val="14"/>
                <w:szCs w:val="14"/>
              </w:rPr>
              <w:t xml:space="preserve"> </w:t>
            </w:r>
            <w:proofErr w:type="spellStart"/>
            <w:r w:rsidRPr="00B06B16">
              <w:rPr>
                <w:i/>
                <w:iCs/>
                <w:sz w:val="14"/>
                <w:szCs w:val="14"/>
              </w:rPr>
              <w:t>chrysorrhoea</w:t>
            </w:r>
            <w:proofErr w:type="spellEnd"/>
            <w:r w:rsidRPr="00B06B16">
              <w:rPr>
                <w:sz w:val="14"/>
                <w:szCs w:val="14"/>
              </w:rPr>
              <w:t xml:space="preserve"> - EUPRCH</w:t>
            </w:r>
          </w:p>
          <w:p w14:paraId="63CD2541" w14:textId="77777777" w:rsidR="00542B97" w:rsidRPr="00CA3DAB" w:rsidRDefault="00542B97" w:rsidP="00542B97">
            <w:pPr>
              <w:keepNext/>
              <w:keepLines/>
              <w:suppressAutoHyphens/>
              <w:spacing w:after="0"/>
              <w:textAlignment w:val="baseline"/>
              <w:rPr>
                <w:sz w:val="14"/>
                <w:szCs w:val="14"/>
                <w:lang w:val="es-ES"/>
              </w:rPr>
            </w:pPr>
            <w:r w:rsidRPr="00CA3DAB">
              <w:rPr>
                <w:i/>
                <w:iCs/>
                <w:sz w:val="14"/>
                <w:szCs w:val="14"/>
                <w:lang w:val="es-ES"/>
              </w:rPr>
              <w:t>Aporia crataegi</w:t>
            </w:r>
            <w:r w:rsidRPr="00CA3DAB">
              <w:rPr>
                <w:sz w:val="14"/>
                <w:szCs w:val="14"/>
                <w:lang w:val="es-ES"/>
              </w:rPr>
              <w:t xml:space="preserve"> - APORCR</w:t>
            </w:r>
          </w:p>
          <w:p w14:paraId="501B2932" w14:textId="77777777" w:rsidR="00542B97" w:rsidRPr="00CA3DAB" w:rsidRDefault="00542B97" w:rsidP="00542B97">
            <w:pPr>
              <w:keepNext/>
              <w:keepLines/>
              <w:suppressAutoHyphens/>
              <w:spacing w:after="0"/>
              <w:textAlignment w:val="baseline"/>
              <w:rPr>
                <w:sz w:val="14"/>
                <w:szCs w:val="14"/>
                <w:lang w:val="es-ES"/>
              </w:rPr>
            </w:pPr>
            <w:r w:rsidRPr="00CA3DAB">
              <w:rPr>
                <w:i/>
                <w:iCs/>
                <w:sz w:val="14"/>
                <w:szCs w:val="14"/>
                <w:lang w:val="es-ES"/>
              </w:rPr>
              <w:t>Thaumetopoea processionea</w:t>
            </w:r>
            <w:r w:rsidRPr="00CA3DAB">
              <w:rPr>
                <w:sz w:val="14"/>
                <w:szCs w:val="14"/>
                <w:lang w:val="es-ES"/>
              </w:rPr>
              <w:t xml:space="preserve"> - THAUPR</w:t>
            </w:r>
          </w:p>
          <w:p w14:paraId="3D08434C" w14:textId="77777777" w:rsidR="00542B97" w:rsidRPr="00CA3DAB" w:rsidRDefault="00542B97" w:rsidP="00542B97">
            <w:pPr>
              <w:keepNext/>
              <w:keepLines/>
              <w:suppressAutoHyphens/>
              <w:spacing w:after="0"/>
              <w:textAlignment w:val="baseline"/>
              <w:rPr>
                <w:sz w:val="14"/>
                <w:szCs w:val="14"/>
                <w:lang w:val="es-ES"/>
              </w:rPr>
            </w:pPr>
            <w:r w:rsidRPr="00CA3DAB">
              <w:rPr>
                <w:i/>
                <w:iCs/>
                <w:sz w:val="14"/>
                <w:szCs w:val="14"/>
                <w:lang w:val="es-ES"/>
              </w:rPr>
              <w:t>Tortrix viridana</w:t>
            </w:r>
            <w:r w:rsidRPr="00CA3DAB">
              <w:rPr>
                <w:sz w:val="14"/>
                <w:szCs w:val="14"/>
                <w:lang w:val="es-ES"/>
              </w:rPr>
              <w:t xml:space="preserve"> - TORTVI</w:t>
            </w:r>
          </w:p>
          <w:p w14:paraId="010A962D" w14:textId="77777777" w:rsidR="00542B97" w:rsidRPr="00CA3DAB" w:rsidRDefault="00542B97" w:rsidP="00542B97">
            <w:pPr>
              <w:keepNext/>
              <w:keepLines/>
              <w:suppressAutoHyphens/>
              <w:spacing w:after="0"/>
              <w:textAlignment w:val="baseline"/>
              <w:rPr>
                <w:sz w:val="14"/>
                <w:szCs w:val="14"/>
                <w:lang w:val="es-ES"/>
              </w:rPr>
            </w:pPr>
            <w:r w:rsidRPr="00CA3DAB">
              <w:rPr>
                <w:i/>
                <w:iCs/>
                <w:sz w:val="14"/>
                <w:szCs w:val="14"/>
                <w:lang w:val="es-ES"/>
              </w:rPr>
              <w:t>Geometridae -</w:t>
            </w:r>
            <w:r w:rsidRPr="00CA3DAB">
              <w:rPr>
                <w:sz w:val="14"/>
                <w:szCs w:val="14"/>
                <w:lang w:val="es-ES"/>
              </w:rPr>
              <w:t xml:space="preserve"> 1GEOMF</w:t>
            </w:r>
          </w:p>
          <w:p w14:paraId="0E2FEE7A" w14:textId="77777777" w:rsidR="00542B97" w:rsidRPr="00CA3DAB" w:rsidRDefault="00542B97" w:rsidP="00542B97">
            <w:pPr>
              <w:keepNext/>
              <w:keepLines/>
              <w:suppressAutoHyphens/>
              <w:spacing w:after="0"/>
              <w:textAlignment w:val="baseline"/>
              <w:rPr>
                <w:sz w:val="14"/>
                <w:szCs w:val="14"/>
                <w:lang w:val="es-ES"/>
              </w:rPr>
            </w:pPr>
            <w:r w:rsidRPr="00CA3DAB">
              <w:rPr>
                <w:i/>
                <w:iCs/>
                <w:sz w:val="14"/>
                <w:szCs w:val="14"/>
                <w:lang w:val="es-ES"/>
              </w:rPr>
              <w:t>Tortricidae</w:t>
            </w:r>
            <w:r w:rsidRPr="00CA3DAB">
              <w:rPr>
                <w:sz w:val="14"/>
                <w:szCs w:val="14"/>
                <w:lang w:val="es-ES"/>
              </w:rPr>
              <w:t xml:space="preserve"> - 1TORTF</w:t>
            </w:r>
          </w:p>
          <w:p w14:paraId="0CC53FAD" w14:textId="5FDC85A7" w:rsidR="00542B97" w:rsidRPr="008E49C4" w:rsidRDefault="00542B97" w:rsidP="00542B97">
            <w:pPr>
              <w:keepNext/>
              <w:keepLines/>
              <w:suppressAutoHyphens/>
              <w:spacing w:after="0"/>
              <w:textAlignment w:val="baseline"/>
              <w:rPr>
                <w:sz w:val="14"/>
                <w:szCs w:val="14"/>
                <w:lang w:val="es-ES"/>
              </w:rPr>
            </w:pPr>
            <w:r w:rsidRPr="00CA3DAB">
              <w:rPr>
                <w:i/>
                <w:iCs/>
                <w:sz w:val="14"/>
                <w:szCs w:val="14"/>
                <w:lang w:val="es-ES"/>
              </w:rPr>
              <w:t>Gracillariidae</w:t>
            </w:r>
            <w:r w:rsidRPr="00CA3DAB">
              <w:rPr>
                <w:sz w:val="14"/>
                <w:szCs w:val="14"/>
                <w:lang w:val="es-ES"/>
              </w:rPr>
              <w:t xml:space="preserve"> - 1GRACF</w:t>
            </w:r>
          </w:p>
        </w:tc>
        <w:tc>
          <w:tcPr>
            <w:tcW w:w="857" w:type="dxa"/>
            <w:shd w:val="clear" w:color="auto" w:fill="auto"/>
          </w:tcPr>
          <w:p w14:paraId="0628947D" w14:textId="2A003A03" w:rsidR="00542B97" w:rsidRPr="00CA3DAB" w:rsidRDefault="00542B97" w:rsidP="00542B97">
            <w:pPr>
              <w:keepNext/>
              <w:keepLines/>
              <w:suppressAutoHyphens/>
              <w:spacing w:after="0"/>
              <w:textAlignment w:val="baseline"/>
              <w:rPr>
                <w:sz w:val="14"/>
                <w:szCs w:val="14"/>
              </w:rPr>
            </w:pPr>
            <w:r w:rsidRPr="00CA3DAB">
              <w:rPr>
                <w:sz w:val="14"/>
                <w:szCs w:val="14"/>
              </w:rPr>
              <w:t>Spray</w:t>
            </w:r>
          </w:p>
        </w:tc>
        <w:tc>
          <w:tcPr>
            <w:tcW w:w="825" w:type="dxa"/>
            <w:shd w:val="clear" w:color="auto" w:fill="auto"/>
          </w:tcPr>
          <w:p w14:paraId="5DD53233" w14:textId="65BE5B41" w:rsidR="00542B97" w:rsidRPr="00CA3DAB" w:rsidRDefault="00542B97" w:rsidP="00542B97">
            <w:pPr>
              <w:keepNext/>
              <w:keepLines/>
              <w:suppressAutoHyphens/>
              <w:spacing w:after="0"/>
              <w:textAlignment w:val="baseline"/>
              <w:rPr>
                <w:sz w:val="14"/>
                <w:szCs w:val="14"/>
              </w:rPr>
            </w:pPr>
            <w:r w:rsidRPr="00CA3DAB">
              <w:rPr>
                <w:sz w:val="14"/>
                <w:szCs w:val="14"/>
              </w:rPr>
              <w:t>When caterpillars are visible following egg hatch &amp; foliage growth sufficient for deposition</w:t>
            </w:r>
          </w:p>
        </w:tc>
        <w:tc>
          <w:tcPr>
            <w:tcW w:w="1014" w:type="dxa"/>
            <w:shd w:val="clear" w:color="auto" w:fill="auto"/>
          </w:tcPr>
          <w:p w14:paraId="56F3C551" w14:textId="52BFC878" w:rsidR="00542B97" w:rsidRPr="00CA3DAB" w:rsidRDefault="00542B97" w:rsidP="00542B97">
            <w:pPr>
              <w:keepNext/>
              <w:keepLines/>
              <w:suppressAutoHyphens/>
              <w:spacing w:after="0"/>
              <w:textAlignment w:val="baseline"/>
              <w:rPr>
                <w:sz w:val="14"/>
                <w:szCs w:val="14"/>
              </w:rPr>
            </w:pPr>
            <w:r w:rsidRPr="00CA3DAB">
              <w:rPr>
                <w:sz w:val="14"/>
                <w:szCs w:val="14"/>
              </w:rPr>
              <w:t>a) 4</w:t>
            </w:r>
            <w:r w:rsidRPr="00CA3DAB">
              <w:rPr>
                <w:sz w:val="14"/>
                <w:szCs w:val="14"/>
              </w:rPr>
              <w:br/>
              <w:t>b) 4</w:t>
            </w:r>
          </w:p>
        </w:tc>
        <w:tc>
          <w:tcPr>
            <w:tcW w:w="1166" w:type="dxa"/>
            <w:shd w:val="clear" w:color="auto" w:fill="auto"/>
          </w:tcPr>
          <w:p w14:paraId="60E591DC" w14:textId="227A871A" w:rsidR="00542B97" w:rsidRPr="00CA3DAB" w:rsidRDefault="00542B97" w:rsidP="00542B97">
            <w:pPr>
              <w:keepNext/>
              <w:keepLines/>
              <w:suppressAutoHyphens/>
              <w:spacing w:after="0"/>
              <w:textAlignment w:val="baseline"/>
              <w:rPr>
                <w:sz w:val="14"/>
                <w:szCs w:val="14"/>
              </w:rPr>
            </w:pPr>
            <w:r w:rsidRPr="00CA3DAB">
              <w:rPr>
                <w:sz w:val="14"/>
                <w:szCs w:val="14"/>
              </w:rPr>
              <w:t>5 days</w:t>
            </w:r>
          </w:p>
        </w:tc>
        <w:tc>
          <w:tcPr>
            <w:tcW w:w="1147" w:type="dxa"/>
            <w:shd w:val="clear" w:color="auto" w:fill="auto"/>
          </w:tcPr>
          <w:p w14:paraId="519DAC50" w14:textId="77777777" w:rsidR="00542B97" w:rsidRPr="00CA3DAB" w:rsidRDefault="00542B97" w:rsidP="00542B97">
            <w:pPr>
              <w:keepNext/>
              <w:keepLines/>
              <w:suppressAutoHyphens/>
              <w:spacing w:after="0"/>
              <w:textAlignment w:val="baseline"/>
              <w:rPr>
                <w:sz w:val="14"/>
                <w:szCs w:val="14"/>
              </w:rPr>
            </w:pPr>
            <w:r w:rsidRPr="00CA3DAB">
              <w:rPr>
                <w:sz w:val="14"/>
                <w:szCs w:val="14"/>
              </w:rPr>
              <w:t>a) 2 - 2.5 L/ha</w:t>
            </w:r>
          </w:p>
          <w:p w14:paraId="6219922A" w14:textId="28E857EC" w:rsidR="00542B97" w:rsidRPr="00CA3DAB" w:rsidRDefault="00542B97" w:rsidP="00542B97">
            <w:pPr>
              <w:keepNext/>
              <w:keepLines/>
              <w:suppressAutoHyphens/>
              <w:spacing w:after="0"/>
              <w:textAlignment w:val="baseline"/>
              <w:rPr>
                <w:sz w:val="14"/>
                <w:szCs w:val="14"/>
              </w:rPr>
            </w:pPr>
            <w:r w:rsidRPr="00CA3DAB">
              <w:rPr>
                <w:sz w:val="14"/>
                <w:szCs w:val="14"/>
              </w:rPr>
              <w:t>b) 10 L/ha</w:t>
            </w:r>
          </w:p>
        </w:tc>
        <w:tc>
          <w:tcPr>
            <w:tcW w:w="1567" w:type="dxa"/>
            <w:shd w:val="clear" w:color="auto" w:fill="auto"/>
          </w:tcPr>
          <w:p w14:paraId="0A094F05" w14:textId="7481D0EC" w:rsidR="00542B97" w:rsidRPr="008E49C4" w:rsidRDefault="00542B97" w:rsidP="00542B97">
            <w:pPr>
              <w:keepNext/>
              <w:keepLines/>
              <w:suppressAutoHyphens/>
              <w:spacing w:after="0"/>
              <w:textAlignment w:val="baseline"/>
              <w:rPr>
                <w:sz w:val="14"/>
                <w:szCs w:val="14"/>
                <w:lang w:val="es-ES"/>
              </w:rPr>
            </w:pPr>
            <w:r w:rsidRPr="00CA3DAB">
              <w:rPr>
                <w:sz w:val="14"/>
                <w:szCs w:val="14"/>
                <w:lang w:val="es-ES"/>
              </w:rPr>
              <w:t>a) 0.413 - 0.516 kg a.s/ha</w:t>
            </w:r>
            <w:r w:rsidRPr="00CA3DAB">
              <w:rPr>
                <w:sz w:val="14"/>
                <w:szCs w:val="14"/>
                <w:lang w:val="es-ES"/>
              </w:rPr>
              <w:br/>
              <w:t>b) 2.06 kg a.s./ha</w:t>
            </w:r>
          </w:p>
        </w:tc>
        <w:tc>
          <w:tcPr>
            <w:tcW w:w="679" w:type="dxa"/>
            <w:shd w:val="clear" w:color="auto" w:fill="auto"/>
          </w:tcPr>
          <w:p w14:paraId="22292CAA" w14:textId="3338E5EC" w:rsidR="00542B97" w:rsidRPr="00CA3DAB" w:rsidRDefault="00542B97" w:rsidP="00542B97">
            <w:pPr>
              <w:spacing w:after="0"/>
              <w:rPr>
                <w:sz w:val="14"/>
                <w:szCs w:val="14"/>
              </w:rPr>
            </w:pPr>
            <w:r w:rsidRPr="00CA3DAB">
              <w:rPr>
                <w:sz w:val="14"/>
                <w:szCs w:val="14"/>
              </w:rPr>
              <w:t xml:space="preserve">Ground spray: 600 - 1500 L/ha </w:t>
            </w:r>
            <w:r w:rsidRPr="00CA3DAB">
              <w:rPr>
                <w:sz w:val="14"/>
                <w:szCs w:val="14"/>
              </w:rPr>
              <w:br/>
              <w:t>Aerial spray: 60 - 80 L/ha</w:t>
            </w:r>
          </w:p>
        </w:tc>
        <w:tc>
          <w:tcPr>
            <w:tcW w:w="707" w:type="dxa"/>
            <w:shd w:val="clear" w:color="auto" w:fill="auto"/>
          </w:tcPr>
          <w:p w14:paraId="20A331ED" w14:textId="28D94FB3" w:rsidR="00542B97" w:rsidRPr="00CA3DAB" w:rsidRDefault="00542B97" w:rsidP="00542B97">
            <w:pPr>
              <w:keepNext/>
              <w:keepLines/>
              <w:suppressAutoHyphens/>
              <w:spacing w:after="0"/>
              <w:textAlignment w:val="baseline"/>
              <w:rPr>
                <w:sz w:val="14"/>
                <w:szCs w:val="14"/>
              </w:rPr>
            </w:pPr>
            <w:r w:rsidRPr="00CA3DAB">
              <w:rPr>
                <w:sz w:val="14"/>
                <w:szCs w:val="14"/>
              </w:rPr>
              <w:t>-</w:t>
            </w:r>
          </w:p>
        </w:tc>
        <w:tc>
          <w:tcPr>
            <w:tcW w:w="1266" w:type="dxa"/>
            <w:shd w:val="clear" w:color="auto" w:fill="auto"/>
          </w:tcPr>
          <w:p w14:paraId="33D34C03" w14:textId="77777777" w:rsidR="00542B97" w:rsidRPr="00CA3DAB" w:rsidRDefault="00542B97" w:rsidP="00542B97">
            <w:pPr>
              <w:keepNext/>
              <w:keepLines/>
              <w:suppressAutoHyphens/>
              <w:spacing w:after="0"/>
              <w:textAlignment w:val="baseline"/>
              <w:rPr>
                <w:sz w:val="14"/>
                <w:szCs w:val="14"/>
                <w:lang w:val="it-IT"/>
              </w:rPr>
            </w:pPr>
            <w:r w:rsidRPr="00CA3DAB">
              <w:rPr>
                <w:sz w:val="14"/>
                <w:szCs w:val="14"/>
                <w:lang w:val="it-IT"/>
              </w:rPr>
              <w:t>Application rate in CFU:</w:t>
            </w:r>
          </w:p>
          <w:p w14:paraId="4C17DB97" w14:textId="77777777" w:rsidR="00542B97" w:rsidRPr="00CA3DAB" w:rsidRDefault="00542B97" w:rsidP="00542B97">
            <w:pPr>
              <w:keepNext/>
              <w:keepLines/>
              <w:suppressAutoHyphens/>
              <w:spacing w:after="0"/>
              <w:textAlignment w:val="baseline"/>
              <w:rPr>
                <w:sz w:val="14"/>
                <w:szCs w:val="14"/>
                <w:lang w:val="it-IT"/>
              </w:rPr>
            </w:pPr>
            <w:r w:rsidRPr="00CA3DAB">
              <w:rPr>
                <w:sz w:val="14"/>
                <w:szCs w:val="14"/>
                <w:lang w:val="it-IT"/>
              </w:rPr>
              <w:t>a) 3.02 - 3.77 x 10</w:t>
            </w:r>
            <w:r w:rsidRPr="00CA3DAB">
              <w:rPr>
                <w:sz w:val="14"/>
                <w:szCs w:val="14"/>
                <w:vertAlign w:val="superscript"/>
                <w:lang w:val="it-IT"/>
              </w:rPr>
              <w:t>13</w:t>
            </w:r>
            <w:r w:rsidRPr="00CA3DAB">
              <w:rPr>
                <w:sz w:val="14"/>
                <w:szCs w:val="14"/>
                <w:lang w:val="it-IT"/>
              </w:rPr>
              <w:t xml:space="preserve"> CFU/ha</w:t>
            </w:r>
          </w:p>
          <w:p w14:paraId="2FBF2578" w14:textId="4A501B27" w:rsidR="00542B97" w:rsidRPr="00CA3DAB" w:rsidRDefault="00542B97" w:rsidP="00542B97">
            <w:pPr>
              <w:keepNext/>
              <w:keepLines/>
              <w:suppressAutoHyphens/>
              <w:spacing w:after="0"/>
              <w:textAlignment w:val="baseline"/>
              <w:rPr>
                <w:sz w:val="14"/>
                <w:szCs w:val="14"/>
                <w:lang w:val="it-IT"/>
              </w:rPr>
            </w:pPr>
            <w:r w:rsidRPr="00CA3DAB">
              <w:rPr>
                <w:sz w:val="14"/>
                <w:szCs w:val="14"/>
                <w:lang w:val="it-IT"/>
              </w:rPr>
              <w:t>b) 1.51 x 10</w:t>
            </w:r>
            <w:r w:rsidRPr="00CA3DAB">
              <w:rPr>
                <w:sz w:val="14"/>
                <w:szCs w:val="14"/>
                <w:vertAlign w:val="superscript"/>
                <w:lang w:val="it-IT"/>
              </w:rPr>
              <w:t>14</w:t>
            </w:r>
            <w:r w:rsidRPr="00CA3DAB">
              <w:rPr>
                <w:sz w:val="14"/>
                <w:szCs w:val="14"/>
                <w:lang w:val="it-IT"/>
              </w:rPr>
              <w:t xml:space="preserve"> CFU/ha</w:t>
            </w:r>
          </w:p>
        </w:tc>
      </w:tr>
      <w:tr w:rsidR="00B94932" w:rsidRPr="004F256B" w14:paraId="70CDAB19" w14:textId="77777777" w:rsidTr="00D30BB0">
        <w:trPr>
          <w:trHeight w:val="165"/>
          <w:tblHeader/>
        </w:trPr>
        <w:tc>
          <w:tcPr>
            <w:tcW w:w="567" w:type="dxa"/>
            <w:shd w:val="clear" w:color="auto" w:fill="auto"/>
          </w:tcPr>
          <w:p w14:paraId="69AB5257" w14:textId="77777777" w:rsidR="00B94932" w:rsidRPr="00CA3DAB" w:rsidRDefault="00B94932" w:rsidP="00B94932">
            <w:pPr>
              <w:keepNext/>
              <w:keepLines/>
              <w:suppressAutoHyphens/>
              <w:spacing w:after="0"/>
              <w:textAlignment w:val="baseline"/>
              <w:rPr>
                <w:sz w:val="14"/>
                <w:szCs w:val="14"/>
              </w:rPr>
            </w:pPr>
            <w:r w:rsidRPr="00CA3DAB">
              <w:rPr>
                <w:sz w:val="14"/>
                <w:szCs w:val="14"/>
              </w:rPr>
              <w:t>11</w:t>
            </w:r>
          </w:p>
        </w:tc>
        <w:tc>
          <w:tcPr>
            <w:tcW w:w="893" w:type="dxa"/>
            <w:shd w:val="clear" w:color="auto" w:fill="auto"/>
          </w:tcPr>
          <w:p w14:paraId="6C82CC50" w14:textId="77777777" w:rsidR="00B94932" w:rsidRPr="00CA3DAB" w:rsidRDefault="00B94932" w:rsidP="00B94932">
            <w:pPr>
              <w:keepNext/>
              <w:keepLines/>
              <w:suppressAutoHyphens/>
              <w:spacing w:after="0"/>
              <w:textAlignment w:val="baseline"/>
              <w:rPr>
                <w:sz w:val="14"/>
                <w:szCs w:val="14"/>
              </w:rPr>
            </w:pPr>
            <w:r w:rsidRPr="00CA3DAB">
              <w:rPr>
                <w:sz w:val="14"/>
                <w:szCs w:val="14"/>
              </w:rPr>
              <w:t>HU</w:t>
            </w:r>
          </w:p>
        </w:tc>
        <w:tc>
          <w:tcPr>
            <w:tcW w:w="950" w:type="dxa"/>
            <w:shd w:val="clear" w:color="auto" w:fill="auto"/>
          </w:tcPr>
          <w:p w14:paraId="70E50ACD" w14:textId="77777777" w:rsidR="00B94932" w:rsidRPr="00CA3DAB" w:rsidRDefault="00B94932" w:rsidP="00B94932">
            <w:pPr>
              <w:keepNext/>
              <w:keepLines/>
              <w:suppressAutoHyphens/>
              <w:spacing w:after="0"/>
              <w:textAlignment w:val="baseline"/>
              <w:rPr>
                <w:sz w:val="14"/>
                <w:szCs w:val="14"/>
              </w:rPr>
            </w:pPr>
            <w:r w:rsidRPr="00CA3DAB">
              <w:rPr>
                <w:sz w:val="14"/>
                <w:szCs w:val="14"/>
              </w:rPr>
              <w:t xml:space="preserve">Pine species </w:t>
            </w:r>
          </w:p>
          <w:p w14:paraId="1DDC507D" w14:textId="77777777" w:rsidR="00B94932" w:rsidRPr="00CA3DAB" w:rsidRDefault="00B94932" w:rsidP="00B94932">
            <w:pPr>
              <w:keepNext/>
              <w:keepLines/>
              <w:suppressAutoHyphens/>
              <w:spacing w:after="0"/>
              <w:textAlignment w:val="baseline"/>
              <w:rPr>
                <w:sz w:val="14"/>
                <w:szCs w:val="14"/>
              </w:rPr>
            </w:pPr>
            <w:r w:rsidRPr="00CA3DAB">
              <w:rPr>
                <w:sz w:val="14"/>
                <w:szCs w:val="14"/>
              </w:rPr>
              <w:t>(also on public areas)</w:t>
            </w:r>
          </w:p>
        </w:tc>
        <w:tc>
          <w:tcPr>
            <w:tcW w:w="772" w:type="dxa"/>
            <w:shd w:val="clear" w:color="auto" w:fill="auto"/>
          </w:tcPr>
          <w:p w14:paraId="2808822F" w14:textId="77777777" w:rsidR="00B94932" w:rsidRPr="00CA3DAB" w:rsidRDefault="00B94932" w:rsidP="00B94932">
            <w:pPr>
              <w:keepNext/>
              <w:keepLines/>
              <w:suppressAutoHyphens/>
              <w:spacing w:after="0"/>
              <w:textAlignment w:val="baseline"/>
              <w:rPr>
                <w:sz w:val="14"/>
                <w:szCs w:val="14"/>
              </w:rPr>
            </w:pPr>
            <w:r w:rsidRPr="00CA3DAB">
              <w:rPr>
                <w:sz w:val="14"/>
                <w:szCs w:val="14"/>
              </w:rPr>
              <w:t>F</w:t>
            </w:r>
          </w:p>
        </w:tc>
        <w:tc>
          <w:tcPr>
            <w:tcW w:w="1343" w:type="dxa"/>
            <w:shd w:val="clear" w:color="auto" w:fill="auto"/>
          </w:tcPr>
          <w:p w14:paraId="69771672" w14:textId="77777777" w:rsidR="00B94932" w:rsidRPr="008E49C4" w:rsidRDefault="00B94932" w:rsidP="00B94932">
            <w:pPr>
              <w:keepNext/>
              <w:keepLines/>
              <w:suppressAutoHyphens/>
              <w:spacing w:after="0"/>
              <w:textAlignment w:val="baseline"/>
              <w:rPr>
                <w:sz w:val="14"/>
                <w:szCs w:val="14"/>
              </w:rPr>
            </w:pPr>
            <w:r w:rsidRPr="00CA3DAB">
              <w:rPr>
                <w:sz w:val="14"/>
                <w:szCs w:val="14"/>
              </w:rPr>
              <w:t xml:space="preserve">Lepidopteran foliage pests </w:t>
            </w:r>
            <w:r w:rsidRPr="00CA3DAB">
              <w:rPr>
                <w:sz w:val="14"/>
                <w:szCs w:val="14"/>
              </w:rPr>
              <w:br/>
            </w:r>
            <w:proofErr w:type="spellStart"/>
            <w:r w:rsidRPr="00CA3DAB">
              <w:rPr>
                <w:i/>
                <w:iCs/>
                <w:sz w:val="14"/>
                <w:szCs w:val="14"/>
              </w:rPr>
              <w:t>Dendrolimus</w:t>
            </w:r>
            <w:proofErr w:type="spellEnd"/>
            <w:r w:rsidRPr="00CA3DAB">
              <w:rPr>
                <w:i/>
                <w:iCs/>
                <w:sz w:val="14"/>
                <w:szCs w:val="14"/>
              </w:rPr>
              <w:t xml:space="preserve"> </w:t>
            </w:r>
            <w:proofErr w:type="spellStart"/>
            <w:r w:rsidRPr="00CA3DAB">
              <w:rPr>
                <w:i/>
                <w:iCs/>
                <w:sz w:val="14"/>
                <w:szCs w:val="14"/>
              </w:rPr>
              <w:t>pini</w:t>
            </w:r>
            <w:proofErr w:type="spellEnd"/>
            <w:r w:rsidRPr="00CA3DAB">
              <w:rPr>
                <w:i/>
                <w:iCs/>
                <w:sz w:val="14"/>
                <w:szCs w:val="14"/>
              </w:rPr>
              <w:t xml:space="preserve"> - </w:t>
            </w:r>
            <w:r w:rsidRPr="00CA3DAB">
              <w:rPr>
                <w:sz w:val="14"/>
                <w:szCs w:val="14"/>
              </w:rPr>
              <w:t>DENDPI</w:t>
            </w:r>
            <w:r w:rsidRPr="00CA3DAB">
              <w:rPr>
                <w:i/>
                <w:iCs/>
                <w:sz w:val="14"/>
                <w:szCs w:val="14"/>
              </w:rPr>
              <w:br/>
            </w:r>
            <w:proofErr w:type="spellStart"/>
            <w:r w:rsidRPr="00CA3DAB">
              <w:rPr>
                <w:i/>
                <w:iCs/>
                <w:sz w:val="14"/>
                <w:szCs w:val="14"/>
              </w:rPr>
              <w:t>Rhyacionia</w:t>
            </w:r>
            <w:proofErr w:type="spellEnd"/>
            <w:r w:rsidRPr="00CA3DAB">
              <w:rPr>
                <w:i/>
                <w:iCs/>
                <w:sz w:val="14"/>
                <w:szCs w:val="14"/>
              </w:rPr>
              <w:t xml:space="preserve"> </w:t>
            </w:r>
            <w:proofErr w:type="spellStart"/>
            <w:r w:rsidRPr="00CA3DAB">
              <w:rPr>
                <w:i/>
                <w:iCs/>
                <w:sz w:val="14"/>
                <w:szCs w:val="14"/>
              </w:rPr>
              <w:t>buoliana</w:t>
            </w:r>
            <w:proofErr w:type="spellEnd"/>
            <w:r w:rsidRPr="00CA3DAB">
              <w:rPr>
                <w:sz w:val="14"/>
                <w:szCs w:val="14"/>
              </w:rPr>
              <w:t xml:space="preserve"> - EVETBU</w:t>
            </w:r>
            <w:r w:rsidRPr="00CA3DAB">
              <w:rPr>
                <w:i/>
                <w:iCs/>
                <w:sz w:val="14"/>
                <w:szCs w:val="14"/>
              </w:rPr>
              <w:br/>
            </w:r>
            <w:proofErr w:type="spellStart"/>
            <w:r w:rsidRPr="00CA3DAB">
              <w:rPr>
                <w:i/>
                <w:iCs/>
                <w:sz w:val="14"/>
                <w:szCs w:val="14"/>
              </w:rPr>
              <w:t>Gracillariidae</w:t>
            </w:r>
            <w:proofErr w:type="spellEnd"/>
            <w:r w:rsidRPr="00CA3DAB">
              <w:rPr>
                <w:sz w:val="14"/>
                <w:szCs w:val="14"/>
              </w:rPr>
              <w:t xml:space="preserve"> - 1GRACF</w:t>
            </w:r>
          </w:p>
        </w:tc>
        <w:tc>
          <w:tcPr>
            <w:tcW w:w="857" w:type="dxa"/>
            <w:shd w:val="clear" w:color="auto" w:fill="auto"/>
          </w:tcPr>
          <w:p w14:paraId="18A4F74C" w14:textId="77777777" w:rsidR="00B94932" w:rsidRPr="00CA3DAB" w:rsidRDefault="00B94932" w:rsidP="00B94932">
            <w:pPr>
              <w:keepNext/>
              <w:keepLines/>
              <w:suppressAutoHyphens/>
              <w:spacing w:after="0"/>
              <w:textAlignment w:val="baseline"/>
              <w:rPr>
                <w:sz w:val="14"/>
                <w:szCs w:val="14"/>
              </w:rPr>
            </w:pPr>
            <w:r w:rsidRPr="00CA3DAB">
              <w:rPr>
                <w:sz w:val="14"/>
                <w:szCs w:val="14"/>
              </w:rPr>
              <w:t>Spray</w:t>
            </w:r>
          </w:p>
        </w:tc>
        <w:tc>
          <w:tcPr>
            <w:tcW w:w="825" w:type="dxa"/>
            <w:shd w:val="clear" w:color="auto" w:fill="auto"/>
          </w:tcPr>
          <w:p w14:paraId="0BAFD6F5" w14:textId="77777777" w:rsidR="00B94932" w:rsidRPr="00CA3DAB" w:rsidRDefault="00B94932" w:rsidP="00B94932">
            <w:pPr>
              <w:keepNext/>
              <w:keepLines/>
              <w:suppressAutoHyphens/>
              <w:spacing w:after="0"/>
              <w:textAlignment w:val="baseline"/>
              <w:rPr>
                <w:sz w:val="14"/>
                <w:szCs w:val="14"/>
              </w:rPr>
            </w:pPr>
            <w:r w:rsidRPr="00CA3DAB">
              <w:rPr>
                <w:sz w:val="14"/>
                <w:szCs w:val="14"/>
              </w:rPr>
              <w:t xml:space="preserve">When caterpillars are </w:t>
            </w:r>
            <w:r w:rsidRPr="00CA3DAB">
              <w:rPr>
                <w:sz w:val="14"/>
                <w:szCs w:val="14"/>
              </w:rPr>
              <w:br/>
              <w:t>visible following egg hatch &amp; foliage growth sufficient for deposition</w:t>
            </w:r>
          </w:p>
        </w:tc>
        <w:tc>
          <w:tcPr>
            <w:tcW w:w="1014" w:type="dxa"/>
            <w:shd w:val="clear" w:color="auto" w:fill="auto"/>
          </w:tcPr>
          <w:p w14:paraId="73D63F41" w14:textId="77777777" w:rsidR="00B94932" w:rsidRPr="00CA3DAB" w:rsidRDefault="00B94932" w:rsidP="00B94932">
            <w:pPr>
              <w:keepNext/>
              <w:keepLines/>
              <w:suppressAutoHyphens/>
              <w:spacing w:after="0"/>
              <w:textAlignment w:val="baseline"/>
              <w:rPr>
                <w:sz w:val="14"/>
                <w:szCs w:val="14"/>
              </w:rPr>
            </w:pPr>
            <w:r w:rsidRPr="00CA3DAB">
              <w:rPr>
                <w:sz w:val="14"/>
                <w:szCs w:val="14"/>
              </w:rPr>
              <w:t>a) 4</w:t>
            </w:r>
            <w:r w:rsidRPr="00CA3DAB">
              <w:rPr>
                <w:sz w:val="14"/>
                <w:szCs w:val="14"/>
              </w:rPr>
              <w:br/>
              <w:t>b) 4</w:t>
            </w:r>
          </w:p>
        </w:tc>
        <w:tc>
          <w:tcPr>
            <w:tcW w:w="1166" w:type="dxa"/>
            <w:shd w:val="clear" w:color="auto" w:fill="auto"/>
          </w:tcPr>
          <w:p w14:paraId="7D45A109" w14:textId="77777777" w:rsidR="00B94932" w:rsidRPr="00CA3DAB" w:rsidRDefault="00B94932" w:rsidP="00B94932">
            <w:pPr>
              <w:keepNext/>
              <w:keepLines/>
              <w:suppressAutoHyphens/>
              <w:spacing w:after="0"/>
              <w:textAlignment w:val="baseline"/>
              <w:rPr>
                <w:sz w:val="14"/>
                <w:szCs w:val="14"/>
              </w:rPr>
            </w:pPr>
            <w:r w:rsidRPr="00CA3DAB">
              <w:rPr>
                <w:sz w:val="14"/>
                <w:szCs w:val="14"/>
              </w:rPr>
              <w:t>5 days</w:t>
            </w:r>
          </w:p>
        </w:tc>
        <w:tc>
          <w:tcPr>
            <w:tcW w:w="1147" w:type="dxa"/>
            <w:shd w:val="clear" w:color="auto" w:fill="auto"/>
          </w:tcPr>
          <w:p w14:paraId="733FE35B" w14:textId="77777777" w:rsidR="00B94932" w:rsidRPr="00CA3DAB" w:rsidRDefault="00B94932" w:rsidP="00B94932">
            <w:pPr>
              <w:keepNext/>
              <w:keepLines/>
              <w:suppressAutoHyphens/>
              <w:spacing w:after="0"/>
              <w:textAlignment w:val="baseline"/>
              <w:rPr>
                <w:sz w:val="14"/>
                <w:szCs w:val="14"/>
              </w:rPr>
            </w:pPr>
            <w:r w:rsidRPr="00CA3DAB">
              <w:rPr>
                <w:sz w:val="14"/>
                <w:szCs w:val="14"/>
              </w:rPr>
              <w:t>a) 2 - 2.5 L/ha</w:t>
            </w:r>
            <w:r w:rsidRPr="00CA3DAB">
              <w:rPr>
                <w:sz w:val="14"/>
                <w:szCs w:val="14"/>
              </w:rPr>
              <w:br/>
              <w:t>b) 10 L/ha</w:t>
            </w:r>
          </w:p>
        </w:tc>
        <w:tc>
          <w:tcPr>
            <w:tcW w:w="1567" w:type="dxa"/>
            <w:shd w:val="clear" w:color="auto" w:fill="auto"/>
          </w:tcPr>
          <w:p w14:paraId="75021B75" w14:textId="77777777" w:rsidR="00B94932" w:rsidRPr="00CA3DAB" w:rsidRDefault="00B94932" w:rsidP="00B94932">
            <w:pPr>
              <w:keepNext/>
              <w:keepLines/>
              <w:suppressAutoHyphens/>
              <w:spacing w:after="0"/>
              <w:textAlignment w:val="baseline"/>
              <w:rPr>
                <w:sz w:val="14"/>
                <w:szCs w:val="14"/>
                <w:lang w:val="es-ES"/>
              </w:rPr>
            </w:pPr>
            <w:r w:rsidRPr="008E49C4">
              <w:rPr>
                <w:sz w:val="14"/>
                <w:szCs w:val="14"/>
                <w:lang w:val="es-ES"/>
              </w:rPr>
              <w:t>a) 0.413 - 0.516 kg a.s/ha</w:t>
            </w:r>
            <w:r w:rsidRPr="008E49C4">
              <w:rPr>
                <w:sz w:val="14"/>
                <w:szCs w:val="14"/>
                <w:lang w:val="es-ES"/>
              </w:rPr>
              <w:br/>
              <w:t>b) 2.06 kg a.s./ha</w:t>
            </w:r>
          </w:p>
        </w:tc>
        <w:tc>
          <w:tcPr>
            <w:tcW w:w="679" w:type="dxa"/>
            <w:shd w:val="clear" w:color="auto" w:fill="auto"/>
          </w:tcPr>
          <w:p w14:paraId="6CE44C04" w14:textId="77777777" w:rsidR="00B94932" w:rsidRPr="00CA3DAB" w:rsidRDefault="00B94932" w:rsidP="00B94932">
            <w:pPr>
              <w:spacing w:after="0"/>
              <w:rPr>
                <w:sz w:val="14"/>
                <w:szCs w:val="14"/>
              </w:rPr>
            </w:pPr>
            <w:r w:rsidRPr="00CA3DAB">
              <w:rPr>
                <w:sz w:val="14"/>
                <w:szCs w:val="14"/>
              </w:rPr>
              <w:t xml:space="preserve">Ground spray: 600 - 1500 L/ha </w:t>
            </w:r>
          </w:p>
          <w:p w14:paraId="0D4520AE" w14:textId="77777777" w:rsidR="00B94932" w:rsidRPr="00CA3DAB" w:rsidRDefault="00B94932" w:rsidP="00B94932">
            <w:pPr>
              <w:spacing w:after="0"/>
              <w:rPr>
                <w:sz w:val="14"/>
                <w:szCs w:val="14"/>
              </w:rPr>
            </w:pPr>
            <w:r w:rsidRPr="00CA3DAB">
              <w:rPr>
                <w:sz w:val="14"/>
                <w:szCs w:val="14"/>
              </w:rPr>
              <w:t>Aerial spray: 60 - 80 L/ha</w:t>
            </w:r>
          </w:p>
        </w:tc>
        <w:tc>
          <w:tcPr>
            <w:tcW w:w="707" w:type="dxa"/>
            <w:shd w:val="clear" w:color="auto" w:fill="auto"/>
          </w:tcPr>
          <w:p w14:paraId="300363FE" w14:textId="77777777" w:rsidR="00B94932" w:rsidRPr="00CA3DAB" w:rsidRDefault="00B94932" w:rsidP="00B94932">
            <w:pPr>
              <w:keepNext/>
              <w:keepLines/>
              <w:suppressAutoHyphens/>
              <w:spacing w:after="0"/>
              <w:textAlignment w:val="baseline"/>
              <w:rPr>
                <w:sz w:val="14"/>
                <w:szCs w:val="14"/>
              </w:rPr>
            </w:pPr>
            <w:r w:rsidRPr="00CA3DAB">
              <w:rPr>
                <w:sz w:val="14"/>
                <w:szCs w:val="14"/>
              </w:rPr>
              <w:t>-</w:t>
            </w:r>
          </w:p>
        </w:tc>
        <w:tc>
          <w:tcPr>
            <w:tcW w:w="1266" w:type="dxa"/>
            <w:shd w:val="clear" w:color="auto" w:fill="auto"/>
          </w:tcPr>
          <w:p w14:paraId="0D1FC445" w14:textId="77777777" w:rsidR="00B94932" w:rsidRPr="00CA3DAB" w:rsidRDefault="00B94932" w:rsidP="00B94932">
            <w:pPr>
              <w:keepNext/>
              <w:keepLines/>
              <w:suppressAutoHyphens/>
              <w:spacing w:after="0"/>
              <w:textAlignment w:val="baseline"/>
              <w:rPr>
                <w:sz w:val="14"/>
                <w:szCs w:val="14"/>
                <w:lang w:val="it-IT"/>
              </w:rPr>
            </w:pPr>
            <w:r w:rsidRPr="00CA3DAB">
              <w:rPr>
                <w:sz w:val="14"/>
                <w:szCs w:val="14"/>
                <w:lang w:val="it-IT"/>
              </w:rPr>
              <w:t>Application rate in CFU:</w:t>
            </w:r>
          </w:p>
          <w:p w14:paraId="16B93900" w14:textId="77777777" w:rsidR="00B94932" w:rsidRPr="00CA3DAB" w:rsidRDefault="00B94932" w:rsidP="00B94932">
            <w:pPr>
              <w:keepNext/>
              <w:keepLines/>
              <w:suppressAutoHyphens/>
              <w:spacing w:after="0"/>
              <w:textAlignment w:val="baseline"/>
              <w:rPr>
                <w:sz w:val="14"/>
                <w:szCs w:val="14"/>
                <w:lang w:val="it-IT"/>
              </w:rPr>
            </w:pPr>
            <w:r w:rsidRPr="00CA3DAB">
              <w:rPr>
                <w:sz w:val="14"/>
                <w:szCs w:val="14"/>
                <w:lang w:val="it-IT"/>
              </w:rPr>
              <w:t>a) 3.02 - 3.77 x 10</w:t>
            </w:r>
            <w:r w:rsidRPr="00CA3DAB">
              <w:rPr>
                <w:sz w:val="14"/>
                <w:szCs w:val="14"/>
                <w:vertAlign w:val="superscript"/>
                <w:lang w:val="it-IT"/>
              </w:rPr>
              <w:t>13</w:t>
            </w:r>
            <w:r w:rsidRPr="00CA3DAB">
              <w:rPr>
                <w:sz w:val="14"/>
                <w:szCs w:val="14"/>
                <w:lang w:val="it-IT"/>
              </w:rPr>
              <w:t xml:space="preserve"> CFU/ha</w:t>
            </w:r>
          </w:p>
          <w:p w14:paraId="5ACC75BD" w14:textId="77777777" w:rsidR="00B94932" w:rsidRPr="00CA3DAB" w:rsidRDefault="00B94932" w:rsidP="00B94932">
            <w:pPr>
              <w:keepNext/>
              <w:keepLines/>
              <w:suppressAutoHyphens/>
              <w:spacing w:after="0"/>
              <w:textAlignment w:val="baseline"/>
              <w:rPr>
                <w:sz w:val="14"/>
                <w:szCs w:val="14"/>
                <w:lang w:val="it-IT"/>
              </w:rPr>
            </w:pPr>
            <w:r w:rsidRPr="00CA3DAB">
              <w:rPr>
                <w:sz w:val="14"/>
                <w:szCs w:val="14"/>
                <w:lang w:val="it-IT"/>
              </w:rPr>
              <w:t>b) 1.51 x 10</w:t>
            </w:r>
            <w:r w:rsidRPr="00CA3DAB">
              <w:rPr>
                <w:sz w:val="14"/>
                <w:szCs w:val="14"/>
                <w:vertAlign w:val="superscript"/>
                <w:lang w:val="it-IT"/>
              </w:rPr>
              <w:t>14</w:t>
            </w:r>
            <w:r w:rsidRPr="00CA3DAB">
              <w:rPr>
                <w:sz w:val="14"/>
                <w:szCs w:val="14"/>
                <w:lang w:val="it-IT"/>
              </w:rPr>
              <w:t xml:space="preserve"> CFU/ha</w:t>
            </w:r>
          </w:p>
        </w:tc>
      </w:tr>
    </w:tbl>
    <w:p w14:paraId="64160CCC" w14:textId="77777777" w:rsidR="00AC087F" w:rsidRDefault="00AC087F">
      <w:r>
        <w:br w:type="page"/>
      </w:r>
    </w:p>
    <w:tbl>
      <w:tblPr>
        <w:tblW w:w="13753" w:type="dxa"/>
        <w:tblInd w:w="-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AC087F" w:rsidRPr="004F256B" w14:paraId="0432BAF8" w14:textId="77777777" w:rsidTr="00D30BB0">
        <w:trPr>
          <w:trHeight w:val="165"/>
          <w:tblHeader/>
        </w:trPr>
        <w:tc>
          <w:tcPr>
            <w:tcW w:w="567" w:type="dxa"/>
            <w:tcBorders>
              <w:top w:val="single" w:sz="2" w:space="0" w:color="auto"/>
              <w:left w:val="single" w:sz="2" w:space="0" w:color="auto"/>
              <w:bottom w:val="single" w:sz="2" w:space="0" w:color="auto"/>
              <w:right w:val="single" w:sz="2" w:space="0" w:color="auto"/>
            </w:tcBorders>
            <w:shd w:val="clear" w:color="auto" w:fill="auto"/>
          </w:tcPr>
          <w:p w14:paraId="6F84C2B6" w14:textId="03BC264D"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lastRenderedPageBreak/>
              <w:t>1</w:t>
            </w:r>
          </w:p>
        </w:tc>
        <w:tc>
          <w:tcPr>
            <w:tcW w:w="893" w:type="dxa"/>
            <w:tcBorders>
              <w:top w:val="single" w:sz="2" w:space="0" w:color="auto"/>
              <w:left w:val="single" w:sz="2" w:space="0" w:color="auto"/>
              <w:bottom w:val="single" w:sz="2" w:space="0" w:color="auto"/>
              <w:right w:val="single" w:sz="2" w:space="0" w:color="auto"/>
            </w:tcBorders>
            <w:shd w:val="clear" w:color="auto" w:fill="auto"/>
          </w:tcPr>
          <w:p w14:paraId="532EC304" w14:textId="4B5959F5"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2</w:t>
            </w:r>
          </w:p>
        </w:tc>
        <w:tc>
          <w:tcPr>
            <w:tcW w:w="950" w:type="dxa"/>
            <w:tcBorders>
              <w:top w:val="single" w:sz="2" w:space="0" w:color="auto"/>
              <w:left w:val="single" w:sz="2" w:space="0" w:color="auto"/>
              <w:bottom w:val="single" w:sz="2" w:space="0" w:color="auto"/>
              <w:right w:val="single" w:sz="2" w:space="0" w:color="auto"/>
            </w:tcBorders>
            <w:shd w:val="clear" w:color="auto" w:fill="auto"/>
          </w:tcPr>
          <w:p w14:paraId="43FC56E1" w14:textId="5DFA462F"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3</w:t>
            </w:r>
          </w:p>
        </w:tc>
        <w:tc>
          <w:tcPr>
            <w:tcW w:w="772" w:type="dxa"/>
            <w:tcBorders>
              <w:top w:val="single" w:sz="2" w:space="0" w:color="auto"/>
              <w:left w:val="single" w:sz="2" w:space="0" w:color="auto"/>
              <w:bottom w:val="single" w:sz="2" w:space="0" w:color="auto"/>
              <w:right w:val="single" w:sz="2" w:space="0" w:color="auto"/>
            </w:tcBorders>
            <w:shd w:val="clear" w:color="auto" w:fill="auto"/>
          </w:tcPr>
          <w:p w14:paraId="429DDB31" w14:textId="2F7640EA"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4</w:t>
            </w:r>
          </w:p>
        </w:tc>
        <w:tc>
          <w:tcPr>
            <w:tcW w:w="1343" w:type="dxa"/>
            <w:tcBorders>
              <w:top w:val="single" w:sz="2" w:space="0" w:color="auto"/>
              <w:left w:val="single" w:sz="2" w:space="0" w:color="auto"/>
              <w:bottom w:val="single" w:sz="2" w:space="0" w:color="auto"/>
              <w:right w:val="single" w:sz="2" w:space="0" w:color="auto"/>
            </w:tcBorders>
            <w:shd w:val="clear" w:color="auto" w:fill="auto"/>
          </w:tcPr>
          <w:p w14:paraId="3CEEBE64" w14:textId="64E32C9F"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5</w:t>
            </w:r>
          </w:p>
        </w:tc>
        <w:tc>
          <w:tcPr>
            <w:tcW w:w="857" w:type="dxa"/>
            <w:tcBorders>
              <w:top w:val="single" w:sz="2" w:space="0" w:color="auto"/>
              <w:left w:val="single" w:sz="2" w:space="0" w:color="auto"/>
              <w:bottom w:val="single" w:sz="2" w:space="0" w:color="auto"/>
              <w:right w:val="single" w:sz="2" w:space="0" w:color="auto"/>
            </w:tcBorders>
            <w:shd w:val="clear" w:color="auto" w:fill="auto"/>
          </w:tcPr>
          <w:p w14:paraId="2E0AE922" w14:textId="2C995820"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6</w:t>
            </w:r>
          </w:p>
        </w:tc>
        <w:tc>
          <w:tcPr>
            <w:tcW w:w="825" w:type="dxa"/>
            <w:tcBorders>
              <w:top w:val="single" w:sz="2" w:space="0" w:color="auto"/>
              <w:left w:val="single" w:sz="2" w:space="0" w:color="auto"/>
              <w:bottom w:val="single" w:sz="2" w:space="0" w:color="auto"/>
              <w:right w:val="single" w:sz="2" w:space="0" w:color="auto"/>
            </w:tcBorders>
            <w:shd w:val="clear" w:color="auto" w:fill="auto"/>
          </w:tcPr>
          <w:p w14:paraId="739E78EB" w14:textId="6F418879" w:rsidR="00AC087F" w:rsidRPr="003D0BD2" w:rsidRDefault="00AC087F" w:rsidP="00AC087F">
            <w:pPr>
              <w:keepNext/>
              <w:keepLines/>
              <w:suppressAutoHyphens/>
              <w:spacing w:after="0"/>
              <w:jc w:val="center"/>
              <w:textAlignment w:val="baseline"/>
              <w:rPr>
                <w:sz w:val="14"/>
                <w:szCs w:val="14"/>
              </w:rPr>
            </w:pPr>
            <w:r w:rsidRPr="004711F3">
              <w:rPr>
                <w:b/>
                <w:bCs/>
                <w:sz w:val="16"/>
                <w:szCs w:val="16"/>
              </w:rPr>
              <w:t>7</w:t>
            </w:r>
          </w:p>
        </w:tc>
        <w:tc>
          <w:tcPr>
            <w:tcW w:w="1014" w:type="dxa"/>
            <w:tcBorders>
              <w:top w:val="single" w:sz="2" w:space="0" w:color="auto"/>
              <w:left w:val="single" w:sz="2" w:space="0" w:color="auto"/>
              <w:bottom w:val="single" w:sz="2" w:space="0" w:color="auto"/>
              <w:right w:val="single" w:sz="2" w:space="0" w:color="auto"/>
            </w:tcBorders>
            <w:shd w:val="clear" w:color="auto" w:fill="auto"/>
          </w:tcPr>
          <w:p w14:paraId="2191B8B9" w14:textId="44D4C079" w:rsidR="00AC087F" w:rsidRPr="003D0BD2" w:rsidRDefault="00AC087F" w:rsidP="00AC087F">
            <w:pPr>
              <w:keepNext/>
              <w:keepLines/>
              <w:suppressAutoHyphens/>
              <w:spacing w:after="0"/>
              <w:jc w:val="center"/>
              <w:textAlignment w:val="baseline"/>
              <w:rPr>
                <w:sz w:val="14"/>
                <w:szCs w:val="14"/>
              </w:rPr>
            </w:pPr>
            <w:r w:rsidRPr="004711F3">
              <w:rPr>
                <w:b/>
                <w:bCs/>
                <w:sz w:val="16"/>
                <w:szCs w:val="16"/>
              </w:rPr>
              <w:t>8</w:t>
            </w:r>
          </w:p>
        </w:tc>
        <w:tc>
          <w:tcPr>
            <w:tcW w:w="1166" w:type="dxa"/>
            <w:tcBorders>
              <w:top w:val="single" w:sz="2" w:space="0" w:color="auto"/>
              <w:left w:val="single" w:sz="2" w:space="0" w:color="auto"/>
              <w:bottom w:val="single" w:sz="2" w:space="0" w:color="auto"/>
              <w:right w:val="single" w:sz="2" w:space="0" w:color="auto"/>
            </w:tcBorders>
            <w:shd w:val="clear" w:color="auto" w:fill="auto"/>
          </w:tcPr>
          <w:p w14:paraId="6E6853AA" w14:textId="6CF1E1D6" w:rsidR="00AC087F" w:rsidRPr="003D0BD2" w:rsidRDefault="00AC087F" w:rsidP="00AC087F">
            <w:pPr>
              <w:keepNext/>
              <w:keepLines/>
              <w:suppressAutoHyphens/>
              <w:spacing w:after="0"/>
              <w:jc w:val="center"/>
              <w:textAlignment w:val="baseline"/>
              <w:rPr>
                <w:sz w:val="14"/>
                <w:szCs w:val="14"/>
              </w:rPr>
            </w:pPr>
            <w:r w:rsidRPr="004711F3">
              <w:rPr>
                <w:b/>
                <w:bCs/>
                <w:sz w:val="16"/>
                <w:szCs w:val="16"/>
              </w:rPr>
              <w:t>9</w:t>
            </w:r>
          </w:p>
        </w:tc>
        <w:tc>
          <w:tcPr>
            <w:tcW w:w="1147" w:type="dxa"/>
            <w:tcBorders>
              <w:top w:val="single" w:sz="2" w:space="0" w:color="auto"/>
              <w:left w:val="single" w:sz="2" w:space="0" w:color="auto"/>
              <w:bottom w:val="single" w:sz="2" w:space="0" w:color="auto"/>
              <w:right w:val="single" w:sz="2" w:space="0" w:color="auto"/>
            </w:tcBorders>
            <w:shd w:val="clear" w:color="auto" w:fill="auto"/>
          </w:tcPr>
          <w:p w14:paraId="335EA562" w14:textId="26A15126"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10</w:t>
            </w:r>
          </w:p>
        </w:tc>
        <w:tc>
          <w:tcPr>
            <w:tcW w:w="1567" w:type="dxa"/>
            <w:tcBorders>
              <w:top w:val="single" w:sz="2" w:space="0" w:color="auto"/>
              <w:left w:val="single" w:sz="2" w:space="0" w:color="auto"/>
              <w:bottom w:val="single" w:sz="2" w:space="0" w:color="auto"/>
              <w:right w:val="single" w:sz="2" w:space="0" w:color="auto"/>
            </w:tcBorders>
            <w:shd w:val="clear" w:color="auto" w:fill="auto"/>
          </w:tcPr>
          <w:p w14:paraId="50FB678F" w14:textId="0BB7DD9C" w:rsidR="00AC087F" w:rsidRPr="003D0BD2" w:rsidRDefault="00AC087F" w:rsidP="00AC087F">
            <w:pPr>
              <w:keepNext/>
              <w:keepLines/>
              <w:suppressAutoHyphens/>
              <w:spacing w:after="0"/>
              <w:jc w:val="center"/>
              <w:textAlignment w:val="baseline"/>
              <w:rPr>
                <w:sz w:val="14"/>
                <w:szCs w:val="14"/>
              </w:rPr>
            </w:pPr>
            <w:r w:rsidRPr="004711F3">
              <w:rPr>
                <w:b/>
                <w:bCs/>
                <w:sz w:val="16"/>
                <w:szCs w:val="16"/>
              </w:rPr>
              <w:t>11</w:t>
            </w:r>
          </w:p>
        </w:tc>
        <w:tc>
          <w:tcPr>
            <w:tcW w:w="679" w:type="dxa"/>
            <w:tcBorders>
              <w:top w:val="single" w:sz="2" w:space="0" w:color="auto"/>
              <w:left w:val="single" w:sz="2" w:space="0" w:color="auto"/>
              <w:bottom w:val="single" w:sz="2" w:space="0" w:color="auto"/>
              <w:right w:val="single" w:sz="2" w:space="0" w:color="auto"/>
            </w:tcBorders>
            <w:shd w:val="clear" w:color="auto" w:fill="auto"/>
          </w:tcPr>
          <w:p w14:paraId="57C0B350" w14:textId="2A010612" w:rsidR="00AC087F" w:rsidRPr="003D0BD2" w:rsidRDefault="00AC087F" w:rsidP="00AC087F">
            <w:pPr>
              <w:spacing w:after="0"/>
              <w:jc w:val="center"/>
              <w:rPr>
                <w:sz w:val="14"/>
                <w:szCs w:val="14"/>
              </w:rPr>
            </w:pPr>
            <w:r w:rsidRPr="004711F3">
              <w:rPr>
                <w:b/>
                <w:bCs/>
                <w:sz w:val="16"/>
                <w:szCs w:val="16"/>
              </w:rPr>
              <w:t>12</w:t>
            </w:r>
          </w:p>
        </w:tc>
        <w:tc>
          <w:tcPr>
            <w:tcW w:w="707" w:type="dxa"/>
            <w:tcBorders>
              <w:top w:val="single" w:sz="2" w:space="0" w:color="auto"/>
              <w:left w:val="single" w:sz="2" w:space="0" w:color="auto"/>
              <w:bottom w:val="single" w:sz="2" w:space="0" w:color="auto"/>
              <w:right w:val="single" w:sz="2" w:space="0" w:color="auto"/>
            </w:tcBorders>
            <w:shd w:val="clear" w:color="auto" w:fill="auto"/>
          </w:tcPr>
          <w:p w14:paraId="16ABE027" w14:textId="6F80C990"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13</w:t>
            </w:r>
          </w:p>
        </w:tc>
        <w:tc>
          <w:tcPr>
            <w:tcW w:w="1266" w:type="dxa"/>
            <w:tcBorders>
              <w:top w:val="single" w:sz="2" w:space="0" w:color="auto"/>
              <w:left w:val="single" w:sz="2" w:space="0" w:color="auto"/>
              <w:bottom w:val="single" w:sz="2" w:space="0" w:color="auto"/>
              <w:right w:val="single" w:sz="2" w:space="0" w:color="auto"/>
            </w:tcBorders>
            <w:shd w:val="clear" w:color="auto" w:fill="auto"/>
          </w:tcPr>
          <w:p w14:paraId="5AC2F4B5" w14:textId="2C8AB866" w:rsidR="00AC087F" w:rsidRPr="004711F3" w:rsidRDefault="00AC087F" w:rsidP="00AC087F">
            <w:pPr>
              <w:keepNext/>
              <w:keepLines/>
              <w:suppressAutoHyphens/>
              <w:spacing w:after="0"/>
              <w:jc w:val="center"/>
              <w:textAlignment w:val="baseline"/>
              <w:rPr>
                <w:b/>
                <w:bCs/>
                <w:sz w:val="16"/>
                <w:szCs w:val="16"/>
              </w:rPr>
            </w:pPr>
            <w:r w:rsidRPr="004711F3">
              <w:rPr>
                <w:b/>
                <w:bCs/>
                <w:sz w:val="16"/>
                <w:szCs w:val="16"/>
              </w:rPr>
              <w:t>14</w:t>
            </w:r>
          </w:p>
        </w:tc>
      </w:tr>
      <w:tr w:rsidR="0079090C" w:rsidRPr="004F256B" w14:paraId="7DE3B4EC" w14:textId="77777777" w:rsidTr="00D30BB0">
        <w:trPr>
          <w:trHeight w:val="165"/>
          <w:tblHeader/>
        </w:trPr>
        <w:tc>
          <w:tcPr>
            <w:tcW w:w="567" w:type="dxa"/>
            <w:vMerge w:val="restart"/>
            <w:tcBorders>
              <w:top w:val="single" w:sz="2" w:space="0" w:color="auto"/>
              <w:left w:val="single" w:sz="2" w:space="0" w:color="auto"/>
              <w:bottom w:val="single" w:sz="2" w:space="0" w:color="auto"/>
              <w:right w:val="single" w:sz="2" w:space="0" w:color="auto"/>
            </w:tcBorders>
            <w:shd w:val="clear" w:color="auto" w:fill="auto"/>
          </w:tcPr>
          <w:p w14:paraId="64E3CC4E" w14:textId="137ED183" w:rsidR="0079090C" w:rsidRDefault="0079090C" w:rsidP="0079090C">
            <w:pPr>
              <w:keepNext/>
              <w:keepLines/>
              <w:suppressAutoHyphens/>
              <w:spacing w:after="0"/>
              <w:textAlignment w:val="baseline"/>
              <w:rPr>
                <w:sz w:val="14"/>
                <w:szCs w:val="14"/>
              </w:rPr>
            </w:pPr>
            <w:r w:rsidRPr="004711F3">
              <w:rPr>
                <w:b/>
                <w:bCs/>
                <w:sz w:val="16"/>
                <w:szCs w:val="16"/>
              </w:rPr>
              <w:t xml:space="preserve">Use-No. </w:t>
            </w:r>
          </w:p>
        </w:tc>
        <w:tc>
          <w:tcPr>
            <w:tcW w:w="893" w:type="dxa"/>
            <w:vMerge w:val="restart"/>
            <w:tcBorders>
              <w:top w:val="single" w:sz="2" w:space="0" w:color="auto"/>
              <w:left w:val="single" w:sz="2" w:space="0" w:color="auto"/>
              <w:bottom w:val="single" w:sz="2" w:space="0" w:color="auto"/>
              <w:right w:val="single" w:sz="2" w:space="0" w:color="auto"/>
            </w:tcBorders>
            <w:shd w:val="clear" w:color="auto" w:fill="auto"/>
          </w:tcPr>
          <w:p w14:paraId="1221C580" w14:textId="1E0BA690" w:rsidR="0079090C" w:rsidRDefault="0079090C" w:rsidP="0079090C">
            <w:pPr>
              <w:keepNext/>
              <w:keepLines/>
              <w:suppressAutoHyphens/>
              <w:spacing w:after="0"/>
              <w:textAlignment w:val="baseline"/>
              <w:rPr>
                <w:sz w:val="14"/>
                <w:szCs w:val="14"/>
              </w:rPr>
            </w:pPr>
            <w:r w:rsidRPr="004711F3">
              <w:rPr>
                <w:b/>
                <w:bCs/>
                <w:sz w:val="16"/>
                <w:szCs w:val="16"/>
              </w:rPr>
              <w:t>Member state(s) </w:t>
            </w:r>
            <w:r w:rsidRPr="004711F3">
              <w:rPr>
                <w:b/>
                <w:bCs/>
                <w:sz w:val="16"/>
                <w:szCs w:val="16"/>
              </w:rPr>
              <w:br/>
              <w:t> </w:t>
            </w:r>
          </w:p>
        </w:tc>
        <w:tc>
          <w:tcPr>
            <w:tcW w:w="950" w:type="dxa"/>
            <w:vMerge w:val="restart"/>
            <w:tcBorders>
              <w:top w:val="single" w:sz="2" w:space="0" w:color="auto"/>
              <w:left w:val="single" w:sz="2" w:space="0" w:color="auto"/>
              <w:bottom w:val="single" w:sz="2" w:space="0" w:color="auto"/>
              <w:right w:val="single" w:sz="2" w:space="0" w:color="auto"/>
            </w:tcBorders>
            <w:shd w:val="clear" w:color="auto" w:fill="auto"/>
          </w:tcPr>
          <w:p w14:paraId="34A267F6" w14:textId="400198B6" w:rsidR="0079090C" w:rsidRPr="003D0BD2" w:rsidRDefault="0079090C" w:rsidP="0079090C">
            <w:pPr>
              <w:keepNext/>
              <w:keepLines/>
              <w:suppressAutoHyphens/>
              <w:spacing w:after="0"/>
              <w:textAlignment w:val="baseline"/>
              <w:rPr>
                <w:sz w:val="14"/>
                <w:szCs w:val="14"/>
              </w:rPr>
            </w:pPr>
            <w:r w:rsidRPr="004711F3">
              <w:rPr>
                <w:b/>
                <w:bCs/>
                <w:sz w:val="16"/>
                <w:szCs w:val="16"/>
              </w:rPr>
              <w:t>Crop and/ </w:t>
            </w:r>
            <w:r w:rsidRPr="004711F3">
              <w:rPr>
                <w:b/>
                <w:bCs/>
                <w:sz w:val="16"/>
                <w:szCs w:val="16"/>
              </w:rPr>
              <w:br/>
              <w:t>or situation </w:t>
            </w:r>
            <w:r w:rsidRPr="004711F3">
              <w:rPr>
                <w:b/>
                <w:bCs/>
                <w:sz w:val="16"/>
                <w:szCs w:val="16"/>
              </w:rPr>
              <w:br/>
              <w:t> </w:t>
            </w:r>
            <w:r w:rsidRPr="004711F3">
              <w:rPr>
                <w:b/>
                <w:bCs/>
                <w:sz w:val="16"/>
                <w:szCs w:val="16"/>
              </w:rPr>
              <w:br/>
              <w:t>(crop destination / purpose of crop) </w:t>
            </w:r>
          </w:p>
        </w:tc>
        <w:tc>
          <w:tcPr>
            <w:tcW w:w="772" w:type="dxa"/>
            <w:vMerge w:val="restart"/>
            <w:tcBorders>
              <w:top w:val="single" w:sz="2" w:space="0" w:color="auto"/>
              <w:left w:val="single" w:sz="2" w:space="0" w:color="auto"/>
              <w:bottom w:val="single" w:sz="2" w:space="0" w:color="auto"/>
              <w:right w:val="single" w:sz="2" w:space="0" w:color="auto"/>
            </w:tcBorders>
            <w:shd w:val="clear" w:color="auto" w:fill="auto"/>
          </w:tcPr>
          <w:p w14:paraId="557B2581" w14:textId="184C5304" w:rsidR="0079090C" w:rsidRPr="003D0BD2" w:rsidRDefault="0079090C" w:rsidP="0079090C">
            <w:pPr>
              <w:keepNext/>
              <w:keepLines/>
              <w:suppressAutoHyphens/>
              <w:spacing w:after="0"/>
              <w:textAlignment w:val="baseline"/>
              <w:rPr>
                <w:sz w:val="14"/>
                <w:szCs w:val="14"/>
              </w:rPr>
            </w:pPr>
            <w:r w:rsidRPr="004711F3">
              <w:rPr>
                <w:b/>
                <w:bCs/>
                <w:sz w:val="16"/>
                <w:szCs w:val="16"/>
              </w:rPr>
              <w:t xml:space="preserve">F, </w:t>
            </w:r>
            <w:proofErr w:type="spellStart"/>
            <w:r w:rsidRPr="004711F3">
              <w:rPr>
                <w:b/>
                <w:bCs/>
                <w:sz w:val="16"/>
                <w:szCs w:val="16"/>
              </w:rPr>
              <w:t>Fn</w:t>
            </w:r>
            <w:proofErr w:type="spellEnd"/>
            <w:r w:rsidRPr="004711F3">
              <w:rPr>
                <w:b/>
                <w:bCs/>
                <w:sz w:val="16"/>
                <w:szCs w:val="16"/>
              </w:rPr>
              <w:t xml:space="preserve">, </w:t>
            </w:r>
            <w:proofErr w:type="spellStart"/>
            <w:r w:rsidRPr="004711F3">
              <w:rPr>
                <w:b/>
                <w:bCs/>
                <w:sz w:val="16"/>
                <w:szCs w:val="16"/>
              </w:rPr>
              <w:t>Fpn</w:t>
            </w:r>
            <w:proofErr w:type="spellEnd"/>
            <w:r w:rsidRPr="004711F3">
              <w:rPr>
                <w:b/>
                <w:bCs/>
                <w:sz w:val="16"/>
                <w:szCs w:val="16"/>
              </w:rPr>
              <w:t> </w:t>
            </w:r>
            <w:r w:rsidRPr="004711F3">
              <w:rPr>
                <w:b/>
                <w:bCs/>
                <w:sz w:val="16"/>
                <w:szCs w:val="16"/>
              </w:rPr>
              <w:br/>
              <w:t xml:space="preserve">G, </w:t>
            </w:r>
            <w:proofErr w:type="spellStart"/>
            <w:r w:rsidRPr="004711F3">
              <w:rPr>
                <w:b/>
                <w:bCs/>
                <w:sz w:val="16"/>
                <w:szCs w:val="16"/>
              </w:rPr>
              <w:t>Gn</w:t>
            </w:r>
            <w:proofErr w:type="spellEnd"/>
            <w:r w:rsidRPr="004711F3">
              <w:rPr>
                <w:b/>
                <w:bCs/>
                <w:sz w:val="16"/>
                <w:szCs w:val="16"/>
              </w:rPr>
              <w:t xml:space="preserve">, </w:t>
            </w:r>
            <w:proofErr w:type="spellStart"/>
            <w:r w:rsidRPr="004711F3">
              <w:rPr>
                <w:b/>
                <w:bCs/>
                <w:sz w:val="16"/>
                <w:szCs w:val="16"/>
              </w:rPr>
              <w:t>Gpn</w:t>
            </w:r>
            <w:proofErr w:type="spellEnd"/>
            <w:r w:rsidRPr="004711F3">
              <w:rPr>
                <w:b/>
                <w:bCs/>
                <w:sz w:val="16"/>
                <w:szCs w:val="16"/>
              </w:rPr>
              <w:t> </w:t>
            </w:r>
            <w:r w:rsidRPr="004711F3">
              <w:rPr>
                <w:b/>
                <w:bCs/>
                <w:sz w:val="16"/>
                <w:szCs w:val="16"/>
              </w:rPr>
              <w:br/>
              <w:t>or </w:t>
            </w:r>
            <w:r w:rsidRPr="004711F3">
              <w:rPr>
                <w:b/>
                <w:bCs/>
                <w:sz w:val="16"/>
                <w:szCs w:val="16"/>
              </w:rPr>
              <w:br/>
              <w:t>I </w:t>
            </w:r>
          </w:p>
        </w:tc>
        <w:tc>
          <w:tcPr>
            <w:tcW w:w="1343" w:type="dxa"/>
            <w:vMerge w:val="restart"/>
            <w:tcBorders>
              <w:top w:val="single" w:sz="2" w:space="0" w:color="auto"/>
              <w:left w:val="single" w:sz="2" w:space="0" w:color="auto"/>
              <w:bottom w:val="single" w:sz="2" w:space="0" w:color="auto"/>
              <w:right w:val="single" w:sz="2" w:space="0" w:color="auto"/>
            </w:tcBorders>
            <w:shd w:val="clear" w:color="auto" w:fill="auto"/>
          </w:tcPr>
          <w:p w14:paraId="705A973C" w14:textId="43196C36" w:rsidR="0079090C" w:rsidRPr="003D0BD2" w:rsidRDefault="0079090C" w:rsidP="0079090C">
            <w:pPr>
              <w:keepNext/>
              <w:keepLines/>
              <w:suppressAutoHyphens/>
              <w:spacing w:after="0"/>
              <w:textAlignment w:val="baseline"/>
              <w:rPr>
                <w:sz w:val="14"/>
                <w:szCs w:val="14"/>
              </w:rPr>
            </w:pPr>
            <w:r w:rsidRPr="004711F3">
              <w:rPr>
                <w:b/>
                <w:bCs/>
                <w:sz w:val="16"/>
                <w:szCs w:val="16"/>
              </w:rPr>
              <w:t>Pests or Group of pests controlled </w:t>
            </w:r>
            <w:r w:rsidRPr="004711F3">
              <w:rPr>
                <w:b/>
                <w:bCs/>
                <w:sz w:val="16"/>
                <w:szCs w:val="16"/>
              </w:rPr>
              <w:br/>
              <w:t> </w:t>
            </w:r>
            <w:r w:rsidRPr="004711F3">
              <w:rPr>
                <w:b/>
                <w:bCs/>
                <w:sz w:val="16"/>
                <w:szCs w:val="16"/>
              </w:rPr>
              <w:br/>
              <w:t>(additionally: developmental stages of the pest or pest group) </w:t>
            </w:r>
          </w:p>
        </w:tc>
        <w:tc>
          <w:tcPr>
            <w:tcW w:w="3862" w:type="dxa"/>
            <w:gridSpan w:val="4"/>
            <w:tcBorders>
              <w:top w:val="single" w:sz="2" w:space="0" w:color="auto"/>
              <w:left w:val="single" w:sz="2" w:space="0" w:color="auto"/>
              <w:bottom w:val="single" w:sz="2" w:space="0" w:color="auto"/>
              <w:right w:val="single" w:sz="2" w:space="0" w:color="auto"/>
            </w:tcBorders>
            <w:shd w:val="clear" w:color="auto" w:fill="auto"/>
          </w:tcPr>
          <w:p w14:paraId="025975D9" w14:textId="20AAA4AB" w:rsidR="0079090C" w:rsidRPr="003D0BD2" w:rsidRDefault="0079090C" w:rsidP="0079090C">
            <w:pPr>
              <w:keepNext/>
              <w:keepLines/>
              <w:suppressAutoHyphens/>
              <w:spacing w:after="0"/>
              <w:jc w:val="center"/>
              <w:textAlignment w:val="baseline"/>
              <w:rPr>
                <w:sz w:val="14"/>
                <w:szCs w:val="14"/>
              </w:rPr>
            </w:pPr>
            <w:r w:rsidRPr="004711F3">
              <w:rPr>
                <w:b/>
                <w:bCs/>
                <w:sz w:val="16"/>
                <w:szCs w:val="16"/>
              </w:rPr>
              <w:t>Application</w:t>
            </w:r>
          </w:p>
        </w:tc>
        <w:tc>
          <w:tcPr>
            <w:tcW w:w="3393" w:type="dxa"/>
            <w:gridSpan w:val="3"/>
            <w:tcBorders>
              <w:top w:val="single" w:sz="2" w:space="0" w:color="auto"/>
              <w:left w:val="single" w:sz="2" w:space="0" w:color="auto"/>
              <w:bottom w:val="single" w:sz="2" w:space="0" w:color="auto"/>
              <w:right w:val="single" w:sz="2" w:space="0" w:color="auto"/>
            </w:tcBorders>
            <w:shd w:val="clear" w:color="auto" w:fill="auto"/>
          </w:tcPr>
          <w:p w14:paraId="4B6942A9" w14:textId="5988664F" w:rsidR="0079090C" w:rsidRPr="003D0BD2" w:rsidRDefault="0079090C" w:rsidP="0079090C">
            <w:pPr>
              <w:spacing w:after="0"/>
              <w:jc w:val="center"/>
              <w:rPr>
                <w:sz w:val="14"/>
                <w:szCs w:val="14"/>
              </w:rPr>
            </w:pPr>
            <w:r w:rsidRPr="004711F3">
              <w:rPr>
                <w:b/>
                <w:bCs/>
                <w:sz w:val="16"/>
                <w:szCs w:val="16"/>
              </w:rPr>
              <w:t>Application rate</w:t>
            </w:r>
          </w:p>
        </w:tc>
        <w:tc>
          <w:tcPr>
            <w:tcW w:w="707" w:type="dxa"/>
            <w:vMerge w:val="restart"/>
            <w:tcBorders>
              <w:top w:val="single" w:sz="2" w:space="0" w:color="auto"/>
              <w:left w:val="single" w:sz="2" w:space="0" w:color="auto"/>
              <w:bottom w:val="single" w:sz="2" w:space="0" w:color="auto"/>
              <w:right w:val="single" w:sz="2" w:space="0" w:color="auto"/>
            </w:tcBorders>
            <w:shd w:val="clear" w:color="auto" w:fill="auto"/>
          </w:tcPr>
          <w:p w14:paraId="202F2E21" w14:textId="69B42A5D" w:rsidR="0079090C" w:rsidRPr="00CA3DAB" w:rsidRDefault="0079090C" w:rsidP="0079090C">
            <w:pPr>
              <w:keepNext/>
              <w:keepLines/>
              <w:suppressAutoHyphens/>
              <w:spacing w:after="0"/>
              <w:textAlignment w:val="baseline"/>
              <w:rPr>
                <w:sz w:val="14"/>
                <w:szCs w:val="14"/>
              </w:rPr>
            </w:pPr>
            <w:r w:rsidRPr="004711F3">
              <w:rPr>
                <w:b/>
                <w:bCs/>
                <w:sz w:val="16"/>
                <w:szCs w:val="16"/>
              </w:rPr>
              <w:t>PHI </w:t>
            </w:r>
            <w:r w:rsidRPr="004711F3">
              <w:rPr>
                <w:b/>
                <w:bCs/>
                <w:sz w:val="16"/>
                <w:szCs w:val="16"/>
              </w:rPr>
              <w:br/>
              <w:t>(days) </w:t>
            </w:r>
          </w:p>
        </w:tc>
        <w:tc>
          <w:tcPr>
            <w:tcW w:w="1266" w:type="dxa"/>
            <w:vMerge w:val="restart"/>
            <w:tcBorders>
              <w:top w:val="single" w:sz="2" w:space="0" w:color="auto"/>
              <w:left w:val="single" w:sz="2" w:space="0" w:color="auto"/>
              <w:bottom w:val="single" w:sz="2" w:space="0" w:color="auto"/>
              <w:right w:val="single" w:sz="2" w:space="0" w:color="auto"/>
            </w:tcBorders>
            <w:shd w:val="clear" w:color="auto" w:fill="auto"/>
          </w:tcPr>
          <w:p w14:paraId="4D096E92" w14:textId="778251BA" w:rsidR="0079090C" w:rsidRPr="001E428B" w:rsidRDefault="0079090C" w:rsidP="0079090C">
            <w:pPr>
              <w:keepNext/>
              <w:keepLines/>
              <w:suppressAutoHyphens/>
              <w:spacing w:after="0"/>
              <w:textAlignment w:val="baseline"/>
              <w:rPr>
                <w:b/>
                <w:bCs/>
              </w:rPr>
            </w:pPr>
            <w:r w:rsidRPr="004711F3">
              <w:rPr>
                <w:b/>
                <w:bCs/>
                <w:sz w:val="16"/>
                <w:szCs w:val="16"/>
              </w:rPr>
              <w:t>Remarks:  </w:t>
            </w:r>
            <w:r w:rsidRPr="004711F3">
              <w:rPr>
                <w:b/>
                <w:bCs/>
                <w:sz w:val="16"/>
                <w:szCs w:val="16"/>
              </w:rPr>
              <w:br/>
              <w:t> </w:t>
            </w:r>
            <w:r w:rsidRPr="004711F3">
              <w:rPr>
                <w:b/>
                <w:bCs/>
                <w:sz w:val="16"/>
                <w:szCs w:val="16"/>
              </w:rPr>
              <w:br/>
              <w:t>e.g. g safener/synergist per ha</w:t>
            </w:r>
          </w:p>
        </w:tc>
      </w:tr>
      <w:tr w:rsidR="0079090C" w:rsidRPr="004F256B" w14:paraId="0E10BDA9" w14:textId="77777777" w:rsidTr="00D30BB0">
        <w:trPr>
          <w:trHeight w:val="165"/>
          <w:tblHeader/>
        </w:trPr>
        <w:tc>
          <w:tcPr>
            <w:tcW w:w="567" w:type="dxa"/>
            <w:vMerge/>
            <w:tcBorders>
              <w:top w:val="single" w:sz="2" w:space="0" w:color="auto"/>
              <w:left w:val="single" w:sz="2" w:space="0" w:color="auto"/>
              <w:bottom w:val="single" w:sz="2" w:space="0" w:color="auto"/>
              <w:right w:val="single" w:sz="2" w:space="0" w:color="auto"/>
            </w:tcBorders>
            <w:shd w:val="clear" w:color="auto" w:fill="auto"/>
          </w:tcPr>
          <w:p w14:paraId="4348F709" w14:textId="77777777" w:rsidR="0079090C" w:rsidRDefault="0079090C" w:rsidP="0079090C">
            <w:pPr>
              <w:keepNext/>
              <w:keepLines/>
              <w:suppressAutoHyphens/>
              <w:spacing w:after="0"/>
              <w:textAlignment w:val="baseline"/>
              <w:rPr>
                <w:sz w:val="14"/>
                <w:szCs w:val="14"/>
              </w:rPr>
            </w:pPr>
          </w:p>
        </w:tc>
        <w:tc>
          <w:tcPr>
            <w:tcW w:w="893" w:type="dxa"/>
            <w:vMerge/>
            <w:tcBorders>
              <w:top w:val="single" w:sz="2" w:space="0" w:color="auto"/>
              <w:left w:val="single" w:sz="2" w:space="0" w:color="auto"/>
              <w:bottom w:val="single" w:sz="2" w:space="0" w:color="auto"/>
              <w:right w:val="single" w:sz="2" w:space="0" w:color="auto"/>
            </w:tcBorders>
            <w:shd w:val="clear" w:color="auto" w:fill="auto"/>
          </w:tcPr>
          <w:p w14:paraId="6139FC0B" w14:textId="77777777" w:rsidR="0079090C" w:rsidRDefault="0079090C" w:rsidP="0079090C">
            <w:pPr>
              <w:keepNext/>
              <w:keepLines/>
              <w:suppressAutoHyphens/>
              <w:spacing w:after="0"/>
              <w:textAlignment w:val="baseline"/>
              <w:rPr>
                <w:sz w:val="14"/>
                <w:szCs w:val="14"/>
              </w:rPr>
            </w:pPr>
          </w:p>
        </w:tc>
        <w:tc>
          <w:tcPr>
            <w:tcW w:w="950" w:type="dxa"/>
            <w:vMerge/>
            <w:tcBorders>
              <w:top w:val="single" w:sz="2" w:space="0" w:color="auto"/>
              <w:left w:val="single" w:sz="2" w:space="0" w:color="auto"/>
              <w:bottom w:val="single" w:sz="2" w:space="0" w:color="auto"/>
              <w:right w:val="single" w:sz="2" w:space="0" w:color="auto"/>
            </w:tcBorders>
            <w:shd w:val="clear" w:color="auto" w:fill="auto"/>
          </w:tcPr>
          <w:p w14:paraId="088721CB" w14:textId="77777777" w:rsidR="0079090C" w:rsidRPr="003D0BD2" w:rsidRDefault="0079090C" w:rsidP="0079090C">
            <w:pPr>
              <w:keepNext/>
              <w:keepLines/>
              <w:suppressAutoHyphens/>
              <w:spacing w:after="0"/>
              <w:textAlignment w:val="baseline"/>
              <w:rPr>
                <w:sz w:val="14"/>
                <w:szCs w:val="14"/>
              </w:rPr>
            </w:pPr>
          </w:p>
        </w:tc>
        <w:tc>
          <w:tcPr>
            <w:tcW w:w="772" w:type="dxa"/>
            <w:vMerge/>
            <w:tcBorders>
              <w:top w:val="single" w:sz="2" w:space="0" w:color="auto"/>
              <w:left w:val="single" w:sz="2" w:space="0" w:color="auto"/>
              <w:bottom w:val="single" w:sz="2" w:space="0" w:color="auto"/>
              <w:right w:val="single" w:sz="2" w:space="0" w:color="auto"/>
            </w:tcBorders>
            <w:shd w:val="clear" w:color="auto" w:fill="auto"/>
          </w:tcPr>
          <w:p w14:paraId="43281C86" w14:textId="77777777" w:rsidR="0079090C" w:rsidRPr="003D0BD2" w:rsidRDefault="0079090C" w:rsidP="0079090C">
            <w:pPr>
              <w:keepNext/>
              <w:keepLines/>
              <w:suppressAutoHyphens/>
              <w:spacing w:after="0"/>
              <w:textAlignment w:val="baseline"/>
              <w:rPr>
                <w:sz w:val="14"/>
                <w:szCs w:val="14"/>
              </w:rPr>
            </w:pPr>
          </w:p>
        </w:tc>
        <w:tc>
          <w:tcPr>
            <w:tcW w:w="1343" w:type="dxa"/>
            <w:vMerge/>
            <w:tcBorders>
              <w:top w:val="single" w:sz="2" w:space="0" w:color="auto"/>
              <w:left w:val="single" w:sz="2" w:space="0" w:color="auto"/>
              <w:bottom w:val="single" w:sz="2" w:space="0" w:color="auto"/>
              <w:right w:val="single" w:sz="2" w:space="0" w:color="auto"/>
            </w:tcBorders>
            <w:shd w:val="clear" w:color="auto" w:fill="auto"/>
          </w:tcPr>
          <w:p w14:paraId="74DB07DC" w14:textId="77777777" w:rsidR="0079090C" w:rsidRPr="003D0BD2" w:rsidRDefault="0079090C" w:rsidP="0079090C">
            <w:pPr>
              <w:keepNext/>
              <w:keepLines/>
              <w:suppressAutoHyphens/>
              <w:spacing w:after="0"/>
              <w:textAlignment w:val="baseline"/>
              <w:rPr>
                <w:sz w:val="14"/>
                <w:szCs w:val="14"/>
              </w:rPr>
            </w:pPr>
          </w:p>
        </w:tc>
        <w:tc>
          <w:tcPr>
            <w:tcW w:w="857" w:type="dxa"/>
            <w:tcBorders>
              <w:top w:val="single" w:sz="2" w:space="0" w:color="auto"/>
              <w:left w:val="single" w:sz="2" w:space="0" w:color="auto"/>
              <w:bottom w:val="single" w:sz="2" w:space="0" w:color="auto"/>
              <w:right w:val="single" w:sz="2" w:space="0" w:color="auto"/>
            </w:tcBorders>
            <w:shd w:val="clear" w:color="auto" w:fill="auto"/>
          </w:tcPr>
          <w:p w14:paraId="11C97232" w14:textId="44CD6A94" w:rsidR="0079090C" w:rsidRPr="003D0BD2" w:rsidRDefault="0079090C" w:rsidP="0079090C">
            <w:pPr>
              <w:keepNext/>
              <w:keepLines/>
              <w:suppressAutoHyphens/>
              <w:spacing w:after="0"/>
              <w:textAlignment w:val="baseline"/>
              <w:rPr>
                <w:sz w:val="14"/>
                <w:szCs w:val="14"/>
              </w:rPr>
            </w:pPr>
            <w:r w:rsidRPr="004711F3">
              <w:rPr>
                <w:sz w:val="16"/>
                <w:szCs w:val="16"/>
              </w:rPr>
              <w:t>Method / Kind </w:t>
            </w:r>
          </w:p>
        </w:tc>
        <w:tc>
          <w:tcPr>
            <w:tcW w:w="825" w:type="dxa"/>
            <w:tcBorders>
              <w:top w:val="single" w:sz="2" w:space="0" w:color="auto"/>
              <w:left w:val="single" w:sz="2" w:space="0" w:color="auto"/>
              <w:bottom w:val="single" w:sz="2" w:space="0" w:color="auto"/>
              <w:right w:val="single" w:sz="2" w:space="0" w:color="auto"/>
            </w:tcBorders>
            <w:shd w:val="clear" w:color="auto" w:fill="auto"/>
          </w:tcPr>
          <w:p w14:paraId="782E9199" w14:textId="177E8EDA" w:rsidR="0079090C" w:rsidRPr="003D0BD2" w:rsidRDefault="0079090C" w:rsidP="0079090C">
            <w:pPr>
              <w:keepNext/>
              <w:keepLines/>
              <w:suppressAutoHyphens/>
              <w:spacing w:after="0"/>
              <w:textAlignment w:val="baseline"/>
              <w:rPr>
                <w:sz w:val="14"/>
                <w:szCs w:val="14"/>
              </w:rPr>
            </w:pPr>
            <w:r w:rsidRPr="004711F3">
              <w:rPr>
                <w:sz w:val="16"/>
                <w:szCs w:val="16"/>
              </w:rPr>
              <w:t>Timing / Growth stage of crop &amp; season </w:t>
            </w:r>
          </w:p>
        </w:tc>
        <w:tc>
          <w:tcPr>
            <w:tcW w:w="1014" w:type="dxa"/>
            <w:tcBorders>
              <w:top w:val="single" w:sz="2" w:space="0" w:color="auto"/>
              <w:left w:val="single" w:sz="2" w:space="0" w:color="auto"/>
              <w:bottom w:val="single" w:sz="2" w:space="0" w:color="auto"/>
              <w:right w:val="single" w:sz="2" w:space="0" w:color="auto"/>
            </w:tcBorders>
            <w:shd w:val="clear" w:color="auto" w:fill="auto"/>
          </w:tcPr>
          <w:p w14:paraId="6D3B07ED" w14:textId="77777777" w:rsidR="0079090C" w:rsidRPr="004711F3" w:rsidRDefault="0079090C" w:rsidP="0079090C">
            <w:pPr>
              <w:keepNext/>
              <w:keepLines/>
              <w:suppressAutoHyphens/>
              <w:spacing w:after="0"/>
              <w:textAlignment w:val="baseline"/>
            </w:pPr>
            <w:r w:rsidRPr="004711F3">
              <w:rPr>
                <w:sz w:val="16"/>
                <w:szCs w:val="16"/>
              </w:rPr>
              <w:t>Max. number  </w:t>
            </w:r>
          </w:p>
          <w:p w14:paraId="0CABFAEC" w14:textId="77777777" w:rsidR="0079090C" w:rsidRPr="004711F3" w:rsidRDefault="0079090C" w:rsidP="0079090C">
            <w:pPr>
              <w:keepNext/>
              <w:keepLines/>
              <w:suppressAutoHyphens/>
              <w:spacing w:after="0"/>
              <w:textAlignment w:val="baseline"/>
            </w:pPr>
            <w:r w:rsidRPr="004711F3">
              <w:rPr>
                <w:sz w:val="16"/>
                <w:szCs w:val="16"/>
              </w:rPr>
              <w:t>a) per use </w:t>
            </w:r>
          </w:p>
          <w:p w14:paraId="2D948595" w14:textId="3CC5F1E6" w:rsidR="0079090C" w:rsidRPr="003D0BD2" w:rsidRDefault="0079090C" w:rsidP="0079090C">
            <w:pPr>
              <w:keepNext/>
              <w:keepLines/>
              <w:suppressAutoHyphens/>
              <w:spacing w:after="0"/>
              <w:textAlignment w:val="baseline"/>
              <w:rPr>
                <w:sz w:val="14"/>
                <w:szCs w:val="14"/>
              </w:rPr>
            </w:pPr>
            <w:r w:rsidRPr="004711F3">
              <w:rPr>
                <w:sz w:val="16"/>
                <w:szCs w:val="16"/>
              </w:rPr>
              <w:t>b) per crop/ season </w:t>
            </w:r>
          </w:p>
        </w:tc>
        <w:tc>
          <w:tcPr>
            <w:tcW w:w="1166" w:type="dxa"/>
            <w:tcBorders>
              <w:top w:val="single" w:sz="2" w:space="0" w:color="auto"/>
              <w:left w:val="single" w:sz="2" w:space="0" w:color="auto"/>
              <w:bottom w:val="single" w:sz="2" w:space="0" w:color="auto"/>
              <w:right w:val="single" w:sz="2" w:space="0" w:color="auto"/>
            </w:tcBorders>
            <w:shd w:val="clear" w:color="auto" w:fill="auto"/>
          </w:tcPr>
          <w:p w14:paraId="35D5674B" w14:textId="10DDC6F2" w:rsidR="0079090C" w:rsidRPr="003D0BD2" w:rsidRDefault="0079090C" w:rsidP="0079090C">
            <w:pPr>
              <w:keepNext/>
              <w:keepLines/>
              <w:suppressAutoHyphens/>
              <w:spacing w:after="0"/>
              <w:textAlignment w:val="baseline"/>
              <w:rPr>
                <w:sz w:val="14"/>
                <w:szCs w:val="14"/>
              </w:rPr>
            </w:pPr>
            <w:r w:rsidRPr="004711F3">
              <w:rPr>
                <w:sz w:val="16"/>
                <w:szCs w:val="16"/>
              </w:rPr>
              <w:t>Min. interval between applications (days) </w:t>
            </w:r>
          </w:p>
        </w:tc>
        <w:tc>
          <w:tcPr>
            <w:tcW w:w="1147" w:type="dxa"/>
            <w:tcBorders>
              <w:top w:val="single" w:sz="2" w:space="0" w:color="auto"/>
              <w:left w:val="single" w:sz="2" w:space="0" w:color="auto"/>
              <w:bottom w:val="single" w:sz="2" w:space="0" w:color="auto"/>
              <w:right w:val="single" w:sz="2" w:space="0" w:color="auto"/>
            </w:tcBorders>
            <w:shd w:val="clear" w:color="auto" w:fill="auto"/>
          </w:tcPr>
          <w:p w14:paraId="2725E2D8" w14:textId="77777777" w:rsidR="0079090C" w:rsidRPr="004711F3" w:rsidRDefault="0079090C" w:rsidP="0079090C">
            <w:pPr>
              <w:keepNext/>
              <w:keepLines/>
              <w:suppressAutoHyphens/>
              <w:spacing w:after="0"/>
              <w:textAlignment w:val="baseline"/>
            </w:pPr>
            <w:r w:rsidRPr="004711F3">
              <w:rPr>
                <w:sz w:val="16"/>
                <w:szCs w:val="16"/>
              </w:rPr>
              <w:t>kg or L product / ha </w:t>
            </w:r>
          </w:p>
          <w:p w14:paraId="737C4365" w14:textId="77777777" w:rsidR="0079090C" w:rsidRPr="004711F3" w:rsidRDefault="0079090C" w:rsidP="0079090C">
            <w:pPr>
              <w:keepNext/>
              <w:keepLines/>
              <w:suppressAutoHyphens/>
              <w:spacing w:after="0"/>
              <w:textAlignment w:val="baseline"/>
            </w:pPr>
            <w:r w:rsidRPr="004711F3">
              <w:rPr>
                <w:sz w:val="16"/>
                <w:szCs w:val="16"/>
              </w:rPr>
              <w:t>a) min / max. rate per appl. </w:t>
            </w:r>
          </w:p>
          <w:p w14:paraId="56E86AA2" w14:textId="01326C1C" w:rsidR="0079090C" w:rsidRPr="003D0BD2" w:rsidRDefault="0079090C" w:rsidP="0079090C">
            <w:pPr>
              <w:keepNext/>
              <w:keepLines/>
              <w:suppressAutoHyphens/>
              <w:spacing w:after="0"/>
              <w:textAlignment w:val="baseline"/>
              <w:rPr>
                <w:sz w:val="14"/>
                <w:szCs w:val="14"/>
              </w:rPr>
            </w:pPr>
            <w:r w:rsidRPr="004711F3">
              <w:rPr>
                <w:sz w:val="16"/>
                <w:szCs w:val="16"/>
              </w:rPr>
              <w:t>b) max. total rate per crop/season </w:t>
            </w:r>
          </w:p>
        </w:tc>
        <w:tc>
          <w:tcPr>
            <w:tcW w:w="1567" w:type="dxa"/>
            <w:tcBorders>
              <w:top w:val="single" w:sz="2" w:space="0" w:color="auto"/>
              <w:left w:val="single" w:sz="2" w:space="0" w:color="auto"/>
              <w:bottom w:val="single" w:sz="2" w:space="0" w:color="auto"/>
              <w:right w:val="single" w:sz="2" w:space="0" w:color="auto"/>
            </w:tcBorders>
            <w:shd w:val="clear" w:color="auto" w:fill="auto"/>
          </w:tcPr>
          <w:p w14:paraId="066A2FBD" w14:textId="77777777" w:rsidR="0079090C" w:rsidRPr="004711F3" w:rsidRDefault="0079090C" w:rsidP="0079090C">
            <w:pPr>
              <w:keepNext/>
              <w:keepLines/>
              <w:suppressAutoHyphens/>
              <w:spacing w:after="0"/>
              <w:textAlignment w:val="baseline"/>
            </w:pPr>
            <w:r w:rsidRPr="004711F3">
              <w:rPr>
                <w:sz w:val="16"/>
                <w:szCs w:val="16"/>
              </w:rPr>
              <w:t>g or kg as/ha </w:t>
            </w:r>
            <w:r w:rsidRPr="004711F3">
              <w:rPr>
                <w:sz w:val="16"/>
                <w:szCs w:val="16"/>
              </w:rPr>
              <w:br/>
              <w:t> </w:t>
            </w:r>
          </w:p>
          <w:p w14:paraId="32B616AA" w14:textId="77777777" w:rsidR="0079090C" w:rsidRPr="004711F3" w:rsidRDefault="0079090C" w:rsidP="0079090C">
            <w:pPr>
              <w:keepNext/>
              <w:keepLines/>
              <w:suppressAutoHyphens/>
              <w:spacing w:after="0"/>
              <w:textAlignment w:val="baseline"/>
            </w:pPr>
            <w:r w:rsidRPr="004711F3">
              <w:rPr>
                <w:sz w:val="16"/>
                <w:szCs w:val="16"/>
              </w:rPr>
              <w:t>a) min / max. rate per appl. </w:t>
            </w:r>
          </w:p>
          <w:p w14:paraId="2D4FA025" w14:textId="0E905528" w:rsidR="0079090C" w:rsidRPr="003D0BD2" w:rsidRDefault="0079090C" w:rsidP="0079090C">
            <w:pPr>
              <w:keepNext/>
              <w:keepLines/>
              <w:suppressAutoHyphens/>
              <w:spacing w:after="0"/>
              <w:textAlignment w:val="baseline"/>
              <w:rPr>
                <w:sz w:val="14"/>
                <w:szCs w:val="14"/>
              </w:rPr>
            </w:pPr>
            <w:r w:rsidRPr="004711F3">
              <w:rPr>
                <w:sz w:val="16"/>
                <w:szCs w:val="16"/>
              </w:rPr>
              <w:t>b) max. total rate per crop/season </w:t>
            </w:r>
          </w:p>
        </w:tc>
        <w:tc>
          <w:tcPr>
            <w:tcW w:w="679" w:type="dxa"/>
            <w:tcBorders>
              <w:top w:val="single" w:sz="2" w:space="0" w:color="auto"/>
              <w:left w:val="single" w:sz="2" w:space="0" w:color="auto"/>
              <w:bottom w:val="single" w:sz="2" w:space="0" w:color="auto"/>
              <w:right w:val="single" w:sz="2" w:space="0" w:color="auto"/>
            </w:tcBorders>
            <w:shd w:val="clear" w:color="auto" w:fill="auto"/>
          </w:tcPr>
          <w:p w14:paraId="62BF765E" w14:textId="521F881B" w:rsidR="0079090C" w:rsidRPr="003D0BD2" w:rsidRDefault="0079090C" w:rsidP="0079090C">
            <w:pPr>
              <w:spacing w:after="0"/>
              <w:rPr>
                <w:sz w:val="14"/>
                <w:szCs w:val="14"/>
              </w:rPr>
            </w:pPr>
            <w:r w:rsidRPr="004711F3">
              <w:rPr>
                <w:sz w:val="16"/>
                <w:szCs w:val="16"/>
              </w:rPr>
              <w:t>Water L/ha </w:t>
            </w:r>
            <w:r w:rsidRPr="004711F3">
              <w:rPr>
                <w:sz w:val="16"/>
                <w:szCs w:val="16"/>
              </w:rPr>
              <w:br/>
              <w:t> </w:t>
            </w:r>
            <w:r w:rsidRPr="004711F3">
              <w:rPr>
                <w:sz w:val="16"/>
                <w:szCs w:val="16"/>
              </w:rPr>
              <w:br/>
              <w:t>min / max </w:t>
            </w:r>
          </w:p>
        </w:tc>
        <w:tc>
          <w:tcPr>
            <w:tcW w:w="707" w:type="dxa"/>
            <w:vMerge/>
            <w:tcBorders>
              <w:top w:val="single" w:sz="2" w:space="0" w:color="auto"/>
              <w:left w:val="single" w:sz="2" w:space="0" w:color="auto"/>
              <w:bottom w:val="single" w:sz="2" w:space="0" w:color="auto"/>
              <w:right w:val="single" w:sz="2" w:space="0" w:color="auto"/>
            </w:tcBorders>
            <w:shd w:val="clear" w:color="auto" w:fill="auto"/>
          </w:tcPr>
          <w:p w14:paraId="662CE690" w14:textId="77777777" w:rsidR="0079090C" w:rsidRPr="00CA3DAB" w:rsidRDefault="0079090C" w:rsidP="0079090C">
            <w:pPr>
              <w:keepNext/>
              <w:keepLines/>
              <w:suppressAutoHyphens/>
              <w:spacing w:after="0"/>
              <w:textAlignment w:val="baseline"/>
              <w:rPr>
                <w:sz w:val="14"/>
                <w:szCs w:val="14"/>
              </w:rPr>
            </w:pPr>
          </w:p>
        </w:tc>
        <w:tc>
          <w:tcPr>
            <w:tcW w:w="1266" w:type="dxa"/>
            <w:vMerge/>
            <w:tcBorders>
              <w:top w:val="single" w:sz="2" w:space="0" w:color="auto"/>
              <w:left w:val="single" w:sz="2" w:space="0" w:color="auto"/>
              <w:bottom w:val="single" w:sz="2" w:space="0" w:color="auto"/>
              <w:right w:val="single" w:sz="2" w:space="0" w:color="auto"/>
            </w:tcBorders>
            <w:shd w:val="clear" w:color="auto" w:fill="auto"/>
          </w:tcPr>
          <w:p w14:paraId="63960A29" w14:textId="77777777" w:rsidR="0079090C" w:rsidRPr="00CA3DAB" w:rsidRDefault="0079090C" w:rsidP="0079090C">
            <w:pPr>
              <w:keepNext/>
              <w:keepLines/>
              <w:suppressAutoHyphens/>
              <w:spacing w:after="0"/>
              <w:textAlignment w:val="baseline"/>
              <w:rPr>
                <w:sz w:val="14"/>
                <w:szCs w:val="14"/>
                <w:lang w:val="it-IT"/>
              </w:rPr>
            </w:pPr>
          </w:p>
        </w:tc>
      </w:tr>
      <w:tr w:rsidR="00AC087F" w:rsidRPr="004F256B" w14:paraId="6B3CB12C" w14:textId="77777777" w:rsidTr="00D30BB0">
        <w:trPr>
          <w:trHeight w:val="165"/>
          <w:tblHeader/>
        </w:trPr>
        <w:tc>
          <w:tcPr>
            <w:tcW w:w="567" w:type="dxa"/>
            <w:tcBorders>
              <w:top w:val="single" w:sz="2" w:space="0" w:color="auto"/>
              <w:left w:val="single" w:sz="2" w:space="0" w:color="auto"/>
              <w:bottom w:val="single" w:sz="2" w:space="0" w:color="auto"/>
              <w:right w:val="single" w:sz="2" w:space="0" w:color="auto"/>
            </w:tcBorders>
            <w:shd w:val="clear" w:color="auto" w:fill="auto"/>
          </w:tcPr>
          <w:p w14:paraId="7DFD5A2D" w14:textId="2636FA7B" w:rsidR="00AC087F" w:rsidRPr="004711F3" w:rsidRDefault="00AC087F" w:rsidP="00AC087F">
            <w:pPr>
              <w:keepNext/>
              <w:keepLines/>
              <w:suppressAutoHyphens/>
              <w:spacing w:after="0"/>
              <w:textAlignment w:val="baseline"/>
              <w:rPr>
                <w:sz w:val="14"/>
                <w:szCs w:val="14"/>
              </w:rPr>
            </w:pPr>
            <w:r>
              <w:rPr>
                <w:sz w:val="14"/>
                <w:szCs w:val="14"/>
              </w:rPr>
              <w:t>12</w:t>
            </w:r>
          </w:p>
        </w:tc>
        <w:tc>
          <w:tcPr>
            <w:tcW w:w="893" w:type="dxa"/>
            <w:tcBorders>
              <w:top w:val="single" w:sz="2" w:space="0" w:color="auto"/>
              <w:left w:val="single" w:sz="2" w:space="0" w:color="auto"/>
              <w:bottom w:val="single" w:sz="2" w:space="0" w:color="auto"/>
              <w:right w:val="single" w:sz="2" w:space="0" w:color="auto"/>
            </w:tcBorders>
            <w:shd w:val="clear" w:color="auto" w:fill="auto"/>
          </w:tcPr>
          <w:p w14:paraId="7B797B09" w14:textId="263404DF" w:rsidR="00AC087F" w:rsidRPr="004711F3" w:rsidRDefault="00AC087F" w:rsidP="00AC087F">
            <w:pPr>
              <w:keepNext/>
              <w:keepLines/>
              <w:suppressAutoHyphens/>
              <w:spacing w:after="0"/>
              <w:textAlignment w:val="baseline"/>
              <w:rPr>
                <w:sz w:val="14"/>
                <w:szCs w:val="14"/>
              </w:rPr>
            </w:pPr>
            <w:r>
              <w:rPr>
                <w:sz w:val="14"/>
                <w:szCs w:val="14"/>
              </w:rPr>
              <w:t>HU</w:t>
            </w:r>
          </w:p>
        </w:tc>
        <w:tc>
          <w:tcPr>
            <w:tcW w:w="950" w:type="dxa"/>
            <w:tcBorders>
              <w:top w:val="single" w:sz="2" w:space="0" w:color="auto"/>
              <w:left w:val="single" w:sz="2" w:space="0" w:color="auto"/>
              <w:bottom w:val="single" w:sz="2" w:space="0" w:color="auto"/>
              <w:right w:val="single" w:sz="2" w:space="0" w:color="auto"/>
            </w:tcBorders>
            <w:shd w:val="clear" w:color="auto" w:fill="auto"/>
          </w:tcPr>
          <w:p w14:paraId="7E7210DC" w14:textId="34AB9DBA" w:rsidR="00AC087F" w:rsidRPr="004711F3" w:rsidRDefault="00AC087F" w:rsidP="00AC087F">
            <w:pPr>
              <w:keepNext/>
              <w:keepLines/>
              <w:suppressAutoHyphens/>
              <w:spacing w:after="0"/>
              <w:textAlignment w:val="baseline"/>
              <w:rPr>
                <w:sz w:val="14"/>
                <w:szCs w:val="14"/>
              </w:rPr>
            </w:pPr>
            <w:r w:rsidRPr="003D0BD2">
              <w:rPr>
                <w:sz w:val="14"/>
                <w:szCs w:val="14"/>
              </w:rPr>
              <w:t xml:space="preserve">Ornamental trees, bushes </w:t>
            </w:r>
            <w:r w:rsidRPr="003D0BD2">
              <w:rPr>
                <w:sz w:val="14"/>
                <w:szCs w:val="14"/>
              </w:rPr>
              <w:br/>
              <w:t>(also on public areas)</w:t>
            </w:r>
          </w:p>
        </w:tc>
        <w:tc>
          <w:tcPr>
            <w:tcW w:w="772" w:type="dxa"/>
            <w:tcBorders>
              <w:top w:val="single" w:sz="2" w:space="0" w:color="auto"/>
              <w:left w:val="single" w:sz="2" w:space="0" w:color="auto"/>
              <w:bottom w:val="single" w:sz="2" w:space="0" w:color="auto"/>
              <w:right w:val="single" w:sz="2" w:space="0" w:color="auto"/>
            </w:tcBorders>
            <w:shd w:val="clear" w:color="auto" w:fill="auto"/>
          </w:tcPr>
          <w:p w14:paraId="78FDCD37" w14:textId="36CEC3AF" w:rsidR="00AC087F" w:rsidRPr="004711F3" w:rsidRDefault="00AC087F" w:rsidP="00AC087F">
            <w:pPr>
              <w:keepNext/>
              <w:keepLines/>
              <w:suppressAutoHyphens/>
              <w:spacing w:after="0"/>
              <w:textAlignment w:val="baseline"/>
              <w:rPr>
                <w:sz w:val="14"/>
                <w:szCs w:val="14"/>
              </w:rPr>
            </w:pPr>
            <w:r w:rsidRPr="003D0BD2">
              <w:rPr>
                <w:sz w:val="14"/>
                <w:szCs w:val="14"/>
              </w:rPr>
              <w:t>F</w:t>
            </w:r>
          </w:p>
        </w:tc>
        <w:tc>
          <w:tcPr>
            <w:tcW w:w="1343" w:type="dxa"/>
            <w:tcBorders>
              <w:top w:val="single" w:sz="2" w:space="0" w:color="auto"/>
              <w:left w:val="single" w:sz="2" w:space="0" w:color="auto"/>
              <w:bottom w:val="single" w:sz="2" w:space="0" w:color="auto"/>
              <w:right w:val="single" w:sz="2" w:space="0" w:color="auto"/>
            </w:tcBorders>
            <w:shd w:val="clear" w:color="auto" w:fill="auto"/>
          </w:tcPr>
          <w:p w14:paraId="3BB6BC94" w14:textId="3535E59E" w:rsidR="00AC087F" w:rsidRPr="004711F3" w:rsidRDefault="00AC087F" w:rsidP="00AC087F">
            <w:pPr>
              <w:keepNext/>
              <w:keepLines/>
              <w:suppressAutoHyphens/>
              <w:spacing w:after="0"/>
              <w:textAlignment w:val="baseline"/>
              <w:rPr>
                <w:sz w:val="14"/>
                <w:szCs w:val="14"/>
              </w:rPr>
            </w:pPr>
            <w:r w:rsidRPr="003D0BD2">
              <w:rPr>
                <w:sz w:val="14"/>
                <w:szCs w:val="14"/>
              </w:rPr>
              <w:t xml:space="preserve">Lepidopteran foliage pests </w:t>
            </w:r>
            <w:r w:rsidRPr="003D0BD2">
              <w:rPr>
                <w:sz w:val="14"/>
                <w:szCs w:val="14"/>
              </w:rPr>
              <w:br/>
            </w:r>
            <w:r w:rsidRPr="003D0BD2">
              <w:rPr>
                <w:i/>
                <w:iCs/>
                <w:sz w:val="14"/>
                <w:szCs w:val="14"/>
              </w:rPr>
              <w:t>Lymantria dispar</w:t>
            </w:r>
            <w:r w:rsidRPr="003D0BD2">
              <w:rPr>
                <w:sz w:val="14"/>
                <w:szCs w:val="14"/>
              </w:rPr>
              <w:t xml:space="preserve"> - LYMADI</w:t>
            </w:r>
            <w:r w:rsidRPr="003D0BD2">
              <w:rPr>
                <w:i/>
                <w:iCs/>
                <w:sz w:val="14"/>
                <w:szCs w:val="14"/>
              </w:rPr>
              <w:br/>
            </w:r>
            <w:proofErr w:type="spellStart"/>
            <w:r w:rsidRPr="003D0BD2">
              <w:rPr>
                <w:i/>
                <w:iCs/>
                <w:sz w:val="14"/>
                <w:szCs w:val="14"/>
              </w:rPr>
              <w:t>Hyphantria</w:t>
            </w:r>
            <w:proofErr w:type="spellEnd"/>
            <w:r w:rsidRPr="003D0BD2">
              <w:rPr>
                <w:i/>
                <w:iCs/>
                <w:sz w:val="14"/>
                <w:szCs w:val="14"/>
              </w:rPr>
              <w:t xml:space="preserve"> </w:t>
            </w:r>
            <w:proofErr w:type="spellStart"/>
            <w:r w:rsidRPr="003D0BD2">
              <w:rPr>
                <w:i/>
                <w:iCs/>
                <w:sz w:val="14"/>
                <w:szCs w:val="14"/>
              </w:rPr>
              <w:t>cunea</w:t>
            </w:r>
            <w:proofErr w:type="spellEnd"/>
            <w:r w:rsidRPr="003D0BD2">
              <w:rPr>
                <w:sz w:val="14"/>
                <w:szCs w:val="14"/>
              </w:rPr>
              <w:t xml:space="preserve">  - HYPHCU</w:t>
            </w:r>
            <w:r w:rsidRPr="003D0BD2">
              <w:rPr>
                <w:i/>
                <w:iCs/>
                <w:sz w:val="14"/>
                <w:szCs w:val="14"/>
              </w:rPr>
              <w:br/>
            </w:r>
            <w:proofErr w:type="spellStart"/>
            <w:r w:rsidRPr="003D0BD2">
              <w:rPr>
                <w:i/>
                <w:iCs/>
                <w:sz w:val="14"/>
                <w:szCs w:val="14"/>
              </w:rPr>
              <w:t>Euproctis</w:t>
            </w:r>
            <w:proofErr w:type="spellEnd"/>
            <w:r w:rsidRPr="003D0BD2">
              <w:rPr>
                <w:i/>
                <w:iCs/>
                <w:sz w:val="14"/>
                <w:szCs w:val="14"/>
              </w:rPr>
              <w:t xml:space="preserve"> </w:t>
            </w:r>
            <w:proofErr w:type="spellStart"/>
            <w:r w:rsidRPr="003D0BD2">
              <w:rPr>
                <w:i/>
                <w:iCs/>
                <w:sz w:val="14"/>
                <w:szCs w:val="14"/>
              </w:rPr>
              <w:t>chrysorrhoea</w:t>
            </w:r>
            <w:proofErr w:type="spellEnd"/>
            <w:r w:rsidRPr="003D0BD2">
              <w:rPr>
                <w:i/>
                <w:iCs/>
                <w:sz w:val="14"/>
                <w:szCs w:val="14"/>
              </w:rPr>
              <w:t xml:space="preserve"> </w:t>
            </w:r>
            <w:r w:rsidRPr="003D0BD2">
              <w:rPr>
                <w:sz w:val="14"/>
                <w:szCs w:val="14"/>
              </w:rPr>
              <w:t>- EUPRCH</w:t>
            </w:r>
            <w:r w:rsidRPr="003D0BD2">
              <w:rPr>
                <w:i/>
                <w:iCs/>
                <w:sz w:val="14"/>
                <w:szCs w:val="14"/>
              </w:rPr>
              <w:br/>
              <w:t xml:space="preserve">Aporia </w:t>
            </w:r>
            <w:proofErr w:type="spellStart"/>
            <w:r w:rsidRPr="003D0BD2">
              <w:rPr>
                <w:i/>
                <w:iCs/>
                <w:sz w:val="14"/>
                <w:szCs w:val="14"/>
              </w:rPr>
              <w:t>crataegi</w:t>
            </w:r>
            <w:proofErr w:type="spellEnd"/>
            <w:r w:rsidRPr="003D0BD2">
              <w:rPr>
                <w:sz w:val="14"/>
                <w:szCs w:val="14"/>
              </w:rPr>
              <w:t xml:space="preserve">  - APORCR</w:t>
            </w:r>
            <w:r w:rsidRPr="003D0BD2">
              <w:rPr>
                <w:i/>
                <w:iCs/>
                <w:sz w:val="14"/>
                <w:szCs w:val="14"/>
              </w:rPr>
              <w:br/>
            </w:r>
            <w:proofErr w:type="spellStart"/>
            <w:r w:rsidRPr="003D0BD2">
              <w:rPr>
                <w:i/>
                <w:iCs/>
                <w:sz w:val="14"/>
                <w:szCs w:val="14"/>
              </w:rPr>
              <w:t>Thaumetopoea</w:t>
            </w:r>
            <w:proofErr w:type="spellEnd"/>
            <w:r w:rsidRPr="003D0BD2">
              <w:rPr>
                <w:i/>
                <w:iCs/>
                <w:sz w:val="14"/>
                <w:szCs w:val="14"/>
              </w:rPr>
              <w:t xml:space="preserve"> </w:t>
            </w:r>
            <w:proofErr w:type="spellStart"/>
            <w:r w:rsidRPr="003D0BD2">
              <w:rPr>
                <w:i/>
                <w:iCs/>
                <w:sz w:val="14"/>
                <w:szCs w:val="14"/>
              </w:rPr>
              <w:t>processionea</w:t>
            </w:r>
            <w:proofErr w:type="spellEnd"/>
            <w:r w:rsidRPr="003D0BD2">
              <w:rPr>
                <w:i/>
                <w:iCs/>
                <w:sz w:val="14"/>
                <w:szCs w:val="14"/>
              </w:rPr>
              <w:t xml:space="preserve"> </w:t>
            </w:r>
            <w:r w:rsidRPr="003D0BD2">
              <w:rPr>
                <w:sz w:val="14"/>
                <w:szCs w:val="14"/>
              </w:rPr>
              <w:t>- THAUPR</w:t>
            </w:r>
            <w:r w:rsidRPr="003D0BD2">
              <w:rPr>
                <w:i/>
                <w:iCs/>
                <w:sz w:val="14"/>
                <w:szCs w:val="14"/>
              </w:rPr>
              <w:br/>
              <w:t xml:space="preserve">Tortrix </w:t>
            </w:r>
            <w:proofErr w:type="spellStart"/>
            <w:r w:rsidRPr="003D0BD2">
              <w:rPr>
                <w:i/>
                <w:iCs/>
                <w:sz w:val="14"/>
                <w:szCs w:val="14"/>
              </w:rPr>
              <w:t>viridana</w:t>
            </w:r>
            <w:proofErr w:type="spellEnd"/>
            <w:r w:rsidRPr="003D0BD2">
              <w:rPr>
                <w:i/>
                <w:iCs/>
                <w:sz w:val="14"/>
                <w:szCs w:val="14"/>
              </w:rPr>
              <w:t xml:space="preserve"> </w:t>
            </w:r>
            <w:r w:rsidRPr="003D0BD2">
              <w:rPr>
                <w:sz w:val="14"/>
                <w:szCs w:val="14"/>
              </w:rPr>
              <w:t>- TORTVI</w:t>
            </w:r>
            <w:r w:rsidRPr="003D0BD2">
              <w:rPr>
                <w:i/>
                <w:iCs/>
                <w:sz w:val="14"/>
                <w:szCs w:val="14"/>
              </w:rPr>
              <w:br/>
            </w:r>
            <w:proofErr w:type="spellStart"/>
            <w:r w:rsidRPr="003D0BD2">
              <w:rPr>
                <w:i/>
                <w:iCs/>
                <w:sz w:val="14"/>
                <w:szCs w:val="14"/>
              </w:rPr>
              <w:t>Geometridae</w:t>
            </w:r>
            <w:proofErr w:type="spellEnd"/>
            <w:r w:rsidRPr="003D0BD2">
              <w:rPr>
                <w:i/>
                <w:iCs/>
                <w:sz w:val="14"/>
                <w:szCs w:val="14"/>
              </w:rPr>
              <w:t xml:space="preserve"> </w:t>
            </w:r>
            <w:r w:rsidRPr="003D0BD2">
              <w:rPr>
                <w:sz w:val="14"/>
                <w:szCs w:val="14"/>
              </w:rPr>
              <w:t>- 1GEOMF</w:t>
            </w:r>
            <w:r w:rsidRPr="003D0BD2">
              <w:rPr>
                <w:i/>
                <w:iCs/>
                <w:sz w:val="14"/>
                <w:szCs w:val="14"/>
              </w:rPr>
              <w:br/>
            </w:r>
            <w:proofErr w:type="spellStart"/>
            <w:r w:rsidRPr="003D0BD2">
              <w:rPr>
                <w:i/>
                <w:iCs/>
                <w:sz w:val="14"/>
                <w:szCs w:val="14"/>
              </w:rPr>
              <w:t>Tortricidae</w:t>
            </w:r>
            <w:proofErr w:type="spellEnd"/>
            <w:r w:rsidRPr="003D0BD2">
              <w:rPr>
                <w:i/>
                <w:iCs/>
                <w:sz w:val="14"/>
                <w:szCs w:val="14"/>
              </w:rPr>
              <w:t xml:space="preserve"> </w:t>
            </w:r>
            <w:r w:rsidRPr="003D0BD2">
              <w:rPr>
                <w:sz w:val="14"/>
                <w:szCs w:val="14"/>
              </w:rPr>
              <w:t xml:space="preserve"> - 1TORTF</w:t>
            </w:r>
            <w:r w:rsidRPr="003D0BD2">
              <w:rPr>
                <w:i/>
                <w:iCs/>
                <w:sz w:val="14"/>
                <w:szCs w:val="14"/>
              </w:rPr>
              <w:br/>
            </w:r>
            <w:proofErr w:type="spellStart"/>
            <w:r w:rsidRPr="003D0BD2">
              <w:rPr>
                <w:i/>
                <w:iCs/>
                <w:sz w:val="14"/>
                <w:szCs w:val="14"/>
              </w:rPr>
              <w:t>Gracillariidae</w:t>
            </w:r>
            <w:proofErr w:type="spellEnd"/>
            <w:r w:rsidRPr="003D0BD2">
              <w:rPr>
                <w:i/>
                <w:iCs/>
                <w:sz w:val="14"/>
                <w:szCs w:val="14"/>
              </w:rPr>
              <w:t xml:space="preserve"> -</w:t>
            </w:r>
            <w:r w:rsidRPr="003D0BD2">
              <w:rPr>
                <w:sz w:val="14"/>
                <w:szCs w:val="14"/>
              </w:rPr>
              <w:t xml:space="preserve"> 1GRACF</w:t>
            </w:r>
            <w:r w:rsidRPr="003D0BD2">
              <w:rPr>
                <w:i/>
                <w:iCs/>
                <w:sz w:val="14"/>
                <w:szCs w:val="14"/>
              </w:rPr>
              <w:br/>
            </w:r>
            <w:proofErr w:type="spellStart"/>
            <w:r w:rsidRPr="003D0BD2">
              <w:rPr>
                <w:i/>
                <w:iCs/>
                <w:sz w:val="14"/>
                <w:szCs w:val="14"/>
              </w:rPr>
              <w:t>Dendrolimus</w:t>
            </w:r>
            <w:proofErr w:type="spellEnd"/>
            <w:r w:rsidRPr="003D0BD2">
              <w:rPr>
                <w:i/>
                <w:iCs/>
                <w:sz w:val="14"/>
                <w:szCs w:val="14"/>
              </w:rPr>
              <w:t xml:space="preserve"> </w:t>
            </w:r>
            <w:proofErr w:type="spellStart"/>
            <w:r w:rsidRPr="003D0BD2">
              <w:rPr>
                <w:i/>
                <w:iCs/>
                <w:sz w:val="14"/>
                <w:szCs w:val="14"/>
              </w:rPr>
              <w:t>pini</w:t>
            </w:r>
            <w:proofErr w:type="spellEnd"/>
            <w:r w:rsidRPr="003D0BD2">
              <w:rPr>
                <w:i/>
                <w:iCs/>
                <w:sz w:val="14"/>
                <w:szCs w:val="14"/>
              </w:rPr>
              <w:t xml:space="preserve"> </w:t>
            </w:r>
            <w:r w:rsidRPr="003D0BD2">
              <w:rPr>
                <w:sz w:val="14"/>
                <w:szCs w:val="14"/>
              </w:rPr>
              <w:t>- DENDPI</w:t>
            </w:r>
            <w:r w:rsidRPr="003D0BD2">
              <w:rPr>
                <w:i/>
                <w:iCs/>
                <w:sz w:val="14"/>
                <w:szCs w:val="14"/>
              </w:rPr>
              <w:br/>
            </w:r>
            <w:proofErr w:type="spellStart"/>
            <w:r w:rsidRPr="003D0BD2">
              <w:rPr>
                <w:i/>
                <w:iCs/>
                <w:sz w:val="14"/>
                <w:szCs w:val="14"/>
              </w:rPr>
              <w:t>Rhyacionia</w:t>
            </w:r>
            <w:proofErr w:type="spellEnd"/>
            <w:r w:rsidRPr="003D0BD2">
              <w:rPr>
                <w:i/>
                <w:iCs/>
                <w:sz w:val="14"/>
                <w:szCs w:val="14"/>
              </w:rPr>
              <w:t xml:space="preserve"> </w:t>
            </w:r>
            <w:proofErr w:type="spellStart"/>
            <w:r w:rsidRPr="003D0BD2">
              <w:rPr>
                <w:i/>
                <w:iCs/>
                <w:sz w:val="14"/>
                <w:szCs w:val="14"/>
              </w:rPr>
              <w:t>buoliana</w:t>
            </w:r>
            <w:proofErr w:type="spellEnd"/>
            <w:r w:rsidRPr="003D0BD2">
              <w:rPr>
                <w:i/>
                <w:iCs/>
                <w:sz w:val="14"/>
                <w:szCs w:val="14"/>
              </w:rPr>
              <w:t xml:space="preserve">  - </w:t>
            </w:r>
            <w:r w:rsidRPr="003D0BD2">
              <w:rPr>
                <w:sz w:val="14"/>
                <w:szCs w:val="14"/>
              </w:rPr>
              <w:t>EVETBU</w:t>
            </w:r>
          </w:p>
        </w:tc>
        <w:tc>
          <w:tcPr>
            <w:tcW w:w="857" w:type="dxa"/>
            <w:tcBorders>
              <w:top w:val="single" w:sz="2" w:space="0" w:color="auto"/>
              <w:left w:val="single" w:sz="2" w:space="0" w:color="auto"/>
              <w:bottom w:val="single" w:sz="2" w:space="0" w:color="auto"/>
              <w:right w:val="single" w:sz="2" w:space="0" w:color="auto"/>
            </w:tcBorders>
            <w:shd w:val="clear" w:color="auto" w:fill="auto"/>
          </w:tcPr>
          <w:p w14:paraId="6C6D4E82" w14:textId="6FB6BE74" w:rsidR="00AC087F" w:rsidRPr="004711F3" w:rsidRDefault="00AC087F" w:rsidP="00AC087F">
            <w:pPr>
              <w:keepNext/>
              <w:keepLines/>
              <w:suppressAutoHyphens/>
              <w:spacing w:after="0"/>
              <w:textAlignment w:val="baseline"/>
              <w:rPr>
                <w:sz w:val="14"/>
                <w:szCs w:val="14"/>
              </w:rPr>
            </w:pPr>
            <w:r w:rsidRPr="003D0BD2">
              <w:rPr>
                <w:sz w:val="14"/>
                <w:szCs w:val="14"/>
              </w:rPr>
              <w:t>Spray</w:t>
            </w:r>
          </w:p>
        </w:tc>
        <w:tc>
          <w:tcPr>
            <w:tcW w:w="825" w:type="dxa"/>
            <w:tcBorders>
              <w:top w:val="single" w:sz="2" w:space="0" w:color="auto"/>
              <w:left w:val="single" w:sz="2" w:space="0" w:color="auto"/>
              <w:bottom w:val="single" w:sz="2" w:space="0" w:color="auto"/>
              <w:right w:val="single" w:sz="2" w:space="0" w:color="auto"/>
            </w:tcBorders>
            <w:shd w:val="clear" w:color="auto" w:fill="auto"/>
          </w:tcPr>
          <w:p w14:paraId="3869BBC7" w14:textId="50B56319" w:rsidR="00AC087F" w:rsidRPr="004711F3" w:rsidRDefault="00AC087F" w:rsidP="00AC087F">
            <w:pPr>
              <w:keepNext/>
              <w:keepLines/>
              <w:suppressAutoHyphens/>
              <w:spacing w:after="0"/>
              <w:textAlignment w:val="baseline"/>
              <w:rPr>
                <w:sz w:val="14"/>
                <w:szCs w:val="14"/>
              </w:rPr>
            </w:pPr>
            <w:r w:rsidRPr="003D0BD2">
              <w:rPr>
                <w:sz w:val="14"/>
                <w:szCs w:val="14"/>
              </w:rPr>
              <w:t xml:space="preserve">When caterpillars are </w:t>
            </w:r>
            <w:r w:rsidRPr="003D0BD2">
              <w:rPr>
                <w:sz w:val="14"/>
                <w:szCs w:val="14"/>
              </w:rPr>
              <w:br/>
              <w:t>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shd w:val="clear" w:color="auto" w:fill="auto"/>
          </w:tcPr>
          <w:p w14:paraId="4B558028" w14:textId="59A792C4" w:rsidR="00AC087F" w:rsidRPr="004711F3" w:rsidRDefault="00AC087F" w:rsidP="00AC087F">
            <w:pPr>
              <w:keepNext/>
              <w:keepLines/>
              <w:suppressAutoHyphens/>
              <w:spacing w:after="0"/>
              <w:textAlignment w:val="baseline"/>
              <w:rPr>
                <w:sz w:val="14"/>
                <w:szCs w:val="14"/>
              </w:rPr>
            </w:pPr>
            <w:r w:rsidRPr="003D0BD2">
              <w:rPr>
                <w:sz w:val="14"/>
                <w:szCs w:val="14"/>
              </w:rPr>
              <w:t>a) 4</w:t>
            </w:r>
            <w:r w:rsidRPr="003D0BD2">
              <w:rPr>
                <w:sz w:val="14"/>
                <w:szCs w:val="14"/>
              </w:rPr>
              <w:br/>
              <w:t>b) 4</w:t>
            </w:r>
          </w:p>
        </w:tc>
        <w:tc>
          <w:tcPr>
            <w:tcW w:w="1166" w:type="dxa"/>
            <w:tcBorders>
              <w:top w:val="single" w:sz="2" w:space="0" w:color="auto"/>
              <w:left w:val="single" w:sz="2" w:space="0" w:color="auto"/>
              <w:bottom w:val="single" w:sz="2" w:space="0" w:color="auto"/>
              <w:right w:val="single" w:sz="2" w:space="0" w:color="auto"/>
            </w:tcBorders>
            <w:shd w:val="clear" w:color="auto" w:fill="auto"/>
          </w:tcPr>
          <w:p w14:paraId="2A226795" w14:textId="0CB65D7F" w:rsidR="00AC087F" w:rsidRPr="004711F3" w:rsidRDefault="00AC087F" w:rsidP="00AC087F">
            <w:pPr>
              <w:keepNext/>
              <w:keepLines/>
              <w:suppressAutoHyphens/>
              <w:spacing w:after="0"/>
              <w:textAlignment w:val="baseline"/>
              <w:rPr>
                <w:sz w:val="14"/>
                <w:szCs w:val="14"/>
              </w:rPr>
            </w:pPr>
            <w:r w:rsidRPr="003D0BD2">
              <w:rPr>
                <w:sz w:val="14"/>
                <w:szCs w:val="14"/>
              </w:rPr>
              <w:t>5 days</w:t>
            </w:r>
          </w:p>
        </w:tc>
        <w:tc>
          <w:tcPr>
            <w:tcW w:w="1147" w:type="dxa"/>
            <w:tcBorders>
              <w:top w:val="single" w:sz="2" w:space="0" w:color="auto"/>
              <w:left w:val="single" w:sz="2" w:space="0" w:color="auto"/>
              <w:bottom w:val="single" w:sz="2" w:space="0" w:color="auto"/>
              <w:right w:val="single" w:sz="2" w:space="0" w:color="auto"/>
            </w:tcBorders>
            <w:shd w:val="clear" w:color="auto" w:fill="auto"/>
          </w:tcPr>
          <w:p w14:paraId="04EC8BEF" w14:textId="4B2D8104" w:rsidR="00AC087F" w:rsidRPr="004711F3" w:rsidRDefault="00AC087F" w:rsidP="00AC087F">
            <w:pPr>
              <w:keepNext/>
              <w:keepLines/>
              <w:suppressAutoHyphens/>
              <w:spacing w:after="0"/>
              <w:textAlignment w:val="baseline"/>
              <w:rPr>
                <w:sz w:val="14"/>
                <w:szCs w:val="14"/>
              </w:rPr>
            </w:pPr>
            <w:r w:rsidRPr="003D0BD2">
              <w:rPr>
                <w:sz w:val="14"/>
                <w:szCs w:val="14"/>
              </w:rPr>
              <w:t>a) 2 - 2.5 L/ha</w:t>
            </w:r>
            <w:r w:rsidRPr="003D0BD2">
              <w:rPr>
                <w:sz w:val="14"/>
                <w:szCs w:val="14"/>
              </w:rPr>
              <w:br/>
              <w:t>b) 10 L/ha</w:t>
            </w:r>
          </w:p>
        </w:tc>
        <w:tc>
          <w:tcPr>
            <w:tcW w:w="1567" w:type="dxa"/>
            <w:tcBorders>
              <w:top w:val="single" w:sz="2" w:space="0" w:color="auto"/>
              <w:left w:val="single" w:sz="2" w:space="0" w:color="auto"/>
              <w:bottom w:val="single" w:sz="2" w:space="0" w:color="auto"/>
              <w:right w:val="single" w:sz="2" w:space="0" w:color="auto"/>
            </w:tcBorders>
            <w:shd w:val="clear" w:color="auto" w:fill="auto"/>
          </w:tcPr>
          <w:p w14:paraId="01C10A46" w14:textId="2BBB52EB" w:rsidR="00AC087F" w:rsidRPr="00B4607C" w:rsidRDefault="00AC087F" w:rsidP="00AC087F">
            <w:pPr>
              <w:keepNext/>
              <w:keepLines/>
              <w:suppressAutoHyphens/>
              <w:spacing w:after="0"/>
              <w:textAlignment w:val="baseline"/>
              <w:rPr>
                <w:sz w:val="14"/>
                <w:szCs w:val="14"/>
                <w:lang w:val="es-ES"/>
              </w:rPr>
            </w:pPr>
            <w:r w:rsidRPr="008E49C4">
              <w:rPr>
                <w:sz w:val="14"/>
                <w:szCs w:val="14"/>
                <w:lang w:val="es-ES"/>
              </w:rPr>
              <w:t>a) 0.413 - 0.516 kg a.s/ha</w:t>
            </w:r>
            <w:r w:rsidRPr="008E49C4">
              <w:rPr>
                <w:sz w:val="14"/>
                <w:szCs w:val="14"/>
                <w:lang w:val="es-ES"/>
              </w:rPr>
              <w:br/>
              <w:t>b) 2.06 kg a.s./ha</w:t>
            </w:r>
          </w:p>
        </w:tc>
        <w:tc>
          <w:tcPr>
            <w:tcW w:w="679" w:type="dxa"/>
            <w:tcBorders>
              <w:top w:val="single" w:sz="2" w:space="0" w:color="auto"/>
              <w:left w:val="single" w:sz="2" w:space="0" w:color="auto"/>
              <w:bottom w:val="single" w:sz="2" w:space="0" w:color="auto"/>
              <w:right w:val="single" w:sz="2" w:space="0" w:color="auto"/>
            </w:tcBorders>
            <w:shd w:val="clear" w:color="auto" w:fill="auto"/>
          </w:tcPr>
          <w:p w14:paraId="65B3C69D" w14:textId="4C68BA64" w:rsidR="00AC087F" w:rsidRPr="004711F3" w:rsidRDefault="00AC087F" w:rsidP="00AC087F">
            <w:pPr>
              <w:keepNext/>
              <w:keepLines/>
              <w:suppressAutoHyphens/>
              <w:spacing w:after="0"/>
              <w:textAlignment w:val="baseline"/>
              <w:rPr>
                <w:sz w:val="14"/>
                <w:szCs w:val="14"/>
              </w:rPr>
            </w:pPr>
            <w:r w:rsidRPr="003D0BD2">
              <w:rPr>
                <w:sz w:val="14"/>
                <w:szCs w:val="14"/>
              </w:rPr>
              <w:t xml:space="preserve">Ground spray: 600 - 1200 L/ha </w:t>
            </w:r>
            <w:r w:rsidRPr="003D0BD2">
              <w:rPr>
                <w:sz w:val="14"/>
                <w:szCs w:val="14"/>
              </w:rPr>
              <w:br/>
              <w:t xml:space="preserve">Aerial spray: 60 - 80 L/ha </w:t>
            </w:r>
          </w:p>
        </w:tc>
        <w:tc>
          <w:tcPr>
            <w:tcW w:w="707" w:type="dxa"/>
            <w:tcBorders>
              <w:top w:val="single" w:sz="2" w:space="0" w:color="auto"/>
              <w:left w:val="single" w:sz="2" w:space="0" w:color="auto"/>
              <w:bottom w:val="single" w:sz="2" w:space="0" w:color="auto"/>
              <w:right w:val="single" w:sz="2" w:space="0" w:color="auto"/>
            </w:tcBorders>
            <w:shd w:val="clear" w:color="auto" w:fill="auto"/>
          </w:tcPr>
          <w:p w14:paraId="3CD7752A" w14:textId="68C370EE" w:rsidR="00AC087F" w:rsidRPr="004711F3" w:rsidRDefault="00AC087F" w:rsidP="00AC087F">
            <w:pPr>
              <w:keepNext/>
              <w:keepLines/>
              <w:suppressAutoHyphens/>
              <w:spacing w:after="0"/>
              <w:textAlignment w:val="baseline"/>
              <w:rPr>
                <w:sz w:val="14"/>
                <w:szCs w:val="14"/>
              </w:rPr>
            </w:pPr>
            <w:r w:rsidRPr="00CA3DAB">
              <w:rPr>
                <w:sz w:val="14"/>
                <w:szCs w:val="14"/>
              </w:rPr>
              <w:t>-</w:t>
            </w:r>
          </w:p>
        </w:tc>
        <w:tc>
          <w:tcPr>
            <w:tcW w:w="1266" w:type="dxa"/>
            <w:tcBorders>
              <w:top w:val="single" w:sz="2" w:space="0" w:color="auto"/>
              <w:left w:val="single" w:sz="2" w:space="0" w:color="auto"/>
              <w:bottom w:val="single" w:sz="2" w:space="0" w:color="auto"/>
              <w:right w:val="single" w:sz="2" w:space="0" w:color="auto"/>
            </w:tcBorders>
            <w:shd w:val="clear" w:color="auto" w:fill="auto"/>
          </w:tcPr>
          <w:p w14:paraId="2CD05C2A" w14:textId="77777777" w:rsidR="00AC087F" w:rsidRPr="00CA3DAB" w:rsidRDefault="00AC087F" w:rsidP="00AC087F">
            <w:pPr>
              <w:keepNext/>
              <w:keepLines/>
              <w:suppressAutoHyphens/>
              <w:spacing w:after="0"/>
              <w:textAlignment w:val="baseline"/>
              <w:rPr>
                <w:sz w:val="14"/>
                <w:szCs w:val="14"/>
                <w:lang w:val="it-IT"/>
              </w:rPr>
            </w:pPr>
            <w:r w:rsidRPr="00CA3DAB">
              <w:rPr>
                <w:sz w:val="14"/>
                <w:szCs w:val="14"/>
                <w:lang w:val="it-IT"/>
              </w:rPr>
              <w:t>Application rate in CFU:</w:t>
            </w:r>
          </w:p>
          <w:p w14:paraId="506C7AD8" w14:textId="77777777" w:rsidR="00AC087F" w:rsidRPr="00CA3DAB" w:rsidRDefault="00AC087F" w:rsidP="00AC087F">
            <w:pPr>
              <w:keepNext/>
              <w:keepLines/>
              <w:suppressAutoHyphens/>
              <w:spacing w:after="0"/>
              <w:textAlignment w:val="baseline"/>
              <w:rPr>
                <w:sz w:val="14"/>
                <w:szCs w:val="14"/>
                <w:lang w:val="it-IT"/>
              </w:rPr>
            </w:pPr>
            <w:r w:rsidRPr="00CA3DAB">
              <w:rPr>
                <w:sz w:val="14"/>
                <w:szCs w:val="14"/>
                <w:lang w:val="it-IT"/>
              </w:rPr>
              <w:t>a) 3.02 - 3.77 x 10</w:t>
            </w:r>
            <w:r w:rsidRPr="00CA3DAB">
              <w:rPr>
                <w:sz w:val="14"/>
                <w:szCs w:val="14"/>
                <w:vertAlign w:val="superscript"/>
                <w:lang w:val="it-IT"/>
              </w:rPr>
              <w:t>13</w:t>
            </w:r>
            <w:r w:rsidRPr="00CA3DAB">
              <w:rPr>
                <w:sz w:val="14"/>
                <w:szCs w:val="14"/>
                <w:lang w:val="it-IT"/>
              </w:rPr>
              <w:t xml:space="preserve"> CFU/ha</w:t>
            </w:r>
          </w:p>
          <w:p w14:paraId="30B6ADF7" w14:textId="6CB18429" w:rsidR="00AC087F" w:rsidRPr="004F256B" w:rsidRDefault="00AC087F" w:rsidP="00AC087F">
            <w:pPr>
              <w:keepNext/>
              <w:keepLines/>
              <w:suppressAutoHyphens/>
              <w:spacing w:after="0"/>
              <w:textAlignment w:val="baseline"/>
              <w:rPr>
                <w:sz w:val="14"/>
                <w:szCs w:val="14"/>
                <w:lang w:val="it-IT"/>
              </w:rPr>
            </w:pPr>
            <w:r w:rsidRPr="00CA3DAB">
              <w:rPr>
                <w:sz w:val="14"/>
                <w:szCs w:val="14"/>
                <w:lang w:val="it-IT"/>
              </w:rPr>
              <w:t>b) 1.51 x 10</w:t>
            </w:r>
            <w:r w:rsidRPr="00CA3DAB">
              <w:rPr>
                <w:sz w:val="14"/>
                <w:szCs w:val="14"/>
                <w:vertAlign w:val="superscript"/>
                <w:lang w:val="it-IT"/>
              </w:rPr>
              <w:t>14</w:t>
            </w:r>
            <w:r w:rsidRPr="00CA3DAB">
              <w:rPr>
                <w:sz w:val="14"/>
                <w:szCs w:val="14"/>
                <w:lang w:val="it-IT"/>
              </w:rPr>
              <w:t xml:space="preserve"> CFU/ha</w:t>
            </w:r>
          </w:p>
        </w:tc>
      </w:tr>
      <w:tr w:rsidR="00AC087F" w:rsidRPr="004F256B" w14:paraId="605696FB" w14:textId="77777777" w:rsidTr="00D30BB0">
        <w:trPr>
          <w:trHeight w:val="165"/>
          <w:tblHeader/>
        </w:trPr>
        <w:tc>
          <w:tcPr>
            <w:tcW w:w="567" w:type="dxa"/>
            <w:tcBorders>
              <w:top w:val="single" w:sz="2" w:space="0" w:color="auto"/>
              <w:left w:val="single" w:sz="2" w:space="0" w:color="auto"/>
              <w:bottom w:val="single" w:sz="2" w:space="0" w:color="auto"/>
              <w:right w:val="single" w:sz="2" w:space="0" w:color="auto"/>
            </w:tcBorders>
            <w:shd w:val="clear" w:color="auto" w:fill="auto"/>
          </w:tcPr>
          <w:p w14:paraId="059A2D18" w14:textId="712814F9" w:rsidR="00AC087F" w:rsidRPr="004711F3" w:rsidRDefault="00AC087F" w:rsidP="00AC087F">
            <w:pPr>
              <w:keepNext/>
              <w:keepLines/>
              <w:suppressAutoHyphens/>
              <w:spacing w:after="0"/>
              <w:textAlignment w:val="baseline"/>
              <w:rPr>
                <w:sz w:val="14"/>
                <w:szCs w:val="14"/>
              </w:rPr>
            </w:pPr>
            <w:r w:rsidRPr="004711F3">
              <w:rPr>
                <w:sz w:val="14"/>
                <w:szCs w:val="14"/>
              </w:rPr>
              <w:t>1</w:t>
            </w:r>
            <w:r>
              <w:rPr>
                <w:sz w:val="14"/>
                <w:szCs w:val="14"/>
              </w:rPr>
              <w:t>3</w:t>
            </w:r>
          </w:p>
        </w:tc>
        <w:tc>
          <w:tcPr>
            <w:tcW w:w="893" w:type="dxa"/>
            <w:tcBorders>
              <w:top w:val="single" w:sz="2" w:space="0" w:color="auto"/>
              <w:left w:val="single" w:sz="2" w:space="0" w:color="auto"/>
              <w:bottom w:val="single" w:sz="2" w:space="0" w:color="auto"/>
              <w:right w:val="single" w:sz="2" w:space="0" w:color="auto"/>
            </w:tcBorders>
            <w:shd w:val="clear" w:color="auto" w:fill="auto"/>
          </w:tcPr>
          <w:p w14:paraId="06C0B815" w14:textId="29B98CDE" w:rsidR="00AC087F" w:rsidRPr="004711F3" w:rsidRDefault="00AC087F" w:rsidP="00AC087F">
            <w:pPr>
              <w:keepNext/>
              <w:keepLines/>
              <w:suppressAutoHyphens/>
              <w:spacing w:after="0"/>
              <w:textAlignment w:val="baseline"/>
              <w:rPr>
                <w:sz w:val="14"/>
                <w:szCs w:val="14"/>
              </w:rPr>
            </w:pPr>
            <w:r w:rsidRPr="004711F3">
              <w:rPr>
                <w:sz w:val="14"/>
                <w:szCs w:val="14"/>
              </w:rPr>
              <w:t>DE</w:t>
            </w:r>
          </w:p>
        </w:tc>
        <w:tc>
          <w:tcPr>
            <w:tcW w:w="950" w:type="dxa"/>
            <w:tcBorders>
              <w:top w:val="single" w:sz="2" w:space="0" w:color="auto"/>
              <w:left w:val="single" w:sz="2" w:space="0" w:color="auto"/>
              <w:bottom w:val="single" w:sz="2" w:space="0" w:color="auto"/>
              <w:right w:val="single" w:sz="2" w:space="0" w:color="auto"/>
            </w:tcBorders>
            <w:shd w:val="clear" w:color="auto" w:fill="auto"/>
          </w:tcPr>
          <w:p w14:paraId="2A62A03F" w14:textId="4E5DF697" w:rsidR="00AC087F" w:rsidRPr="004711F3" w:rsidRDefault="00AC087F" w:rsidP="00AC087F">
            <w:pPr>
              <w:keepNext/>
              <w:keepLines/>
              <w:suppressAutoHyphens/>
              <w:spacing w:after="0"/>
              <w:textAlignment w:val="baseline"/>
              <w:rPr>
                <w:sz w:val="14"/>
                <w:szCs w:val="14"/>
              </w:rPr>
            </w:pPr>
            <w:r w:rsidRPr="004711F3">
              <w:rPr>
                <w:sz w:val="14"/>
                <w:szCs w:val="14"/>
              </w:rPr>
              <w:t>Coniferous forest, Deciduous forest</w:t>
            </w:r>
          </w:p>
        </w:tc>
        <w:tc>
          <w:tcPr>
            <w:tcW w:w="772" w:type="dxa"/>
            <w:tcBorders>
              <w:top w:val="single" w:sz="2" w:space="0" w:color="auto"/>
              <w:left w:val="single" w:sz="2" w:space="0" w:color="auto"/>
              <w:bottom w:val="single" w:sz="2" w:space="0" w:color="auto"/>
              <w:right w:val="single" w:sz="2" w:space="0" w:color="auto"/>
            </w:tcBorders>
            <w:shd w:val="clear" w:color="auto" w:fill="auto"/>
          </w:tcPr>
          <w:p w14:paraId="24AA6795" w14:textId="05C9E5D0" w:rsidR="00AC087F" w:rsidRPr="004711F3" w:rsidRDefault="00AC087F" w:rsidP="00AC087F">
            <w:pPr>
              <w:keepNext/>
              <w:keepLines/>
              <w:suppressAutoHyphens/>
              <w:spacing w:after="0"/>
              <w:textAlignment w:val="baseline"/>
              <w:rPr>
                <w:sz w:val="14"/>
                <w:szCs w:val="14"/>
              </w:rPr>
            </w:pPr>
            <w:r w:rsidRPr="004711F3">
              <w:rPr>
                <w:sz w:val="14"/>
                <w:szCs w:val="14"/>
              </w:rPr>
              <w:t>F</w:t>
            </w:r>
          </w:p>
        </w:tc>
        <w:tc>
          <w:tcPr>
            <w:tcW w:w="1343" w:type="dxa"/>
            <w:tcBorders>
              <w:top w:val="single" w:sz="2" w:space="0" w:color="auto"/>
              <w:left w:val="single" w:sz="2" w:space="0" w:color="auto"/>
              <w:bottom w:val="single" w:sz="2" w:space="0" w:color="auto"/>
              <w:right w:val="single" w:sz="2" w:space="0" w:color="auto"/>
            </w:tcBorders>
            <w:shd w:val="clear" w:color="auto" w:fill="auto"/>
          </w:tcPr>
          <w:p w14:paraId="2D81FFB5" w14:textId="77777777" w:rsidR="00AC087F" w:rsidRPr="004711F3" w:rsidRDefault="00AC087F" w:rsidP="00AC087F">
            <w:pPr>
              <w:keepNext/>
              <w:keepLines/>
              <w:suppressAutoHyphens/>
              <w:spacing w:after="0"/>
              <w:textAlignment w:val="baseline"/>
              <w:rPr>
                <w:sz w:val="14"/>
                <w:szCs w:val="14"/>
              </w:rPr>
            </w:pPr>
            <w:r w:rsidRPr="004711F3">
              <w:rPr>
                <w:sz w:val="14"/>
                <w:szCs w:val="14"/>
              </w:rPr>
              <w:t>Lepidoptera caterpillars</w:t>
            </w:r>
          </w:p>
          <w:p w14:paraId="385478AD" w14:textId="6F3B7D7F" w:rsidR="00AC087F" w:rsidRPr="004711F3" w:rsidRDefault="00AC087F" w:rsidP="00AC087F">
            <w:pPr>
              <w:keepNext/>
              <w:keepLines/>
              <w:suppressAutoHyphens/>
              <w:spacing w:after="0"/>
              <w:textAlignment w:val="baseline"/>
              <w:rPr>
                <w:sz w:val="14"/>
                <w:szCs w:val="14"/>
              </w:rPr>
            </w:pPr>
            <w:r w:rsidRPr="004711F3">
              <w:rPr>
                <w:sz w:val="14"/>
                <w:szCs w:val="14"/>
              </w:rPr>
              <w:t>L1 to L3</w:t>
            </w:r>
          </w:p>
        </w:tc>
        <w:tc>
          <w:tcPr>
            <w:tcW w:w="857" w:type="dxa"/>
            <w:tcBorders>
              <w:top w:val="single" w:sz="2" w:space="0" w:color="auto"/>
              <w:left w:val="single" w:sz="2" w:space="0" w:color="auto"/>
              <w:bottom w:val="single" w:sz="2" w:space="0" w:color="auto"/>
              <w:right w:val="single" w:sz="2" w:space="0" w:color="auto"/>
            </w:tcBorders>
            <w:shd w:val="clear" w:color="auto" w:fill="auto"/>
          </w:tcPr>
          <w:p w14:paraId="1BA64B82" w14:textId="584A5A8F" w:rsidR="00AC087F" w:rsidRPr="004711F3" w:rsidRDefault="00AC087F" w:rsidP="00AC087F">
            <w:pPr>
              <w:keepNext/>
              <w:keepLines/>
              <w:suppressAutoHyphens/>
              <w:spacing w:after="0"/>
              <w:textAlignment w:val="baseline"/>
              <w:rPr>
                <w:sz w:val="14"/>
                <w:szCs w:val="14"/>
              </w:rPr>
            </w:pPr>
            <w:r w:rsidRPr="004711F3">
              <w:rPr>
                <w:sz w:val="14"/>
                <w:szCs w:val="14"/>
              </w:rPr>
              <w:t>Ground spray</w:t>
            </w:r>
          </w:p>
        </w:tc>
        <w:tc>
          <w:tcPr>
            <w:tcW w:w="825" w:type="dxa"/>
            <w:tcBorders>
              <w:top w:val="single" w:sz="2" w:space="0" w:color="auto"/>
              <w:left w:val="single" w:sz="2" w:space="0" w:color="auto"/>
              <w:bottom w:val="single" w:sz="2" w:space="0" w:color="auto"/>
              <w:right w:val="single" w:sz="2" w:space="0" w:color="auto"/>
            </w:tcBorders>
            <w:shd w:val="clear" w:color="auto" w:fill="auto"/>
          </w:tcPr>
          <w:p w14:paraId="55AB78B7" w14:textId="37810FAB" w:rsidR="00AC087F" w:rsidRPr="004711F3" w:rsidRDefault="00AC087F" w:rsidP="00AC087F">
            <w:pPr>
              <w:keepNext/>
              <w:keepLines/>
              <w:suppressAutoHyphens/>
              <w:spacing w:after="0"/>
              <w:textAlignment w:val="baseline"/>
              <w:rPr>
                <w:sz w:val="14"/>
                <w:szCs w:val="14"/>
              </w:rPr>
            </w:pPr>
            <w:r w:rsidRPr="004711F3">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shd w:val="clear" w:color="auto" w:fill="auto"/>
          </w:tcPr>
          <w:p w14:paraId="6D42E64A" w14:textId="77777777" w:rsidR="00AC087F" w:rsidRPr="004711F3" w:rsidRDefault="00AC087F" w:rsidP="00AC087F">
            <w:pPr>
              <w:keepNext/>
              <w:keepLines/>
              <w:suppressAutoHyphens/>
              <w:spacing w:after="0"/>
              <w:textAlignment w:val="baseline"/>
              <w:rPr>
                <w:sz w:val="14"/>
                <w:szCs w:val="14"/>
              </w:rPr>
            </w:pPr>
            <w:r w:rsidRPr="004711F3">
              <w:rPr>
                <w:sz w:val="14"/>
                <w:szCs w:val="14"/>
              </w:rPr>
              <w:t>a) 2</w:t>
            </w:r>
          </w:p>
          <w:p w14:paraId="2E42F10E" w14:textId="3A89968D" w:rsidR="00AC087F" w:rsidRPr="004711F3" w:rsidRDefault="00AC087F" w:rsidP="00AC087F">
            <w:pPr>
              <w:keepNext/>
              <w:keepLines/>
              <w:suppressAutoHyphens/>
              <w:spacing w:after="0"/>
              <w:textAlignment w:val="baseline"/>
              <w:rPr>
                <w:sz w:val="14"/>
                <w:szCs w:val="14"/>
              </w:rPr>
            </w:pPr>
            <w:r w:rsidRPr="004711F3">
              <w:rPr>
                <w:sz w:val="14"/>
                <w:szCs w:val="14"/>
              </w:rPr>
              <w:t>b) 2</w:t>
            </w:r>
          </w:p>
        </w:tc>
        <w:tc>
          <w:tcPr>
            <w:tcW w:w="1166" w:type="dxa"/>
            <w:tcBorders>
              <w:top w:val="single" w:sz="2" w:space="0" w:color="auto"/>
              <w:left w:val="single" w:sz="2" w:space="0" w:color="auto"/>
              <w:bottom w:val="single" w:sz="2" w:space="0" w:color="auto"/>
              <w:right w:val="single" w:sz="2" w:space="0" w:color="auto"/>
            </w:tcBorders>
            <w:shd w:val="clear" w:color="auto" w:fill="auto"/>
          </w:tcPr>
          <w:p w14:paraId="59266121" w14:textId="4B6167D4" w:rsidR="00AC087F" w:rsidRPr="004711F3" w:rsidRDefault="00AC087F" w:rsidP="00AC087F">
            <w:pPr>
              <w:keepNext/>
              <w:keepLines/>
              <w:suppressAutoHyphens/>
              <w:spacing w:after="0"/>
              <w:textAlignment w:val="baseline"/>
              <w:rPr>
                <w:sz w:val="14"/>
                <w:szCs w:val="14"/>
              </w:rPr>
            </w:pPr>
            <w:r w:rsidRPr="004711F3">
              <w:rPr>
                <w:sz w:val="14"/>
                <w:szCs w:val="14"/>
              </w:rPr>
              <w:t>14 days</w:t>
            </w:r>
          </w:p>
        </w:tc>
        <w:tc>
          <w:tcPr>
            <w:tcW w:w="1147" w:type="dxa"/>
            <w:tcBorders>
              <w:top w:val="single" w:sz="2" w:space="0" w:color="auto"/>
              <w:left w:val="single" w:sz="2" w:space="0" w:color="auto"/>
              <w:bottom w:val="single" w:sz="2" w:space="0" w:color="auto"/>
              <w:right w:val="single" w:sz="2" w:space="0" w:color="auto"/>
            </w:tcBorders>
            <w:shd w:val="clear" w:color="auto" w:fill="auto"/>
          </w:tcPr>
          <w:p w14:paraId="72D90A3A" w14:textId="77777777" w:rsidR="00AC087F" w:rsidRPr="004711F3" w:rsidRDefault="00AC087F" w:rsidP="00AC087F">
            <w:pPr>
              <w:keepNext/>
              <w:keepLines/>
              <w:suppressAutoHyphens/>
              <w:spacing w:after="0"/>
              <w:textAlignment w:val="baseline"/>
              <w:rPr>
                <w:sz w:val="14"/>
                <w:szCs w:val="14"/>
              </w:rPr>
            </w:pPr>
            <w:r w:rsidRPr="004711F3">
              <w:rPr>
                <w:sz w:val="14"/>
                <w:szCs w:val="14"/>
              </w:rPr>
              <w:t>a) 2 - 2.5 L/ha</w:t>
            </w:r>
          </w:p>
          <w:p w14:paraId="30690DEC" w14:textId="0B6A4796" w:rsidR="00AC087F" w:rsidRPr="004711F3" w:rsidRDefault="00AC087F" w:rsidP="00AC087F">
            <w:pPr>
              <w:keepNext/>
              <w:keepLines/>
              <w:suppressAutoHyphens/>
              <w:spacing w:after="0"/>
              <w:textAlignment w:val="baseline"/>
              <w:rPr>
                <w:sz w:val="14"/>
                <w:szCs w:val="14"/>
              </w:rPr>
            </w:pPr>
            <w:r w:rsidRPr="004711F3">
              <w:rPr>
                <w:sz w:val="14"/>
                <w:szCs w:val="14"/>
              </w:rPr>
              <w:t>b) 5 L/ha</w:t>
            </w:r>
          </w:p>
        </w:tc>
        <w:tc>
          <w:tcPr>
            <w:tcW w:w="1567" w:type="dxa"/>
            <w:tcBorders>
              <w:top w:val="single" w:sz="2" w:space="0" w:color="auto"/>
              <w:left w:val="single" w:sz="2" w:space="0" w:color="auto"/>
              <w:bottom w:val="single" w:sz="2" w:space="0" w:color="auto"/>
              <w:right w:val="single" w:sz="2" w:space="0" w:color="auto"/>
            </w:tcBorders>
            <w:shd w:val="clear" w:color="auto" w:fill="auto"/>
          </w:tcPr>
          <w:p w14:paraId="07490A5B" w14:textId="77777777" w:rsidR="00AC087F" w:rsidRPr="00B4607C" w:rsidRDefault="00AC087F" w:rsidP="00AC087F">
            <w:pPr>
              <w:keepNext/>
              <w:keepLines/>
              <w:suppressAutoHyphens/>
              <w:spacing w:after="0"/>
              <w:textAlignment w:val="baseline"/>
              <w:rPr>
                <w:sz w:val="14"/>
                <w:szCs w:val="14"/>
                <w:lang w:val="es-ES"/>
              </w:rPr>
            </w:pPr>
            <w:r w:rsidRPr="00B4607C">
              <w:rPr>
                <w:sz w:val="14"/>
                <w:szCs w:val="14"/>
                <w:lang w:val="es-ES"/>
              </w:rPr>
              <w:t>a) 0.413 - 0.516 kg a.s/ha</w:t>
            </w:r>
          </w:p>
          <w:p w14:paraId="4947F5E5" w14:textId="181EF5C4" w:rsidR="00AC087F" w:rsidRPr="00B4607C" w:rsidRDefault="00AC087F" w:rsidP="00AC087F">
            <w:pPr>
              <w:keepNext/>
              <w:keepLines/>
              <w:suppressAutoHyphens/>
              <w:spacing w:after="0"/>
              <w:textAlignment w:val="baseline"/>
              <w:rPr>
                <w:sz w:val="14"/>
                <w:szCs w:val="14"/>
                <w:lang w:val="es-ES"/>
              </w:rPr>
            </w:pPr>
            <w:r w:rsidRPr="00B4607C">
              <w:rPr>
                <w:sz w:val="14"/>
                <w:szCs w:val="14"/>
                <w:lang w:val="es-ES"/>
              </w:rPr>
              <w:t>b) 1.03 kg a.s./ha</w:t>
            </w:r>
          </w:p>
        </w:tc>
        <w:tc>
          <w:tcPr>
            <w:tcW w:w="679" w:type="dxa"/>
            <w:tcBorders>
              <w:top w:val="single" w:sz="2" w:space="0" w:color="auto"/>
              <w:left w:val="single" w:sz="2" w:space="0" w:color="auto"/>
              <w:bottom w:val="single" w:sz="2" w:space="0" w:color="auto"/>
              <w:right w:val="single" w:sz="2" w:space="0" w:color="auto"/>
            </w:tcBorders>
            <w:shd w:val="clear" w:color="auto" w:fill="auto"/>
          </w:tcPr>
          <w:p w14:paraId="68B11FE4" w14:textId="76C71639" w:rsidR="00AC087F" w:rsidRPr="004711F3" w:rsidRDefault="00AC087F" w:rsidP="00AC087F">
            <w:pPr>
              <w:keepNext/>
              <w:keepLines/>
              <w:suppressAutoHyphens/>
              <w:spacing w:after="0"/>
              <w:textAlignment w:val="baseline"/>
              <w:rPr>
                <w:sz w:val="14"/>
                <w:szCs w:val="14"/>
              </w:rPr>
            </w:pPr>
            <w:r w:rsidRPr="004711F3">
              <w:rPr>
                <w:sz w:val="14"/>
                <w:szCs w:val="14"/>
              </w:rPr>
              <w:t>600 L/ha</w:t>
            </w:r>
          </w:p>
        </w:tc>
        <w:tc>
          <w:tcPr>
            <w:tcW w:w="707" w:type="dxa"/>
            <w:tcBorders>
              <w:top w:val="single" w:sz="2" w:space="0" w:color="auto"/>
              <w:left w:val="single" w:sz="2" w:space="0" w:color="auto"/>
              <w:bottom w:val="single" w:sz="2" w:space="0" w:color="auto"/>
              <w:right w:val="single" w:sz="2" w:space="0" w:color="auto"/>
            </w:tcBorders>
            <w:shd w:val="clear" w:color="auto" w:fill="auto"/>
          </w:tcPr>
          <w:p w14:paraId="6E215587" w14:textId="4EAC877C" w:rsidR="00AC087F" w:rsidRPr="004711F3" w:rsidRDefault="00AC087F" w:rsidP="00AC087F">
            <w:pPr>
              <w:keepNext/>
              <w:keepLines/>
              <w:suppressAutoHyphens/>
              <w:spacing w:after="0"/>
              <w:textAlignment w:val="baseline"/>
              <w:rPr>
                <w:sz w:val="14"/>
                <w:szCs w:val="14"/>
              </w:rPr>
            </w:pPr>
            <w:r w:rsidRPr="004711F3">
              <w:rPr>
                <w:sz w:val="14"/>
                <w:szCs w:val="14"/>
              </w:rPr>
              <w:t>-</w:t>
            </w:r>
          </w:p>
        </w:tc>
        <w:tc>
          <w:tcPr>
            <w:tcW w:w="1266" w:type="dxa"/>
            <w:tcBorders>
              <w:top w:val="single" w:sz="2" w:space="0" w:color="auto"/>
              <w:left w:val="single" w:sz="2" w:space="0" w:color="auto"/>
              <w:bottom w:val="single" w:sz="2" w:space="0" w:color="auto"/>
              <w:right w:val="single" w:sz="2" w:space="0" w:color="auto"/>
            </w:tcBorders>
            <w:shd w:val="clear" w:color="auto" w:fill="auto"/>
          </w:tcPr>
          <w:p w14:paraId="4BD686C6" w14:textId="77777777" w:rsidR="00AC087F" w:rsidRPr="004F256B" w:rsidRDefault="00AC087F" w:rsidP="00AC087F">
            <w:pPr>
              <w:keepNext/>
              <w:keepLines/>
              <w:suppressAutoHyphens/>
              <w:spacing w:after="0"/>
              <w:textAlignment w:val="baseline"/>
              <w:rPr>
                <w:sz w:val="14"/>
                <w:szCs w:val="14"/>
                <w:lang w:val="it-IT"/>
              </w:rPr>
            </w:pPr>
            <w:r w:rsidRPr="004F256B">
              <w:rPr>
                <w:sz w:val="14"/>
                <w:szCs w:val="14"/>
                <w:lang w:val="it-IT"/>
              </w:rPr>
              <w:t>Application rate in CFU:</w:t>
            </w:r>
          </w:p>
          <w:p w14:paraId="7FFD34E4" w14:textId="77777777" w:rsidR="00AC087F" w:rsidRPr="004F256B" w:rsidRDefault="00AC087F" w:rsidP="00AC087F">
            <w:pPr>
              <w:keepNext/>
              <w:keepLines/>
              <w:suppressAutoHyphens/>
              <w:spacing w:after="0"/>
              <w:textAlignment w:val="baseline"/>
              <w:rPr>
                <w:sz w:val="14"/>
                <w:szCs w:val="14"/>
                <w:lang w:val="it-IT"/>
              </w:rPr>
            </w:pPr>
            <w:r w:rsidRPr="004F256B">
              <w:rPr>
                <w:sz w:val="14"/>
                <w:szCs w:val="14"/>
                <w:lang w:val="it-IT"/>
              </w:rPr>
              <w:t>a) 3.02 - 3.77 x 10</w:t>
            </w:r>
            <w:r w:rsidRPr="004F256B">
              <w:rPr>
                <w:sz w:val="14"/>
                <w:szCs w:val="14"/>
                <w:vertAlign w:val="superscript"/>
                <w:lang w:val="it-IT"/>
              </w:rPr>
              <w:t>13</w:t>
            </w:r>
            <w:r w:rsidRPr="004F256B">
              <w:rPr>
                <w:sz w:val="14"/>
                <w:szCs w:val="14"/>
                <w:lang w:val="it-IT"/>
              </w:rPr>
              <w:t xml:space="preserve"> CFU/ha</w:t>
            </w:r>
          </w:p>
          <w:p w14:paraId="0FDB04DF" w14:textId="2FE2FC4D" w:rsidR="00AC087F" w:rsidRPr="004F256B" w:rsidRDefault="00AC087F" w:rsidP="00AC087F">
            <w:pPr>
              <w:keepNext/>
              <w:keepLines/>
              <w:suppressAutoHyphens/>
              <w:spacing w:after="0"/>
              <w:textAlignment w:val="baseline"/>
              <w:rPr>
                <w:sz w:val="14"/>
                <w:szCs w:val="14"/>
                <w:lang w:val="it-IT"/>
              </w:rPr>
            </w:pPr>
            <w:r w:rsidRPr="004F256B">
              <w:rPr>
                <w:sz w:val="14"/>
                <w:szCs w:val="14"/>
                <w:lang w:val="it-IT"/>
              </w:rPr>
              <w:t>b) 1.51 x 10</w:t>
            </w:r>
            <w:r w:rsidRPr="004F256B">
              <w:rPr>
                <w:sz w:val="14"/>
                <w:szCs w:val="14"/>
                <w:vertAlign w:val="superscript"/>
                <w:lang w:val="it-IT"/>
              </w:rPr>
              <w:t>14</w:t>
            </w:r>
            <w:r w:rsidRPr="004F256B">
              <w:rPr>
                <w:sz w:val="14"/>
                <w:szCs w:val="14"/>
                <w:lang w:val="it-IT"/>
              </w:rPr>
              <w:t xml:space="preserve"> CFU/ha</w:t>
            </w:r>
          </w:p>
        </w:tc>
      </w:tr>
      <w:tr w:rsidR="00AC087F" w:rsidRPr="004F256B" w14:paraId="484F32E0" w14:textId="77777777" w:rsidTr="00D30BB0">
        <w:trPr>
          <w:trHeight w:val="165"/>
          <w:tblHeader/>
        </w:trPr>
        <w:tc>
          <w:tcPr>
            <w:tcW w:w="567" w:type="dxa"/>
            <w:tcBorders>
              <w:top w:val="single" w:sz="2" w:space="0" w:color="auto"/>
              <w:left w:val="single" w:sz="2" w:space="0" w:color="auto"/>
              <w:bottom w:val="single" w:sz="2" w:space="0" w:color="auto"/>
              <w:right w:val="single" w:sz="2" w:space="0" w:color="auto"/>
            </w:tcBorders>
            <w:shd w:val="clear" w:color="auto" w:fill="auto"/>
          </w:tcPr>
          <w:p w14:paraId="62C64E29" w14:textId="77777777" w:rsidR="00AC087F" w:rsidRPr="004711F3" w:rsidRDefault="00AC087F" w:rsidP="00AC087F">
            <w:pPr>
              <w:keepNext/>
              <w:keepLines/>
              <w:suppressAutoHyphens/>
              <w:spacing w:after="0"/>
              <w:textAlignment w:val="baseline"/>
              <w:rPr>
                <w:sz w:val="14"/>
                <w:szCs w:val="14"/>
              </w:rPr>
            </w:pPr>
            <w:r w:rsidRPr="004711F3">
              <w:rPr>
                <w:sz w:val="14"/>
                <w:szCs w:val="14"/>
              </w:rPr>
              <w:t>1</w:t>
            </w:r>
            <w:r>
              <w:rPr>
                <w:sz w:val="14"/>
                <w:szCs w:val="14"/>
              </w:rPr>
              <w:t>4</w:t>
            </w:r>
          </w:p>
        </w:tc>
        <w:tc>
          <w:tcPr>
            <w:tcW w:w="893" w:type="dxa"/>
            <w:tcBorders>
              <w:top w:val="single" w:sz="2" w:space="0" w:color="auto"/>
              <w:left w:val="single" w:sz="2" w:space="0" w:color="auto"/>
              <w:bottom w:val="single" w:sz="2" w:space="0" w:color="auto"/>
              <w:right w:val="single" w:sz="2" w:space="0" w:color="auto"/>
            </w:tcBorders>
            <w:shd w:val="clear" w:color="auto" w:fill="auto"/>
          </w:tcPr>
          <w:p w14:paraId="6CB15EEC" w14:textId="77777777" w:rsidR="00AC087F" w:rsidRPr="004711F3" w:rsidRDefault="00AC087F" w:rsidP="00AC087F">
            <w:pPr>
              <w:keepNext/>
              <w:keepLines/>
              <w:suppressAutoHyphens/>
              <w:spacing w:after="0"/>
              <w:textAlignment w:val="baseline"/>
              <w:rPr>
                <w:sz w:val="14"/>
                <w:szCs w:val="14"/>
              </w:rPr>
            </w:pPr>
            <w:r w:rsidRPr="004711F3">
              <w:rPr>
                <w:sz w:val="14"/>
                <w:szCs w:val="14"/>
              </w:rPr>
              <w:t>DE</w:t>
            </w:r>
          </w:p>
        </w:tc>
        <w:tc>
          <w:tcPr>
            <w:tcW w:w="950" w:type="dxa"/>
            <w:tcBorders>
              <w:top w:val="single" w:sz="2" w:space="0" w:color="auto"/>
              <w:left w:val="single" w:sz="2" w:space="0" w:color="auto"/>
              <w:bottom w:val="single" w:sz="2" w:space="0" w:color="auto"/>
              <w:right w:val="single" w:sz="2" w:space="0" w:color="auto"/>
            </w:tcBorders>
            <w:shd w:val="clear" w:color="auto" w:fill="auto"/>
          </w:tcPr>
          <w:p w14:paraId="6B937061" w14:textId="77777777" w:rsidR="00AC087F" w:rsidRPr="004711F3" w:rsidRDefault="00AC087F" w:rsidP="00AC087F">
            <w:pPr>
              <w:keepNext/>
              <w:keepLines/>
              <w:suppressAutoHyphens/>
              <w:spacing w:after="0"/>
              <w:textAlignment w:val="baseline"/>
              <w:rPr>
                <w:sz w:val="14"/>
                <w:szCs w:val="14"/>
              </w:rPr>
            </w:pPr>
            <w:r w:rsidRPr="004711F3">
              <w:rPr>
                <w:sz w:val="14"/>
                <w:szCs w:val="14"/>
              </w:rPr>
              <w:t>Coniferous forest, Deciduous forest</w:t>
            </w:r>
          </w:p>
        </w:tc>
        <w:tc>
          <w:tcPr>
            <w:tcW w:w="772" w:type="dxa"/>
            <w:tcBorders>
              <w:top w:val="single" w:sz="2" w:space="0" w:color="auto"/>
              <w:left w:val="single" w:sz="2" w:space="0" w:color="auto"/>
              <w:bottom w:val="single" w:sz="2" w:space="0" w:color="auto"/>
              <w:right w:val="single" w:sz="2" w:space="0" w:color="auto"/>
            </w:tcBorders>
            <w:shd w:val="clear" w:color="auto" w:fill="auto"/>
          </w:tcPr>
          <w:p w14:paraId="124B21C4" w14:textId="77777777" w:rsidR="00AC087F" w:rsidRPr="004711F3" w:rsidRDefault="00AC087F" w:rsidP="00AC087F">
            <w:pPr>
              <w:keepNext/>
              <w:keepLines/>
              <w:suppressAutoHyphens/>
              <w:spacing w:after="0"/>
              <w:textAlignment w:val="baseline"/>
              <w:rPr>
                <w:sz w:val="14"/>
                <w:szCs w:val="14"/>
              </w:rPr>
            </w:pPr>
            <w:r w:rsidRPr="004711F3">
              <w:rPr>
                <w:sz w:val="14"/>
                <w:szCs w:val="14"/>
              </w:rPr>
              <w:t>F</w:t>
            </w:r>
          </w:p>
        </w:tc>
        <w:tc>
          <w:tcPr>
            <w:tcW w:w="1343" w:type="dxa"/>
            <w:tcBorders>
              <w:top w:val="single" w:sz="2" w:space="0" w:color="auto"/>
              <w:left w:val="single" w:sz="2" w:space="0" w:color="auto"/>
              <w:bottom w:val="single" w:sz="2" w:space="0" w:color="auto"/>
              <w:right w:val="single" w:sz="2" w:space="0" w:color="auto"/>
            </w:tcBorders>
            <w:shd w:val="clear" w:color="auto" w:fill="auto"/>
          </w:tcPr>
          <w:p w14:paraId="675B1EAA" w14:textId="77777777" w:rsidR="00AC087F" w:rsidRPr="004711F3" w:rsidRDefault="00AC087F" w:rsidP="00AC087F">
            <w:pPr>
              <w:keepNext/>
              <w:keepLines/>
              <w:suppressAutoHyphens/>
              <w:spacing w:after="0"/>
              <w:textAlignment w:val="baseline"/>
              <w:rPr>
                <w:sz w:val="14"/>
                <w:szCs w:val="14"/>
              </w:rPr>
            </w:pPr>
            <w:r w:rsidRPr="004711F3">
              <w:rPr>
                <w:sz w:val="14"/>
                <w:szCs w:val="14"/>
              </w:rPr>
              <w:t>Lepidoptera caterpillars</w:t>
            </w:r>
          </w:p>
          <w:p w14:paraId="2DB43E05" w14:textId="77777777" w:rsidR="00AC087F" w:rsidRPr="004711F3" w:rsidRDefault="00AC087F" w:rsidP="00AC087F">
            <w:pPr>
              <w:keepNext/>
              <w:keepLines/>
              <w:suppressAutoHyphens/>
              <w:spacing w:after="0"/>
              <w:textAlignment w:val="baseline"/>
              <w:rPr>
                <w:sz w:val="14"/>
                <w:szCs w:val="14"/>
              </w:rPr>
            </w:pPr>
            <w:r w:rsidRPr="004711F3">
              <w:rPr>
                <w:sz w:val="14"/>
                <w:szCs w:val="14"/>
              </w:rPr>
              <w:t>L1 to L3</w:t>
            </w:r>
          </w:p>
        </w:tc>
        <w:tc>
          <w:tcPr>
            <w:tcW w:w="857" w:type="dxa"/>
            <w:tcBorders>
              <w:top w:val="single" w:sz="2" w:space="0" w:color="auto"/>
              <w:left w:val="single" w:sz="2" w:space="0" w:color="auto"/>
              <w:bottom w:val="single" w:sz="2" w:space="0" w:color="auto"/>
              <w:right w:val="single" w:sz="2" w:space="0" w:color="auto"/>
            </w:tcBorders>
            <w:shd w:val="clear" w:color="auto" w:fill="auto"/>
          </w:tcPr>
          <w:p w14:paraId="76BC0C9F" w14:textId="77777777" w:rsidR="00AC087F" w:rsidRPr="004711F3" w:rsidRDefault="00AC087F" w:rsidP="00AC087F">
            <w:pPr>
              <w:keepNext/>
              <w:keepLines/>
              <w:suppressAutoHyphens/>
              <w:spacing w:after="0"/>
              <w:textAlignment w:val="baseline"/>
              <w:rPr>
                <w:sz w:val="14"/>
                <w:szCs w:val="14"/>
              </w:rPr>
            </w:pPr>
            <w:r w:rsidRPr="004711F3">
              <w:rPr>
                <w:sz w:val="14"/>
                <w:szCs w:val="14"/>
              </w:rPr>
              <w:t>Aerial spray</w:t>
            </w:r>
          </w:p>
        </w:tc>
        <w:tc>
          <w:tcPr>
            <w:tcW w:w="825" w:type="dxa"/>
            <w:tcBorders>
              <w:top w:val="single" w:sz="2" w:space="0" w:color="auto"/>
              <w:left w:val="single" w:sz="2" w:space="0" w:color="auto"/>
              <w:bottom w:val="single" w:sz="2" w:space="0" w:color="auto"/>
              <w:right w:val="single" w:sz="2" w:space="0" w:color="auto"/>
            </w:tcBorders>
            <w:shd w:val="clear" w:color="auto" w:fill="auto"/>
          </w:tcPr>
          <w:p w14:paraId="273D228E" w14:textId="77777777" w:rsidR="00AC087F" w:rsidRPr="004711F3" w:rsidRDefault="00AC087F" w:rsidP="00AC087F">
            <w:pPr>
              <w:keepNext/>
              <w:keepLines/>
              <w:suppressAutoHyphens/>
              <w:spacing w:after="0"/>
              <w:textAlignment w:val="baseline"/>
              <w:rPr>
                <w:sz w:val="14"/>
                <w:szCs w:val="14"/>
              </w:rPr>
            </w:pPr>
            <w:r w:rsidRPr="004711F3">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shd w:val="clear" w:color="auto" w:fill="auto"/>
          </w:tcPr>
          <w:p w14:paraId="6F635F8D" w14:textId="77777777" w:rsidR="00AC087F" w:rsidRPr="004711F3" w:rsidRDefault="00AC087F" w:rsidP="00AC087F">
            <w:pPr>
              <w:keepNext/>
              <w:keepLines/>
              <w:suppressAutoHyphens/>
              <w:spacing w:after="0"/>
              <w:textAlignment w:val="baseline"/>
              <w:rPr>
                <w:sz w:val="14"/>
                <w:szCs w:val="14"/>
              </w:rPr>
            </w:pPr>
            <w:r w:rsidRPr="004711F3">
              <w:rPr>
                <w:sz w:val="14"/>
                <w:szCs w:val="14"/>
              </w:rPr>
              <w:t>a) 2</w:t>
            </w:r>
          </w:p>
          <w:p w14:paraId="52558661" w14:textId="77777777" w:rsidR="00AC087F" w:rsidRPr="004711F3" w:rsidRDefault="00AC087F" w:rsidP="00AC087F">
            <w:pPr>
              <w:keepNext/>
              <w:keepLines/>
              <w:suppressAutoHyphens/>
              <w:spacing w:after="0"/>
              <w:textAlignment w:val="baseline"/>
              <w:rPr>
                <w:sz w:val="14"/>
                <w:szCs w:val="14"/>
              </w:rPr>
            </w:pPr>
            <w:r w:rsidRPr="004711F3">
              <w:rPr>
                <w:sz w:val="14"/>
                <w:szCs w:val="14"/>
              </w:rPr>
              <w:t>b) 2</w:t>
            </w:r>
          </w:p>
        </w:tc>
        <w:tc>
          <w:tcPr>
            <w:tcW w:w="1166" w:type="dxa"/>
            <w:tcBorders>
              <w:top w:val="single" w:sz="2" w:space="0" w:color="auto"/>
              <w:left w:val="single" w:sz="2" w:space="0" w:color="auto"/>
              <w:bottom w:val="single" w:sz="2" w:space="0" w:color="auto"/>
              <w:right w:val="single" w:sz="2" w:space="0" w:color="auto"/>
            </w:tcBorders>
            <w:shd w:val="clear" w:color="auto" w:fill="auto"/>
          </w:tcPr>
          <w:p w14:paraId="36110F48" w14:textId="77777777" w:rsidR="00AC087F" w:rsidRPr="004711F3" w:rsidRDefault="00AC087F" w:rsidP="00AC087F">
            <w:pPr>
              <w:keepNext/>
              <w:keepLines/>
              <w:suppressAutoHyphens/>
              <w:spacing w:after="0"/>
              <w:textAlignment w:val="baseline"/>
              <w:rPr>
                <w:sz w:val="14"/>
                <w:szCs w:val="14"/>
              </w:rPr>
            </w:pPr>
            <w:r w:rsidRPr="004711F3">
              <w:rPr>
                <w:sz w:val="14"/>
                <w:szCs w:val="14"/>
              </w:rPr>
              <w:t>30 days</w:t>
            </w:r>
          </w:p>
        </w:tc>
        <w:tc>
          <w:tcPr>
            <w:tcW w:w="1147" w:type="dxa"/>
            <w:tcBorders>
              <w:top w:val="single" w:sz="2" w:space="0" w:color="auto"/>
              <w:left w:val="single" w:sz="2" w:space="0" w:color="auto"/>
              <w:bottom w:val="single" w:sz="2" w:space="0" w:color="auto"/>
              <w:right w:val="single" w:sz="2" w:space="0" w:color="auto"/>
            </w:tcBorders>
            <w:shd w:val="clear" w:color="auto" w:fill="auto"/>
          </w:tcPr>
          <w:p w14:paraId="4784010B" w14:textId="77777777" w:rsidR="00AC087F" w:rsidRPr="004711F3" w:rsidRDefault="00AC087F" w:rsidP="00AC087F">
            <w:pPr>
              <w:keepNext/>
              <w:keepLines/>
              <w:suppressAutoHyphens/>
              <w:spacing w:after="0"/>
              <w:textAlignment w:val="baseline"/>
              <w:rPr>
                <w:sz w:val="14"/>
                <w:szCs w:val="14"/>
              </w:rPr>
            </w:pPr>
            <w:r w:rsidRPr="004711F3">
              <w:rPr>
                <w:sz w:val="14"/>
                <w:szCs w:val="14"/>
              </w:rPr>
              <w:t>a) 2 - 2.5 L/ha</w:t>
            </w:r>
          </w:p>
          <w:p w14:paraId="2E28CC34" w14:textId="77777777" w:rsidR="00AC087F" w:rsidRPr="004711F3" w:rsidRDefault="00AC087F" w:rsidP="00AC087F">
            <w:pPr>
              <w:keepNext/>
              <w:keepLines/>
              <w:suppressAutoHyphens/>
              <w:spacing w:after="0"/>
              <w:textAlignment w:val="baseline"/>
              <w:rPr>
                <w:sz w:val="14"/>
                <w:szCs w:val="14"/>
              </w:rPr>
            </w:pPr>
            <w:r w:rsidRPr="004711F3">
              <w:rPr>
                <w:sz w:val="14"/>
                <w:szCs w:val="14"/>
              </w:rPr>
              <w:t>b) 5 L/ha</w:t>
            </w:r>
          </w:p>
        </w:tc>
        <w:tc>
          <w:tcPr>
            <w:tcW w:w="1567" w:type="dxa"/>
            <w:tcBorders>
              <w:top w:val="single" w:sz="2" w:space="0" w:color="auto"/>
              <w:left w:val="single" w:sz="2" w:space="0" w:color="auto"/>
              <w:bottom w:val="single" w:sz="2" w:space="0" w:color="auto"/>
              <w:right w:val="single" w:sz="2" w:space="0" w:color="auto"/>
            </w:tcBorders>
            <w:shd w:val="clear" w:color="auto" w:fill="auto"/>
          </w:tcPr>
          <w:p w14:paraId="6E2EAC1F" w14:textId="77777777" w:rsidR="00AC087F" w:rsidRPr="00B4607C" w:rsidRDefault="00AC087F" w:rsidP="00AC087F">
            <w:pPr>
              <w:keepNext/>
              <w:keepLines/>
              <w:suppressAutoHyphens/>
              <w:spacing w:after="0"/>
              <w:textAlignment w:val="baseline"/>
              <w:rPr>
                <w:sz w:val="14"/>
                <w:szCs w:val="14"/>
                <w:lang w:val="es-ES"/>
              </w:rPr>
            </w:pPr>
            <w:r w:rsidRPr="00B4607C">
              <w:rPr>
                <w:sz w:val="14"/>
                <w:szCs w:val="14"/>
                <w:lang w:val="es-ES"/>
              </w:rPr>
              <w:t>a) 0.516 kg a.s/ha</w:t>
            </w:r>
          </w:p>
          <w:p w14:paraId="0F8E1B2C" w14:textId="77777777" w:rsidR="00AC087F" w:rsidRPr="00B4607C" w:rsidRDefault="00AC087F" w:rsidP="00AC087F">
            <w:pPr>
              <w:keepNext/>
              <w:keepLines/>
              <w:suppressAutoHyphens/>
              <w:spacing w:after="0"/>
              <w:textAlignment w:val="baseline"/>
              <w:rPr>
                <w:sz w:val="14"/>
                <w:szCs w:val="14"/>
                <w:lang w:val="es-ES"/>
              </w:rPr>
            </w:pPr>
            <w:r w:rsidRPr="00B4607C">
              <w:rPr>
                <w:sz w:val="14"/>
                <w:szCs w:val="14"/>
                <w:lang w:val="es-ES"/>
              </w:rPr>
              <w:t>b) 1.03 kg a.s./ha</w:t>
            </w:r>
          </w:p>
        </w:tc>
        <w:tc>
          <w:tcPr>
            <w:tcW w:w="679" w:type="dxa"/>
            <w:tcBorders>
              <w:top w:val="single" w:sz="2" w:space="0" w:color="auto"/>
              <w:left w:val="single" w:sz="2" w:space="0" w:color="auto"/>
              <w:bottom w:val="single" w:sz="2" w:space="0" w:color="auto"/>
              <w:right w:val="single" w:sz="2" w:space="0" w:color="auto"/>
            </w:tcBorders>
            <w:shd w:val="clear" w:color="auto" w:fill="auto"/>
          </w:tcPr>
          <w:p w14:paraId="59B52ED7" w14:textId="77777777" w:rsidR="00AC087F" w:rsidRPr="004711F3" w:rsidRDefault="00AC087F" w:rsidP="00AC087F">
            <w:pPr>
              <w:keepNext/>
              <w:keepLines/>
              <w:suppressAutoHyphens/>
              <w:spacing w:after="0"/>
              <w:textAlignment w:val="baseline"/>
              <w:rPr>
                <w:sz w:val="14"/>
                <w:szCs w:val="14"/>
              </w:rPr>
            </w:pPr>
            <w:r w:rsidRPr="004711F3">
              <w:rPr>
                <w:sz w:val="14"/>
                <w:szCs w:val="14"/>
              </w:rPr>
              <w:t>70 L/ha</w:t>
            </w:r>
          </w:p>
        </w:tc>
        <w:tc>
          <w:tcPr>
            <w:tcW w:w="707" w:type="dxa"/>
            <w:tcBorders>
              <w:top w:val="single" w:sz="2" w:space="0" w:color="auto"/>
              <w:left w:val="single" w:sz="2" w:space="0" w:color="auto"/>
              <w:bottom w:val="single" w:sz="2" w:space="0" w:color="auto"/>
              <w:right w:val="single" w:sz="2" w:space="0" w:color="auto"/>
            </w:tcBorders>
            <w:shd w:val="clear" w:color="auto" w:fill="auto"/>
          </w:tcPr>
          <w:p w14:paraId="16D2CF5D" w14:textId="77777777" w:rsidR="00AC087F" w:rsidRPr="004711F3" w:rsidRDefault="00AC087F" w:rsidP="00AC087F">
            <w:pPr>
              <w:keepNext/>
              <w:keepLines/>
              <w:suppressAutoHyphens/>
              <w:spacing w:after="0"/>
              <w:textAlignment w:val="baseline"/>
              <w:rPr>
                <w:sz w:val="14"/>
                <w:szCs w:val="14"/>
              </w:rPr>
            </w:pPr>
            <w:r w:rsidRPr="004711F3">
              <w:rPr>
                <w:sz w:val="14"/>
                <w:szCs w:val="14"/>
              </w:rPr>
              <w:t>-</w:t>
            </w:r>
          </w:p>
        </w:tc>
        <w:tc>
          <w:tcPr>
            <w:tcW w:w="1266" w:type="dxa"/>
            <w:tcBorders>
              <w:top w:val="single" w:sz="2" w:space="0" w:color="auto"/>
              <w:left w:val="single" w:sz="2" w:space="0" w:color="auto"/>
              <w:bottom w:val="single" w:sz="2" w:space="0" w:color="auto"/>
              <w:right w:val="single" w:sz="2" w:space="0" w:color="auto"/>
            </w:tcBorders>
            <w:shd w:val="clear" w:color="auto" w:fill="auto"/>
          </w:tcPr>
          <w:p w14:paraId="3069F3C9" w14:textId="77777777" w:rsidR="00AC087F" w:rsidRPr="004F256B" w:rsidRDefault="00AC087F" w:rsidP="00AC087F">
            <w:pPr>
              <w:keepNext/>
              <w:keepLines/>
              <w:suppressAutoHyphens/>
              <w:spacing w:after="0"/>
              <w:textAlignment w:val="baseline"/>
              <w:rPr>
                <w:sz w:val="14"/>
                <w:szCs w:val="14"/>
                <w:lang w:val="it-IT"/>
              </w:rPr>
            </w:pPr>
            <w:r w:rsidRPr="004F256B">
              <w:rPr>
                <w:sz w:val="14"/>
                <w:szCs w:val="14"/>
                <w:lang w:val="it-IT"/>
              </w:rPr>
              <w:t>Application rate in CFU:</w:t>
            </w:r>
          </w:p>
          <w:p w14:paraId="6BBA270E" w14:textId="77777777" w:rsidR="00AC087F" w:rsidRPr="004F256B" w:rsidRDefault="00AC087F" w:rsidP="00AC087F">
            <w:pPr>
              <w:keepNext/>
              <w:keepLines/>
              <w:suppressAutoHyphens/>
              <w:spacing w:after="0"/>
              <w:textAlignment w:val="baseline"/>
              <w:rPr>
                <w:sz w:val="14"/>
                <w:szCs w:val="14"/>
                <w:lang w:val="it-IT"/>
              </w:rPr>
            </w:pPr>
            <w:r w:rsidRPr="004F256B">
              <w:rPr>
                <w:sz w:val="14"/>
                <w:szCs w:val="14"/>
                <w:lang w:val="it-IT"/>
              </w:rPr>
              <w:t>a) 3.77 x 10</w:t>
            </w:r>
            <w:r w:rsidRPr="004F256B">
              <w:rPr>
                <w:sz w:val="14"/>
                <w:szCs w:val="14"/>
                <w:vertAlign w:val="superscript"/>
                <w:lang w:val="it-IT"/>
              </w:rPr>
              <w:t>13</w:t>
            </w:r>
            <w:r w:rsidRPr="004F256B">
              <w:rPr>
                <w:sz w:val="14"/>
                <w:szCs w:val="14"/>
                <w:lang w:val="it-IT"/>
              </w:rPr>
              <w:t xml:space="preserve"> CFU/ha</w:t>
            </w:r>
          </w:p>
          <w:p w14:paraId="5F793766" w14:textId="77777777" w:rsidR="00AC087F" w:rsidRPr="004F256B" w:rsidRDefault="00AC087F" w:rsidP="00AC087F">
            <w:pPr>
              <w:keepNext/>
              <w:keepLines/>
              <w:suppressAutoHyphens/>
              <w:spacing w:after="0"/>
              <w:textAlignment w:val="baseline"/>
              <w:rPr>
                <w:sz w:val="14"/>
                <w:szCs w:val="14"/>
                <w:lang w:val="it-IT"/>
              </w:rPr>
            </w:pPr>
            <w:r w:rsidRPr="004F256B">
              <w:rPr>
                <w:sz w:val="14"/>
                <w:szCs w:val="14"/>
                <w:lang w:val="it-IT"/>
              </w:rPr>
              <w:t>b) 1.51 x 10</w:t>
            </w:r>
            <w:r w:rsidRPr="004F256B">
              <w:rPr>
                <w:sz w:val="14"/>
                <w:szCs w:val="14"/>
                <w:vertAlign w:val="superscript"/>
                <w:lang w:val="it-IT"/>
              </w:rPr>
              <w:t>14</w:t>
            </w:r>
            <w:r w:rsidRPr="004F256B">
              <w:rPr>
                <w:sz w:val="14"/>
                <w:szCs w:val="14"/>
                <w:lang w:val="it-IT"/>
              </w:rPr>
              <w:t xml:space="preserve"> CFU/ha</w:t>
            </w:r>
          </w:p>
        </w:tc>
      </w:tr>
    </w:tbl>
    <w:p w14:paraId="15A62384" w14:textId="77777777" w:rsidR="00D30BB0" w:rsidRDefault="00D30BB0" w:rsidP="00D30BB0">
      <w:pPr>
        <w:keepNext/>
        <w:widowControl w:val="0"/>
        <w:suppressAutoHyphens/>
        <w:spacing w:after="0"/>
        <w:jc w:val="center"/>
        <w:textAlignment w:val="baseline"/>
        <w:rPr>
          <w:b/>
          <w:bCs/>
          <w:sz w:val="16"/>
          <w:szCs w:val="16"/>
        </w:rPr>
        <w:sectPr w:rsidR="00D30BB0" w:rsidSect="0087730E">
          <w:pgSz w:w="16834" w:h="11909" w:orient="landscape" w:code="9"/>
          <w:pgMar w:top="1134" w:right="1418" w:bottom="1418" w:left="1418" w:header="709" w:footer="709" w:gutter="0"/>
          <w:cols w:space="720"/>
          <w:noEndnote/>
          <w:docGrid w:linePitch="326"/>
        </w:sectPr>
      </w:pPr>
    </w:p>
    <w:tbl>
      <w:tblPr>
        <w:tblW w:w="13753" w:type="dxa"/>
        <w:tblInd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093A77" w:rsidRPr="004F256B" w14:paraId="22617C5D" w14:textId="77777777" w:rsidTr="00D30BB0">
        <w:trPr>
          <w:trHeight w:val="165"/>
          <w:tblHeader/>
        </w:trPr>
        <w:tc>
          <w:tcPr>
            <w:tcW w:w="567" w:type="dxa"/>
            <w:shd w:val="clear" w:color="auto" w:fill="auto"/>
          </w:tcPr>
          <w:p w14:paraId="0CCF1387" w14:textId="7A7A592A"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lastRenderedPageBreak/>
              <w:t>1</w:t>
            </w:r>
          </w:p>
        </w:tc>
        <w:tc>
          <w:tcPr>
            <w:tcW w:w="893" w:type="dxa"/>
            <w:shd w:val="clear" w:color="auto" w:fill="auto"/>
          </w:tcPr>
          <w:p w14:paraId="7F2CC794" w14:textId="42BB8C3B"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2</w:t>
            </w:r>
          </w:p>
        </w:tc>
        <w:tc>
          <w:tcPr>
            <w:tcW w:w="950" w:type="dxa"/>
            <w:shd w:val="clear" w:color="auto" w:fill="auto"/>
          </w:tcPr>
          <w:p w14:paraId="73F1790A" w14:textId="2FFF8389"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3</w:t>
            </w:r>
          </w:p>
        </w:tc>
        <w:tc>
          <w:tcPr>
            <w:tcW w:w="772" w:type="dxa"/>
            <w:shd w:val="clear" w:color="auto" w:fill="auto"/>
          </w:tcPr>
          <w:p w14:paraId="11BD73A4" w14:textId="7865D8E9"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4</w:t>
            </w:r>
          </w:p>
        </w:tc>
        <w:tc>
          <w:tcPr>
            <w:tcW w:w="1343" w:type="dxa"/>
            <w:shd w:val="clear" w:color="auto" w:fill="auto"/>
          </w:tcPr>
          <w:p w14:paraId="2C0A098F" w14:textId="763F610C"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5</w:t>
            </w:r>
          </w:p>
        </w:tc>
        <w:tc>
          <w:tcPr>
            <w:tcW w:w="857" w:type="dxa"/>
            <w:shd w:val="clear" w:color="auto" w:fill="auto"/>
          </w:tcPr>
          <w:p w14:paraId="181D8885" w14:textId="787AF3AE"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6</w:t>
            </w:r>
          </w:p>
        </w:tc>
        <w:tc>
          <w:tcPr>
            <w:tcW w:w="825" w:type="dxa"/>
            <w:shd w:val="clear" w:color="auto" w:fill="auto"/>
          </w:tcPr>
          <w:p w14:paraId="400B1A6D" w14:textId="1FE350D3"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7</w:t>
            </w:r>
          </w:p>
        </w:tc>
        <w:tc>
          <w:tcPr>
            <w:tcW w:w="1014" w:type="dxa"/>
            <w:shd w:val="clear" w:color="auto" w:fill="auto"/>
          </w:tcPr>
          <w:p w14:paraId="0501A5B6" w14:textId="6EA076CE"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8</w:t>
            </w:r>
          </w:p>
        </w:tc>
        <w:tc>
          <w:tcPr>
            <w:tcW w:w="1166" w:type="dxa"/>
            <w:shd w:val="clear" w:color="auto" w:fill="auto"/>
          </w:tcPr>
          <w:p w14:paraId="2B3EEFFD" w14:textId="1CFAB9F8"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9</w:t>
            </w:r>
          </w:p>
        </w:tc>
        <w:tc>
          <w:tcPr>
            <w:tcW w:w="1147" w:type="dxa"/>
            <w:shd w:val="clear" w:color="auto" w:fill="auto"/>
          </w:tcPr>
          <w:p w14:paraId="28899195" w14:textId="59BD1FC1"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10</w:t>
            </w:r>
          </w:p>
        </w:tc>
        <w:tc>
          <w:tcPr>
            <w:tcW w:w="1567" w:type="dxa"/>
            <w:shd w:val="clear" w:color="auto" w:fill="auto"/>
          </w:tcPr>
          <w:p w14:paraId="40A2BE58" w14:textId="477825F3" w:rsidR="00093A77" w:rsidRPr="00B4607C" w:rsidRDefault="00093A77" w:rsidP="00D30BB0">
            <w:pPr>
              <w:keepNext/>
              <w:widowControl w:val="0"/>
              <w:suppressAutoHyphens/>
              <w:spacing w:after="0"/>
              <w:jc w:val="center"/>
              <w:textAlignment w:val="baseline"/>
              <w:rPr>
                <w:sz w:val="14"/>
                <w:szCs w:val="14"/>
                <w:lang w:val="es-ES"/>
              </w:rPr>
            </w:pPr>
            <w:r w:rsidRPr="004711F3">
              <w:rPr>
                <w:b/>
                <w:bCs/>
                <w:sz w:val="16"/>
                <w:szCs w:val="16"/>
              </w:rPr>
              <w:t>11</w:t>
            </w:r>
          </w:p>
        </w:tc>
        <w:tc>
          <w:tcPr>
            <w:tcW w:w="679" w:type="dxa"/>
            <w:shd w:val="clear" w:color="auto" w:fill="auto"/>
          </w:tcPr>
          <w:p w14:paraId="3E6D1F2B" w14:textId="6754B843"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12</w:t>
            </w:r>
          </w:p>
        </w:tc>
        <w:tc>
          <w:tcPr>
            <w:tcW w:w="707" w:type="dxa"/>
            <w:shd w:val="clear" w:color="auto" w:fill="auto"/>
          </w:tcPr>
          <w:p w14:paraId="7B518F5B" w14:textId="382DCC24"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13</w:t>
            </w:r>
          </w:p>
        </w:tc>
        <w:tc>
          <w:tcPr>
            <w:tcW w:w="1266" w:type="dxa"/>
            <w:shd w:val="clear" w:color="auto" w:fill="auto"/>
          </w:tcPr>
          <w:p w14:paraId="02F594FE" w14:textId="4FFD46D6" w:rsidR="00093A77" w:rsidRPr="004F256B" w:rsidRDefault="00093A77" w:rsidP="00D30BB0">
            <w:pPr>
              <w:keepNext/>
              <w:widowControl w:val="0"/>
              <w:suppressAutoHyphens/>
              <w:spacing w:after="0"/>
              <w:jc w:val="center"/>
              <w:textAlignment w:val="baseline"/>
              <w:rPr>
                <w:sz w:val="14"/>
                <w:szCs w:val="14"/>
                <w:lang w:val="it-IT"/>
              </w:rPr>
            </w:pPr>
            <w:r w:rsidRPr="004711F3">
              <w:rPr>
                <w:b/>
                <w:bCs/>
                <w:sz w:val="16"/>
                <w:szCs w:val="16"/>
              </w:rPr>
              <w:t>14</w:t>
            </w:r>
          </w:p>
        </w:tc>
      </w:tr>
      <w:tr w:rsidR="00093A77" w:rsidRPr="004F256B" w14:paraId="40E126D8" w14:textId="77777777" w:rsidTr="00D30BB0">
        <w:trPr>
          <w:trHeight w:val="165"/>
          <w:tblHeader/>
        </w:trPr>
        <w:tc>
          <w:tcPr>
            <w:tcW w:w="567" w:type="dxa"/>
            <w:vMerge w:val="restart"/>
            <w:shd w:val="clear" w:color="auto" w:fill="auto"/>
          </w:tcPr>
          <w:p w14:paraId="06010352" w14:textId="37E12E14" w:rsidR="00093A77" w:rsidRPr="004711F3" w:rsidRDefault="00093A77" w:rsidP="00D30BB0">
            <w:pPr>
              <w:keepNext/>
              <w:widowControl w:val="0"/>
              <w:suppressAutoHyphens/>
              <w:spacing w:after="0"/>
              <w:textAlignment w:val="baseline"/>
              <w:rPr>
                <w:sz w:val="14"/>
                <w:szCs w:val="14"/>
              </w:rPr>
            </w:pPr>
            <w:r w:rsidRPr="004711F3">
              <w:rPr>
                <w:b/>
                <w:bCs/>
                <w:sz w:val="16"/>
                <w:szCs w:val="16"/>
              </w:rPr>
              <w:t xml:space="preserve">Use-No. </w:t>
            </w:r>
          </w:p>
        </w:tc>
        <w:tc>
          <w:tcPr>
            <w:tcW w:w="893" w:type="dxa"/>
            <w:vMerge w:val="restart"/>
            <w:shd w:val="clear" w:color="auto" w:fill="auto"/>
          </w:tcPr>
          <w:p w14:paraId="6FE918E8" w14:textId="2A7E93B1" w:rsidR="00093A77" w:rsidRPr="004711F3" w:rsidRDefault="00093A77" w:rsidP="00D30BB0">
            <w:pPr>
              <w:keepNext/>
              <w:widowControl w:val="0"/>
              <w:suppressAutoHyphens/>
              <w:spacing w:after="0"/>
              <w:textAlignment w:val="baseline"/>
              <w:rPr>
                <w:sz w:val="14"/>
                <w:szCs w:val="14"/>
              </w:rPr>
            </w:pPr>
            <w:r w:rsidRPr="004711F3">
              <w:rPr>
                <w:b/>
                <w:bCs/>
                <w:sz w:val="16"/>
                <w:szCs w:val="16"/>
              </w:rPr>
              <w:t>Member state(s) </w:t>
            </w:r>
            <w:r w:rsidRPr="004711F3">
              <w:rPr>
                <w:b/>
                <w:bCs/>
                <w:sz w:val="16"/>
                <w:szCs w:val="16"/>
              </w:rPr>
              <w:br/>
              <w:t> </w:t>
            </w:r>
          </w:p>
        </w:tc>
        <w:tc>
          <w:tcPr>
            <w:tcW w:w="950" w:type="dxa"/>
            <w:vMerge w:val="restart"/>
            <w:shd w:val="clear" w:color="auto" w:fill="auto"/>
          </w:tcPr>
          <w:p w14:paraId="5C6D7E5B" w14:textId="54F4A3D9" w:rsidR="00093A77" w:rsidRPr="004711F3" w:rsidRDefault="00093A77" w:rsidP="00D30BB0">
            <w:pPr>
              <w:keepNext/>
              <w:widowControl w:val="0"/>
              <w:suppressAutoHyphens/>
              <w:spacing w:after="0"/>
              <w:textAlignment w:val="baseline"/>
              <w:rPr>
                <w:sz w:val="14"/>
                <w:szCs w:val="14"/>
              </w:rPr>
            </w:pPr>
            <w:r w:rsidRPr="004711F3">
              <w:rPr>
                <w:b/>
                <w:bCs/>
                <w:sz w:val="16"/>
                <w:szCs w:val="16"/>
              </w:rPr>
              <w:t>Crop and/ </w:t>
            </w:r>
            <w:r w:rsidRPr="004711F3">
              <w:rPr>
                <w:b/>
                <w:bCs/>
                <w:sz w:val="16"/>
                <w:szCs w:val="16"/>
              </w:rPr>
              <w:br/>
              <w:t>or situation </w:t>
            </w:r>
            <w:r w:rsidRPr="004711F3">
              <w:rPr>
                <w:b/>
                <w:bCs/>
                <w:sz w:val="16"/>
                <w:szCs w:val="16"/>
              </w:rPr>
              <w:br/>
              <w:t> </w:t>
            </w:r>
            <w:r w:rsidRPr="004711F3">
              <w:rPr>
                <w:b/>
                <w:bCs/>
                <w:sz w:val="16"/>
                <w:szCs w:val="16"/>
              </w:rPr>
              <w:br/>
              <w:t>(crop destination / purpose of crop) </w:t>
            </w:r>
          </w:p>
        </w:tc>
        <w:tc>
          <w:tcPr>
            <w:tcW w:w="772" w:type="dxa"/>
            <w:vMerge w:val="restart"/>
            <w:shd w:val="clear" w:color="auto" w:fill="auto"/>
          </w:tcPr>
          <w:p w14:paraId="6F954F7C" w14:textId="483E9EAA" w:rsidR="00093A77" w:rsidRPr="004711F3" w:rsidRDefault="00093A77" w:rsidP="00D30BB0">
            <w:pPr>
              <w:keepNext/>
              <w:widowControl w:val="0"/>
              <w:suppressAutoHyphens/>
              <w:spacing w:after="0"/>
              <w:textAlignment w:val="baseline"/>
              <w:rPr>
                <w:sz w:val="14"/>
                <w:szCs w:val="14"/>
              </w:rPr>
            </w:pPr>
            <w:r w:rsidRPr="004711F3">
              <w:rPr>
                <w:b/>
                <w:bCs/>
                <w:sz w:val="16"/>
                <w:szCs w:val="16"/>
              </w:rPr>
              <w:t xml:space="preserve">F, </w:t>
            </w:r>
            <w:proofErr w:type="spellStart"/>
            <w:r w:rsidRPr="004711F3">
              <w:rPr>
                <w:b/>
                <w:bCs/>
                <w:sz w:val="16"/>
                <w:szCs w:val="16"/>
              </w:rPr>
              <w:t>Fn</w:t>
            </w:r>
            <w:proofErr w:type="spellEnd"/>
            <w:r w:rsidRPr="004711F3">
              <w:rPr>
                <w:b/>
                <w:bCs/>
                <w:sz w:val="16"/>
                <w:szCs w:val="16"/>
              </w:rPr>
              <w:t xml:space="preserve">, </w:t>
            </w:r>
            <w:proofErr w:type="spellStart"/>
            <w:r w:rsidRPr="004711F3">
              <w:rPr>
                <w:b/>
                <w:bCs/>
                <w:sz w:val="16"/>
                <w:szCs w:val="16"/>
              </w:rPr>
              <w:t>Fpn</w:t>
            </w:r>
            <w:proofErr w:type="spellEnd"/>
            <w:r w:rsidRPr="004711F3">
              <w:rPr>
                <w:b/>
                <w:bCs/>
                <w:sz w:val="16"/>
                <w:szCs w:val="16"/>
              </w:rPr>
              <w:t> </w:t>
            </w:r>
            <w:r w:rsidRPr="004711F3">
              <w:rPr>
                <w:b/>
                <w:bCs/>
                <w:sz w:val="16"/>
                <w:szCs w:val="16"/>
              </w:rPr>
              <w:br/>
              <w:t xml:space="preserve">G, </w:t>
            </w:r>
            <w:proofErr w:type="spellStart"/>
            <w:r w:rsidRPr="004711F3">
              <w:rPr>
                <w:b/>
                <w:bCs/>
                <w:sz w:val="16"/>
                <w:szCs w:val="16"/>
              </w:rPr>
              <w:t>Gn</w:t>
            </w:r>
            <w:proofErr w:type="spellEnd"/>
            <w:r w:rsidRPr="004711F3">
              <w:rPr>
                <w:b/>
                <w:bCs/>
                <w:sz w:val="16"/>
                <w:szCs w:val="16"/>
              </w:rPr>
              <w:t xml:space="preserve">, </w:t>
            </w:r>
            <w:proofErr w:type="spellStart"/>
            <w:r w:rsidRPr="004711F3">
              <w:rPr>
                <w:b/>
                <w:bCs/>
                <w:sz w:val="16"/>
                <w:szCs w:val="16"/>
              </w:rPr>
              <w:t>Gpn</w:t>
            </w:r>
            <w:proofErr w:type="spellEnd"/>
            <w:r w:rsidRPr="004711F3">
              <w:rPr>
                <w:b/>
                <w:bCs/>
                <w:sz w:val="16"/>
                <w:szCs w:val="16"/>
              </w:rPr>
              <w:t> </w:t>
            </w:r>
            <w:r w:rsidRPr="004711F3">
              <w:rPr>
                <w:b/>
                <w:bCs/>
                <w:sz w:val="16"/>
                <w:szCs w:val="16"/>
              </w:rPr>
              <w:br/>
              <w:t>or </w:t>
            </w:r>
            <w:r w:rsidRPr="004711F3">
              <w:rPr>
                <w:b/>
                <w:bCs/>
                <w:sz w:val="16"/>
                <w:szCs w:val="16"/>
              </w:rPr>
              <w:br/>
              <w:t>I </w:t>
            </w:r>
          </w:p>
        </w:tc>
        <w:tc>
          <w:tcPr>
            <w:tcW w:w="1343" w:type="dxa"/>
            <w:vMerge w:val="restart"/>
            <w:shd w:val="clear" w:color="auto" w:fill="auto"/>
          </w:tcPr>
          <w:p w14:paraId="4E172D80" w14:textId="2559A9A4" w:rsidR="00093A77" w:rsidRPr="004711F3" w:rsidRDefault="00093A77" w:rsidP="00D30BB0">
            <w:pPr>
              <w:keepNext/>
              <w:widowControl w:val="0"/>
              <w:suppressAutoHyphens/>
              <w:spacing w:after="0"/>
              <w:textAlignment w:val="baseline"/>
              <w:rPr>
                <w:sz w:val="14"/>
                <w:szCs w:val="14"/>
              </w:rPr>
            </w:pPr>
            <w:r w:rsidRPr="004711F3">
              <w:rPr>
                <w:b/>
                <w:bCs/>
                <w:sz w:val="16"/>
                <w:szCs w:val="16"/>
              </w:rPr>
              <w:t>Pests or Group of pests controlled </w:t>
            </w:r>
            <w:r w:rsidRPr="004711F3">
              <w:rPr>
                <w:b/>
                <w:bCs/>
                <w:sz w:val="16"/>
                <w:szCs w:val="16"/>
              </w:rPr>
              <w:br/>
              <w:t> </w:t>
            </w:r>
            <w:r w:rsidRPr="004711F3">
              <w:rPr>
                <w:b/>
                <w:bCs/>
                <w:sz w:val="16"/>
                <w:szCs w:val="16"/>
              </w:rPr>
              <w:br/>
              <w:t>(additionally: developmental stages of the pest or pest group) </w:t>
            </w:r>
          </w:p>
        </w:tc>
        <w:tc>
          <w:tcPr>
            <w:tcW w:w="3862" w:type="dxa"/>
            <w:gridSpan w:val="4"/>
            <w:shd w:val="clear" w:color="auto" w:fill="auto"/>
          </w:tcPr>
          <w:p w14:paraId="2FB454A0" w14:textId="60E46481"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Application</w:t>
            </w:r>
          </w:p>
        </w:tc>
        <w:tc>
          <w:tcPr>
            <w:tcW w:w="3393" w:type="dxa"/>
            <w:gridSpan w:val="3"/>
            <w:shd w:val="clear" w:color="auto" w:fill="auto"/>
          </w:tcPr>
          <w:p w14:paraId="1A72356B" w14:textId="6FE4A835" w:rsidR="00093A77" w:rsidRPr="004711F3" w:rsidRDefault="00093A77" w:rsidP="00D30BB0">
            <w:pPr>
              <w:keepNext/>
              <w:widowControl w:val="0"/>
              <w:suppressAutoHyphens/>
              <w:spacing w:after="0"/>
              <w:jc w:val="center"/>
              <w:textAlignment w:val="baseline"/>
              <w:rPr>
                <w:sz w:val="14"/>
                <w:szCs w:val="14"/>
              </w:rPr>
            </w:pPr>
            <w:r w:rsidRPr="004711F3">
              <w:rPr>
                <w:b/>
                <w:bCs/>
                <w:sz w:val="16"/>
                <w:szCs w:val="16"/>
              </w:rPr>
              <w:t>Application rate</w:t>
            </w:r>
          </w:p>
        </w:tc>
        <w:tc>
          <w:tcPr>
            <w:tcW w:w="707" w:type="dxa"/>
            <w:vMerge w:val="restart"/>
            <w:shd w:val="clear" w:color="auto" w:fill="auto"/>
          </w:tcPr>
          <w:p w14:paraId="2A7818B3" w14:textId="1392A748" w:rsidR="00093A77" w:rsidRPr="004711F3" w:rsidRDefault="00093A77" w:rsidP="00D30BB0">
            <w:pPr>
              <w:keepNext/>
              <w:widowControl w:val="0"/>
              <w:suppressAutoHyphens/>
              <w:spacing w:after="0"/>
              <w:textAlignment w:val="baseline"/>
              <w:rPr>
                <w:sz w:val="14"/>
                <w:szCs w:val="14"/>
              </w:rPr>
            </w:pPr>
            <w:r w:rsidRPr="004711F3">
              <w:rPr>
                <w:b/>
                <w:bCs/>
                <w:sz w:val="16"/>
                <w:szCs w:val="16"/>
              </w:rPr>
              <w:t>PHI </w:t>
            </w:r>
            <w:r w:rsidRPr="004711F3">
              <w:rPr>
                <w:b/>
                <w:bCs/>
                <w:sz w:val="16"/>
                <w:szCs w:val="16"/>
              </w:rPr>
              <w:br/>
              <w:t>(days) </w:t>
            </w:r>
          </w:p>
        </w:tc>
        <w:tc>
          <w:tcPr>
            <w:tcW w:w="1266" w:type="dxa"/>
            <w:vMerge w:val="restart"/>
            <w:shd w:val="clear" w:color="auto" w:fill="auto"/>
          </w:tcPr>
          <w:p w14:paraId="5C5841CC" w14:textId="631BA095" w:rsidR="00093A77" w:rsidRPr="001E428B" w:rsidRDefault="00093A77" w:rsidP="00D30BB0">
            <w:pPr>
              <w:keepNext/>
              <w:widowControl w:val="0"/>
              <w:suppressAutoHyphens/>
              <w:spacing w:after="0"/>
              <w:textAlignment w:val="baseline"/>
              <w:rPr>
                <w:b/>
                <w:bCs/>
              </w:rPr>
            </w:pPr>
            <w:r w:rsidRPr="004711F3">
              <w:rPr>
                <w:b/>
                <w:bCs/>
                <w:sz w:val="16"/>
                <w:szCs w:val="16"/>
              </w:rPr>
              <w:t>Remarks:  </w:t>
            </w:r>
            <w:r w:rsidRPr="004711F3">
              <w:rPr>
                <w:b/>
                <w:bCs/>
                <w:sz w:val="16"/>
                <w:szCs w:val="16"/>
              </w:rPr>
              <w:br/>
              <w:t> </w:t>
            </w:r>
            <w:r w:rsidRPr="004711F3">
              <w:rPr>
                <w:b/>
                <w:bCs/>
                <w:sz w:val="16"/>
                <w:szCs w:val="16"/>
              </w:rPr>
              <w:br/>
              <w:t>e.g. g safener/synergist per ha</w:t>
            </w:r>
          </w:p>
        </w:tc>
      </w:tr>
      <w:tr w:rsidR="00093A77" w:rsidRPr="004F256B" w14:paraId="55982DF8" w14:textId="77777777" w:rsidTr="00D30BB0">
        <w:trPr>
          <w:trHeight w:val="165"/>
          <w:tblHeader/>
        </w:trPr>
        <w:tc>
          <w:tcPr>
            <w:tcW w:w="567" w:type="dxa"/>
            <w:vMerge/>
            <w:shd w:val="clear" w:color="auto" w:fill="auto"/>
          </w:tcPr>
          <w:p w14:paraId="0BD64EF1" w14:textId="77777777" w:rsidR="00093A77" w:rsidRPr="004711F3" w:rsidRDefault="00093A77" w:rsidP="00093A77">
            <w:pPr>
              <w:keepNext/>
              <w:keepLines/>
              <w:suppressAutoHyphens/>
              <w:spacing w:after="0"/>
              <w:textAlignment w:val="baseline"/>
              <w:rPr>
                <w:sz w:val="14"/>
                <w:szCs w:val="14"/>
              </w:rPr>
            </w:pPr>
          </w:p>
        </w:tc>
        <w:tc>
          <w:tcPr>
            <w:tcW w:w="893" w:type="dxa"/>
            <w:vMerge/>
            <w:shd w:val="clear" w:color="auto" w:fill="auto"/>
          </w:tcPr>
          <w:p w14:paraId="379F21A2" w14:textId="77777777" w:rsidR="00093A77" w:rsidRPr="004711F3" w:rsidRDefault="00093A77" w:rsidP="00093A77">
            <w:pPr>
              <w:keepNext/>
              <w:keepLines/>
              <w:suppressAutoHyphens/>
              <w:spacing w:after="0"/>
              <w:textAlignment w:val="baseline"/>
              <w:rPr>
                <w:sz w:val="14"/>
                <w:szCs w:val="14"/>
              </w:rPr>
            </w:pPr>
          </w:p>
        </w:tc>
        <w:tc>
          <w:tcPr>
            <w:tcW w:w="950" w:type="dxa"/>
            <w:vMerge/>
            <w:shd w:val="clear" w:color="auto" w:fill="auto"/>
          </w:tcPr>
          <w:p w14:paraId="6EDA1286" w14:textId="77777777" w:rsidR="00093A77" w:rsidRPr="004711F3" w:rsidRDefault="00093A77" w:rsidP="00093A77">
            <w:pPr>
              <w:keepNext/>
              <w:keepLines/>
              <w:suppressAutoHyphens/>
              <w:spacing w:after="0"/>
              <w:textAlignment w:val="baseline"/>
              <w:rPr>
                <w:sz w:val="14"/>
                <w:szCs w:val="14"/>
              </w:rPr>
            </w:pPr>
          </w:p>
        </w:tc>
        <w:tc>
          <w:tcPr>
            <w:tcW w:w="772" w:type="dxa"/>
            <w:vMerge/>
            <w:shd w:val="clear" w:color="auto" w:fill="auto"/>
          </w:tcPr>
          <w:p w14:paraId="3F05943E" w14:textId="77777777" w:rsidR="00093A77" w:rsidRPr="004711F3" w:rsidRDefault="00093A77" w:rsidP="00093A77">
            <w:pPr>
              <w:keepNext/>
              <w:keepLines/>
              <w:suppressAutoHyphens/>
              <w:spacing w:after="0"/>
              <w:textAlignment w:val="baseline"/>
              <w:rPr>
                <w:sz w:val="14"/>
                <w:szCs w:val="14"/>
              </w:rPr>
            </w:pPr>
          </w:p>
        </w:tc>
        <w:tc>
          <w:tcPr>
            <w:tcW w:w="1343" w:type="dxa"/>
            <w:vMerge/>
            <w:shd w:val="clear" w:color="auto" w:fill="auto"/>
          </w:tcPr>
          <w:p w14:paraId="5414E836" w14:textId="77777777" w:rsidR="00093A77" w:rsidRPr="004711F3" w:rsidRDefault="00093A77" w:rsidP="00093A77">
            <w:pPr>
              <w:keepNext/>
              <w:keepLines/>
              <w:suppressAutoHyphens/>
              <w:spacing w:after="0"/>
              <w:textAlignment w:val="baseline"/>
              <w:rPr>
                <w:sz w:val="14"/>
                <w:szCs w:val="14"/>
              </w:rPr>
            </w:pPr>
          </w:p>
        </w:tc>
        <w:tc>
          <w:tcPr>
            <w:tcW w:w="857" w:type="dxa"/>
            <w:shd w:val="clear" w:color="auto" w:fill="auto"/>
          </w:tcPr>
          <w:p w14:paraId="411D49B7" w14:textId="63F4312E" w:rsidR="00093A77" w:rsidRPr="004711F3" w:rsidRDefault="00093A77" w:rsidP="00093A77">
            <w:pPr>
              <w:keepNext/>
              <w:keepLines/>
              <w:suppressAutoHyphens/>
              <w:spacing w:after="0"/>
              <w:textAlignment w:val="baseline"/>
              <w:rPr>
                <w:sz w:val="14"/>
                <w:szCs w:val="14"/>
              </w:rPr>
            </w:pPr>
            <w:r w:rsidRPr="004711F3">
              <w:rPr>
                <w:sz w:val="16"/>
                <w:szCs w:val="16"/>
              </w:rPr>
              <w:t>Method / Kind </w:t>
            </w:r>
          </w:p>
        </w:tc>
        <w:tc>
          <w:tcPr>
            <w:tcW w:w="825" w:type="dxa"/>
            <w:shd w:val="clear" w:color="auto" w:fill="auto"/>
          </w:tcPr>
          <w:p w14:paraId="1BA1D31D" w14:textId="2A0F8CE6" w:rsidR="00093A77" w:rsidRPr="004711F3" w:rsidRDefault="00093A77" w:rsidP="00093A77">
            <w:pPr>
              <w:keepNext/>
              <w:keepLines/>
              <w:suppressAutoHyphens/>
              <w:spacing w:after="0"/>
              <w:textAlignment w:val="baseline"/>
              <w:rPr>
                <w:sz w:val="14"/>
                <w:szCs w:val="14"/>
              </w:rPr>
            </w:pPr>
            <w:r w:rsidRPr="004711F3">
              <w:rPr>
                <w:sz w:val="16"/>
                <w:szCs w:val="16"/>
              </w:rPr>
              <w:t>Timing / Growth stage of crop &amp; season </w:t>
            </w:r>
          </w:p>
        </w:tc>
        <w:tc>
          <w:tcPr>
            <w:tcW w:w="1014" w:type="dxa"/>
            <w:shd w:val="clear" w:color="auto" w:fill="auto"/>
          </w:tcPr>
          <w:p w14:paraId="319D2F91" w14:textId="77777777" w:rsidR="00093A77" w:rsidRPr="004711F3" w:rsidRDefault="00093A77" w:rsidP="00093A77">
            <w:pPr>
              <w:keepNext/>
              <w:keepLines/>
              <w:suppressAutoHyphens/>
              <w:spacing w:after="0"/>
              <w:textAlignment w:val="baseline"/>
            </w:pPr>
            <w:r w:rsidRPr="004711F3">
              <w:rPr>
                <w:sz w:val="16"/>
                <w:szCs w:val="16"/>
              </w:rPr>
              <w:t>Max. number  </w:t>
            </w:r>
          </w:p>
          <w:p w14:paraId="7636A99C" w14:textId="77777777" w:rsidR="00093A77" w:rsidRPr="004711F3" w:rsidRDefault="00093A77" w:rsidP="00093A77">
            <w:pPr>
              <w:keepNext/>
              <w:keepLines/>
              <w:suppressAutoHyphens/>
              <w:spacing w:after="0"/>
              <w:textAlignment w:val="baseline"/>
            </w:pPr>
            <w:r w:rsidRPr="004711F3">
              <w:rPr>
                <w:sz w:val="16"/>
                <w:szCs w:val="16"/>
              </w:rPr>
              <w:t>a) per use </w:t>
            </w:r>
          </w:p>
          <w:p w14:paraId="2A2CCD03" w14:textId="2A15C101" w:rsidR="00093A77" w:rsidRPr="004711F3" w:rsidRDefault="00093A77" w:rsidP="00093A77">
            <w:pPr>
              <w:keepNext/>
              <w:keepLines/>
              <w:suppressAutoHyphens/>
              <w:spacing w:after="0"/>
              <w:textAlignment w:val="baseline"/>
              <w:rPr>
                <w:sz w:val="14"/>
                <w:szCs w:val="14"/>
              </w:rPr>
            </w:pPr>
            <w:r w:rsidRPr="004711F3">
              <w:rPr>
                <w:sz w:val="16"/>
                <w:szCs w:val="16"/>
              </w:rPr>
              <w:t>b) per crop/ season </w:t>
            </w:r>
          </w:p>
        </w:tc>
        <w:tc>
          <w:tcPr>
            <w:tcW w:w="1166" w:type="dxa"/>
            <w:shd w:val="clear" w:color="auto" w:fill="auto"/>
          </w:tcPr>
          <w:p w14:paraId="13C1BEE3" w14:textId="1F9A1C9B" w:rsidR="00093A77" w:rsidRPr="004711F3" w:rsidRDefault="00093A77" w:rsidP="00093A77">
            <w:pPr>
              <w:keepNext/>
              <w:keepLines/>
              <w:suppressAutoHyphens/>
              <w:spacing w:after="0"/>
              <w:textAlignment w:val="baseline"/>
              <w:rPr>
                <w:sz w:val="14"/>
                <w:szCs w:val="14"/>
              </w:rPr>
            </w:pPr>
            <w:r w:rsidRPr="004711F3">
              <w:rPr>
                <w:sz w:val="16"/>
                <w:szCs w:val="16"/>
              </w:rPr>
              <w:t>Min. interval between applications (days) </w:t>
            </w:r>
          </w:p>
        </w:tc>
        <w:tc>
          <w:tcPr>
            <w:tcW w:w="1147" w:type="dxa"/>
            <w:shd w:val="clear" w:color="auto" w:fill="auto"/>
          </w:tcPr>
          <w:p w14:paraId="76482698" w14:textId="77777777" w:rsidR="00093A77" w:rsidRPr="004711F3" w:rsidRDefault="00093A77" w:rsidP="00093A77">
            <w:pPr>
              <w:keepNext/>
              <w:keepLines/>
              <w:suppressAutoHyphens/>
              <w:spacing w:after="0"/>
              <w:textAlignment w:val="baseline"/>
            </w:pPr>
            <w:r w:rsidRPr="004711F3">
              <w:rPr>
                <w:sz w:val="16"/>
                <w:szCs w:val="16"/>
              </w:rPr>
              <w:t>kg or L product / ha </w:t>
            </w:r>
          </w:p>
          <w:p w14:paraId="48FD8F94" w14:textId="77777777" w:rsidR="00093A77" w:rsidRPr="004711F3" w:rsidRDefault="00093A77" w:rsidP="00093A77">
            <w:pPr>
              <w:keepNext/>
              <w:keepLines/>
              <w:suppressAutoHyphens/>
              <w:spacing w:after="0"/>
              <w:textAlignment w:val="baseline"/>
            </w:pPr>
            <w:r w:rsidRPr="004711F3">
              <w:rPr>
                <w:sz w:val="16"/>
                <w:szCs w:val="16"/>
              </w:rPr>
              <w:t>a) min / max. rate per appl. </w:t>
            </w:r>
          </w:p>
          <w:p w14:paraId="0AC4D94B" w14:textId="4279EC12" w:rsidR="00093A77" w:rsidRPr="004711F3" w:rsidRDefault="00093A77" w:rsidP="00093A77">
            <w:pPr>
              <w:keepNext/>
              <w:keepLines/>
              <w:suppressAutoHyphens/>
              <w:spacing w:after="0"/>
              <w:textAlignment w:val="baseline"/>
              <w:rPr>
                <w:sz w:val="14"/>
                <w:szCs w:val="14"/>
              </w:rPr>
            </w:pPr>
            <w:r w:rsidRPr="004711F3">
              <w:rPr>
                <w:sz w:val="16"/>
                <w:szCs w:val="16"/>
              </w:rPr>
              <w:t>b) max. total rate per crop/season </w:t>
            </w:r>
          </w:p>
        </w:tc>
        <w:tc>
          <w:tcPr>
            <w:tcW w:w="1567" w:type="dxa"/>
            <w:shd w:val="clear" w:color="auto" w:fill="auto"/>
          </w:tcPr>
          <w:p w14:paraId="5A623712" w14:textId="77777777" w:rsidR="00093A77" w:rsidRPr="004711F3" w:rsidRDefault="00093A77" w:rsidP="00093A77">
            <w:pPr>
              <w:keepNext/>
              <w:keepLines/>
              <w:suppressAutoHyphens/>
              <w:spacing w:after="0"/>
              <w:textAlignment w:val="baseline"/>
            </w:pPr>
            <w:r w:rsidRPr="004711F3">
              <w:rPr>
                <w:sz w:val="16"/>
                <w:szCs w:val="16"/>
              </w:rPr>
              <w:t>g or kg as/ha </w:t>
            </w:r>
            <w:r w:rsidRPr="004711F3">
              <w:rPr>
                <w:sz w:val="16"/>
                <w:szCs w:val="16"/>
              </w:rPr>
              <w:br/>
              <w:t> </w:t>
            </w:r>
          </w:p>
          <w:p w14:paraId="04E780CA" w14:textId="77777777" w:rsidR="00093A77" w:rsidRPr="004711F3" w:rsidRDefault="00093A77" w:rsidP="00093A77">
            <w:pPr>
              <w:keepNext/>
              <w:keepLines/>
              <w:suppressAutoHyphens/>
              <w:spacing w:after="0"/>
              <w:textAlignment w:val="baseline"/>
            </w:pPr>
            <w:r w:rsidRPr="004711F3">
              <w:rPr>
                <w:sz w:val="16"/>
                <w:szCs w:val="16"/>
              </w:rPr>
              <w:t>a) min / max. rate per appl. </w:t>
            </w:r>
          </w:p>
          <w:p w14:paraId="3CD0C905" w14:textId="4044714B" w:rsidR="00093A77" w:rsidRPr="008E49C4" w:rsidRDefault="00093A77" w:rsidP="00093A77">
            <w:pPr>
              <w:keepNext/>
              <w:keepLines/>
              <w:suppressAutoHyphens/>
              <w:spacing w:after="0"/>
              <w:textAlignment w:val="baseline"/>
              <w:rPr>
                <w:sz w:val="14"/>
                <w:szCs w:val="14"/>
                <w:lang w:val="en-US"/>
              </w:rPr>
            </w:pPr>
            <w:r w:rsidRPr="004711F3">
              <w:rPr>
                <w:sz w:val="16"/>
                <w:szCs w:val="16"/>
              </w:rPr>
              <w:t>b) max. total rate per crop/season </w:t>
            </w:r>
          </w:p>
        </w:tc>
        <w:tc>
          <w:tcPr>
            <w:tcW w:w="679" w:type="dxa"/>
            <w:shd w:val="clear" w:color="auto" w:fill="auto"/>
          </w:tcPr>
          <w:p w14:paraId="30BC9631" w14:textId="1CBB0EA8" w:rsidR="00093A77" w:rsidRPr="004711F3" w:rsidRDefault="00093A77" w:rsidP="00093A77">
            <w:pPr>
              <w:keepNext/>
              <w:keepLines/>
              <w:suppressAutoHyphens/>
              <w:spacing w:after="0"/>
              <w:textAlignment w:val="baseline"/>
              <w:rPr>
                <w:sz w:val="14"/>
                <w:szCs w:val="14"/>
              </w:rPr>
            </w:pPr>
            <w:r w:rsidRPr="004711F3">
              <w:rPr>
                <w:sz w:val="16"/>
                <w:szCs w:val="16"/>
              </w:rPr>
              <w:t>Water L/ha </w:t>
            </w:r>
            <w:r w:rsidRPr="004711F3">
              <w:rPr>
                <w:sz w:val="16"/>
                <w:szCs w:val="16"/>
              </w:rPr>
              <w:br/>
              <w:t> </w:t>
            </w:r>
            <w:r w:rsidRPr="004711F3">
              <w:rPr>
                <w:sz w:val="16"/>
                <w:szCs w:val="16"/>
              </w:rPr>
              <w:br/>
              <w:t>min / max </w:t>
            </w:r>
          </w:p>
        </w:tc>
        <w:tc>
          <w:tcPr>
            <w:tcW w:w="707" w:type="dxa"/>
            <w:vMerge/>
            <w:shd w:val="clear" w:color="auto" w:fill="auto"/>
          </w:tcPr>
          <w:p w14:paraId="4DDA9351" w14:textId="77777777" w:rsidR="00093A77" w:rsidRPr="004711F3" w:rsidRDefault="00093A77" w:rsidP="00093A77">
            <w:pPr>
              <w:keepNext/>
              <w:keepLines/>
              <w:suppressAutoHyphens/>
              <w:spacing w:after="0"/>
              <w:textAlignment w:val="baseline"/>
              <w:rPr>
                <w:sz w:val="14"/>
                <w:szCs w:val="14"/>
              </w:rPr>
            </w:pPr>
          </w:p>
        </w:tc>
        <w:tc>
          <w:tcPr>
            <w:tcW w:w="1266" w:type="dxa"/>
            <w:vMerge/>
            <w:shd w:val="clear" w:color="auto" w:fill="auto"/>
          </w:tcPr>
          <w:p w14:paraId="55526922" w14:textId="77777777" w:rsidR="00093A77" w:rsidRPr="004F256B" w:rsidRDefault="00093A77" w:rsidP="00093A77">
            <w:pPr>
              <w:keepNext/>
              <w:keepLines/>
              <w:suppressAutoHyphens/>
              <w:spacing w:after="0"/>
              <w:textAlignment w:val="baseline"/>
              <w:rPr>
                <w:sz w:val="14"/>
                <w:szCs w:val="14"/>
                <w:lang w:val="it-IT"/>
              </w:rPr>
            </w:pPr>
          </w:p>
        </w:tc>
      </w:tr>
      <w:tr w:rsidR="00093A77" w:rsidRPr="004F256B" w14:paraId="5D747B92" w14:textId="77777777" w:rsidTr="00D30BB0">
        <w:trPr>
          <w:trHeight w:val="165"/>
          <w:tblHeader/>
        </w:trPr>
        <w:tc>
          <w:tcPr>
            <w:tcW w:w="567" w:type="dxa"/>
            <w:shd w:val="clear" w:color="auto" w:fill="auto"/>
          </w:tcPr>
          <w:p w14:paraId="215F87A7" w14:textId="77777777" w:rsidR="00093A77" w:rsidRPr="004711F3" w:rsidRDefault="00093A77" w:rsidP="00093A77">
            <w:pPr>
              <w:keepNext/>
              <w:keepLines/>
              <w:suppressAutoHyphens/>
              <w:spacing w:after="0"/>
              <w:textAlignment w:val="baseline"/>
              <w:rPr>
                <w:sz w:val="14"/>
                <w:szCs w:val="14"/>
              </w:rPr>
            </w:pPr>
            <w:r w:rsidRPr="004711F3">
              <w:rPr>
                <w:sz w:val="14"/>
                <w:szCs w:val="14"/>
              </w:rPr>
              <w:t>1</w:t>
            </w:r>
            <w:r>
              <w:rPr>
                <w:sz w:val="14"/>
                <w:szCs w:val="14"/>
              </w:rPr>
              <w:t>5</w:t>
            </w:r>
          </w:p>
        </w:tc>
        <w:tc>
          <w:tcPr>
            <w:tcW w:w="893" w:type="dxa"/>
            <w:shd w:val="clear" w:color="auto" w:fill="auto"/>
          </w:tcPr>
          <w:p w14:paraId="68E3E80F" w14:textId="77777777" w:rsidR="00093A77" w:rsidRPr="004711F3" w:rsidRDefault="00093A77" w:rsidP="00093A77">
            <w:pPr>
              <w:keepNext/>
              <w:keepLines/>
              <w:suppressAutoHyphens/>
              <w:spacing w:after="0"/>
              <w:textAlignment w:val="baseline"/>
              <w:rPr>
                <w:sz w:val="14"/>
                <w:szCs w:val="14"/>
              </w:rPr>
            </w:pPr>
            <w:r w:rsidRPr="004711F3">
              <w:rPr>
                <w:sz w:val="14"/>
                <w:szCs w:val="14"/>
              </w:rPr>
              <w:t>DE</w:t>
            </w:r>
          </w:p>
        </w:tc>
        <w:tc>
          <w:tcPr>
            <w:tcW w:w="950" w:type="dxa"/>
            <w:shd w:val="clear" w:color="auto" w:fill="auto"/>
          </w:tcPr>
          <w:p w14:paraId="0A4A71DA" w14:textId="77777777" w:rsidR="00093A77" w:rsidRPr="004711F3" w:rsidRDefault="00093A77" w:rsidP="00093A77">
            <w:pPr>
              <w:keepNext/>
              <w:keepLines/>
              <w:suppressAutoHyphens/>
              <w:spacing w:after="0"/>
              <w:textAlignment w:val="baseline"/>
              <w:rPr>
                <w:sz w:val="14"/>
                <w:szCs w:val="14"/>
              </w:rPr>
            </w:pPr>
            <w:r w:rsidRPr="004711F3">
              <w:rPr>
                <w:sz w:val="14"/>
                <w:szCs w:val="14"/>
              </w:rPr>
              <w:t>Ornamental trees</w:t>
            </w:r>
          </w:p>
        </w:tc>
        <w:tc>
          <w:tcPr>
            <w:tcW w:w="772" w:type="dxa"/>
            <w:shd w:val="clear" w:color="auto" w:fill="auto"/>
          </w:tcPr>
          <w:p w14:paraId="64FE68F9" w14:textId="77777777" w:rsidR="00093A77" w:rsidRPr="004711F3" w:rsidRDefault="00093A77" w:rsidP="00093A77">
            <w:pPr>
              <w:keepNext/>
              <w:keepLines/>
              <w:suppressAutoHyphens/>
              <w:spacing w:after="0"/>
              <w:textAlignment w:val="baseline"/>
              <w:rPr>
                <w:sz w:val="14"/>
                <w:szCs w:val="14"/>
              </w:rPr>
            </w:pPr>
            <w:r w:rsidRPr="004711F3">
              <w:rPr>
                <w:sz w:val="14"/>
                <w:szCs w:val="14"/>
              </w:rPr>
              <w:t>F</w:t>
            </w:r>
          </w:p>
        </w:tc>
        <w:tc>
          <w:tcPr>
            <w:tcW w:w="1343" w:type="dxa"/>
            <w:shd w:val="clear" w:color="auto" w:fill="auto"/>
          </w:tcPr>
          <w:p w14:paraId="0F0DFBD1" w14:textId="77777777" w:rsidR="00093A77" w:rsidRPr="004711F3" w:rsidRDefault="00093A77" w:rsidP="00093A77">
            <w:pPr>
              <w:keepNext/>
              <w:keepLines/>
              <w:suppressAutoHyphens/>
              <w:spacing w:after="0"/>
              <w:textAlignment w:val="baseline"/>
              <w:rPr>
                <w:sz w:val="14"/>
                <w:szCs w:val="14"/>
              </w:rPr>
            </w:pPr>
            <w:r w:rsidRPr="004711F3">
              <w:rPr>
                <w:sz w:val="14"/>
                <w:szCs w:val="14"/>
              </w:rPr>
              <w:t>Lepidoptera caterpillars</w:t>
            </w:r>
          </w:p>
          <w:p w14:paraId="26822EDC" w14:textId="77777777" w:rsidR="00093A77" w:rsidRPr="004711F3" w:rsidRDefault="00093A77" w:rsidP="00093A77">
            <w:pPr>
              <w:keepNext/>
              <w:keepLines/>
              <w:suppressAutoHyphens/>
              <w:spacing w:after="0"/>
              <w:textAlignment w:val="baseline"/>
              <w:rPr>
                <w:sz w:val="14"/>
                <w:szCs w:val="14"/>
              </w:rPr>
            </w:pPr>
            <w:r w:rsidRPr="004711F3">
              <w:rPr>
                <w:sz w:val="14"/>
                <w:szCs w:val="14"/>
              </w:rPr>
              <w:t>L1 to L3</w:t>
            </w:r>
          </w:p>
        </w:tc>
        <w:tc>
          <w:tcPr>
            <w:tcW w:w="857" w:type="dxa"/>
            <w:shd w:val="clear" w:color="auto" w:fill="auto"/>
          </w:tcPr>
          <w:p w14:paraId="6B4C6EA8" w14:textId="77777777" w:rsidR="00093A77" w:rsidRPr="004711F3" w:rsidRDefault="00093A77" w:rsidP="00093A77">
            <w:pPr>
              <w:keepNext/>
              <w:keepLines/>
              <w:suppressAutoHyphens/>
              <w:spacing w:after="0"/>
              <w:textAlignment w:val="baseline"/>
              <w:rPr>
                <w:sz w:val="14"/>
                <w:szCs w:val="14"/>
              </w:rPr>
            </w:pPr>
            <w:r w:rsidRPr="004711F3">
              <w:rPr>
                <w:sz w:val="14"/>
                <w:szCs w:val="14"/>
              </w:rPr>
              <w:t>Ground spray</w:t>
            </w:r>
          </w:p>
        </w:tc>
        <w:tc>
          <w:tcPr>
            <w:tcW w:w="825" w:type="dxa"/>
            <w:shd w:val="clear" w:color="auto" w:fill="auto"/>
          </w:tcPr>
          <w:p w14:paraId="6E3E20D5" w14:textId="77777777" w:rsidR="00093A77" w:rsidRPr="004711F3" w:rsidRDefault="00093A77" w:rsidP="00093A77">
            <w:pPr>
              <w:keepNext/>
              <w:keepLines/>
              <w:suppressAutoHyphens/>
              <w:spacing w:after="0"/>
              <w:textAlignment w:val="baseline"/>
              <w:rPr>
                <w:sz w:val="14"/>
                <w:szCs w:val="14"/>
              </w:rPr>
            </w:pPr>
            <w:r w:rsidRPr="004711F3">
              <w:rPr>
                <w:sz w:val="14"/>
                <w:szCs w:val="14"/>
              </w:rPr>
              <w:t>When caterpillars are visible following egg hatch &amp; foliage growth sufficient for deposition</w:t>
            </w:r>
          </w:p>
        </w:tc>
        <w:tc>
          <w:tcPr>
            <w:tcW w:w="1014" w:type="dxa"/>
            <w:shd w:val="clear" w:color="auto" w:fill="auto"/>
          </w:tcPr>
          <w:p w14:paraId="607E8AAE" w14:textId="77777777" w:rsidR="00093A77" w:rsidRPr="004711F3" w:rsidRDefault="00093A77" w:rsidP="00093A77">
            <w:pPr>
              <w:keepNext/>
              <w:keepLines/>
              <w:suppressAutoHyphens/>
              <w:spacing w:after="0"/>
              <w:textAlignment w:val="baseline"/>
              <w:rPr>
                <w:sz w:val="14"/>
                <w:szCs w:val="14"/>
              </w:rPr>
            </w:pPr>
            <w:r w:rsidRPr="004711F3">
              <w:rPr>
                <w:sz w:val="14"/>
                <w:szCs w:val="14"/>
              </w:rPr>
              <w:t>a) 1</w:t>
            </w:r>
          </w:p>
          <w:p w14:paraId="719B266D" w14:textId="77777777" w:rsidR="00093A77" w:rsidRPr="004711F3" w:rsidRDefault="00093A77" w:rsidP="00093A77">
            <w:pPr>
              <w:keepNext/>
              <w:keepLines/>
              <w:suppressAutoHyphens/>
              <w:spacing w:after="0"/>
              <w:textAlignment w:val="baseline"/>
              <w:rPr>
                <w:sz w:val="14"/>
                <w:szCs w:val="14"/>
              </w:rPr>
            </w:pPr>
            <w:r w:rsidRPr="004711F3">
              <w:rPr>
                <w:sz w:val="14"/>
                <w:szCs w:val="14"/>
              </w:rPr>
              <w:t>b) 1</w:t>
            </w:r>
          </w:p>
        </w:tc>
        <w:tc>
          <w:tcPr>
            <w:tcW w:w="1166" w:type="dxa"/>
            <w:shd w:val="clear" w:color="auto" w:fill="auto"/>
          </w:tcPr>
          <w:p w14:paraId="681E0F0B" w14:textId="77777777" w:rsidR="00093A77" w:rsidRPr="004711F3" w:rsidRDefault="00093A77" w:rsidP="00093A77">
            <w:pPr>
              <w:keepNext/>
              <w:keepLines/>
              <w:suppressAutoHyphens/>
              <w:spacing w:after="0"/>
              <w:textAlignment w:val="baseline"/>
              <w:rPr>
                <w:sz w:val="14"/>
                <w:szCs w:val="14"/>
              </w:rPr>
            </w:pPr>
            <w:r w:rsidRPr="004711F3">
              <w:rPr>
                <w:sz w:val="14"/>
                <w:szCs w:val="14"/>
              </w:rPr>
              <w:t>NA</w:t>
            </w:r>
          </w:p>
        </w:tc>
        <w:tc>
          <w:tcPr>
            <w:tcW w:w="1147" w:type="dxa"/>
            <w:shd w:val="clear" w:color="auto" w:fill="auto"/>
          </w:tcPr>
          <w:p w14:paraId="6434051E" w14:textId="77777777" w:rsidR="00093A77" w:rsidRPr="004711F3" w:rsidRDefault="00093A77" w:rsidP="00093A77">
            <w:pPr>
              <w:keepNext/>
              <w:keepLines/>
              <w:suppressAutoHyphens/>
              <w:spacing w:after="0"/>
              <w:textAlignment w:val="baseline"/>
              <w:rPr>
                <w:sz w:val="14"/>
                <w:szCs w:val="14"/>
              </w:rPr>
            </w:pPr>
            <w:r w:rsidRPr="004711F3">
              <w:rPr>
                <w:sz w:val="14"/>
                <w:szCs w:val="14"/>
              </w:rPr>
              <w:t>a) 2 - 2.5 L/ha</w:t>
            </w:r>
          </w:p>
          <w:p w14:paraId="3AB52DDC" w14:textId="77777777" w:rsidR="00093A77" w:rsidRPr="004711F3" w:rsidRDefault="00093A77" w:rsidP="00093A77">
            <w:pPr>
              <w:keepNext/>
              <w:keepLines/>
              <w:suppressAutoHyphens/>
              <w:spacing w:after="0"/>
              <w:textAlignment w:val="baseline"/>
              <w:rPr>
                <w:sz w:val="14"/>
                <w:szCs w:val="14"/>
              </w:rPr>
            </w:pPr>
            <w:r w:rsidRPr="004711F3">
              <w:rPr>
                <w:sz w:val="14"/>
                <w:szCs w:val="14"/>
              </w:rPr>
              <w:t>b) 5 L/ha</w:t>
            </w:r>
          </w:p>
        </w:tc>
        <w:tc>
          <w:tcPr>
            <w:tcW w:w="1567" w:type="dxa"/>
            <w:shd w:val="clear" w:color="auto" w:fill="auto"/>
          </w:tcPr>
          <w:p w14:paraId="53AD2238" w14:textId="77777777" w:rsidR="00093A77" w:rsidRPr="00B4607C" w:rsidRDefault="00093A77" w:rsidP="00093A77">
            <w:pPr>
              <w:keepNext/>
              <w:keepLines/>
              <w:suppressAutoHyphens/>
              <w:spacing w:after="0"/>
              <w:textAlignment w:val="baseline"/>
              <w:rPr>
                <w:sz w:val="14"/>
                <w:szCs w:val="14"/>
                <w:lang w:val="es-ES"/>
              </w:rPr>
            </w:pPr>
            <w:r w:rsidRPr="00B4607C">
              <w:rPr>
                <w:sz w:val="14"/>
                <w:szCs w:val="14"/>
                <w:lang w:val="es-ES"/>
              </w:rPr>
              <w:t>a) 0.413 - 0.516 kg a.s/ha</w:t>
            </w:r>
          </w:p>
          <w:p w14:paraId="34069B42" w14:textId="77777777" w:rsidR="00093A77" w:rsidRPr="00B4607C" w:rsidRDefault="00093A77" w:rsidP="00093A77">
            <w:pPr>
              <w:keepNext/>
              <w:keepLines/>
              <w:suppressAutoHyphens/>
              <w:spacing w:after="0"/>
              <w:textAlignment w:val="baseline"/>
              <w:rPr>
                <w:sz w:val="14"/>
                <w:szCs w:val="14"/>
                <w:lang w:val="es-ES"/>
              </w:rPr>
            </w:pPr>
            <w:r w:rsidRPr="00B4607C">
              <w:rPr>
                <w:sz w:val="14"/>
                <w:szCs w:val="14"/>
                <w:lang w:val="es-ES"/>
              </w:rPr>
              <w:t>b) 0.516 kg a.s/ha</w:t>
            </w:r>
          </w:p>
        </w:tc>
        <w:tc>
          <w:tcPr>
            <w:tcW w:w="679" w:type="dxa"/>
            <w:shd w:val="clear" w:color="auto" w:fill="auto"/>
          </w:tcPr>
          <w:p w14:paraId="7C7EEF71" w14:textId="77777777" w:rsidR="00093A77" w:rsidRPr="004711F3" w:rsidRDefault="00093A77" w:rsidP="00093A77">
            <w:pPr>
              <w:keepNext/>
              <w:keepLines/>
              <w:suppressAutoHyphens/>
              <w:spacing w:after="0"/>
              <w:textAlignment w:val="baseline"/>
              <w:rPr>
                <w:sz w:val="14"/>
                <w:szCs w:val="14"/>
              </w:rPr>
            </w:pPr>
            <w:r w:rsidRPr="004711F3">
              <w:rPr>
                <w:sz w:val="14"/>
                <w:szCs w:val="14"/>
              </w:rPr>
              <w:t>600 L/ha</w:t>
            </w:r>
          </w:p>
        </w:tc>
        <w:tc>
          <w:tcPr>
            <w:tcW w:w="707" w:type="dxa"/>
            <w:shd w:val="clear" w:color="auto" w:fill="auto"/>
          </w:tcPr>
          <w:p w14:paraId="2CB4B24B" w14:textId="77777777" w:rsidR="00093A77" w:rsidRPr="004711F3" w:rsidRDefault="00093A77" w:rsidP="00093A77">
            <w:pPr>
              <w:keepNext/>
              <w:keepLines/>
              <w:suppressAutoHyphens/>
              <w:spacing w:after="0"/>
              <w:textAlignment w:val="baseline"/>
              <w:rPr>
                <w:sz w:val="14"/>
                <w:szCs w:val="14"/>
              </w:rPr>
            </w:pPr>
            <w:r w:rsidRPr="004711F3">
              <w:rPr>
                <w:sz w:val="14"/>
                <w:szCs w:val="14"/>
              </w:rPr>
              <w:t>-</w:t>
            </w:r>
          </w:p>
        </w:tc>
        <w:tc>
          <w:tcPr>
            <w:tcW w:w="1266" w:type="dxa"/>
            <w:shd w:val="clear" w:color="auto" w:fill="auto"/>
          </w:tcPr>
          <w:p w14:paraId="2B28C4FC" w14:textId="77777777" w:rsidR="00093A77" w:rsidRPr="004F256B" w:rsidRDefault="00093A77" w:rsidP="00093A77">
            <w:pPr>
              <w:keepNext/>
              <w:keepLines/>
              <w:suppressAutoHyphens/>
              <w:spacing w:after="0"/>
              <w:textAlignment w:val="baseline"/>
              <w:rPr>
                <w:sz w:val="14"/>
                <w:szCs w:val="14"/>
                <w:lang w:val="it-IT"/>
              </w:rPr>
            </w:pPr>
            <w:r w:rsidRPr="004F256B">
              <w:rPr>
                <w:sz w:val="14"/>
                <w:szCs w:val="14"/>
                <w:lang w:val="it-IT"/>
              </w:rPr>
              <w:t>Application rate in CFU:</w:t>
            </w:r>
          </w:p>
          <w:p w14:paraId="5619B3F0" w14:textId="77777777" w:rsidR="00093A77" w:rsidRPr="004F256B" w:rsidRDefault="00093A77" w:rsidP="00093A77">
            <w:pPr>
              <w:keepNext/>
              <w:keepLines/>
              <w:suppressAutoHyphens/>
              <w:spacing w:after="0"/>
              <w:textAlignment w:val="baseline"/>
              <w:rPr>
                <w:sz w:val="14"/>
                <w:szCs w:val="14"/>
                <w:lang w:val="it-IT"/>
              </w:rPr>
            </w:pPr>
            <w:r w:rsidRPr="004F256B">
              <w:rPr>
                <w:sz w:val="14"/>
                <w:szCs w:val="14"/>
                <w:lang w:val="it-IT"/>
              </w:rPr>
              <w:t>a) 3.02 - 3.77 x 10</w:t>
            </w:r>
            <w:r w:rsidRPr="004F256B">
              <w:rPr>
                <w:sz w:val="14"/>
                <w:szCs w:val="14"/>
                <w:vertAlign w:val="superscript"/>
                <w:lang w:val="it-IT"/>
              </w:rPr>
              <w:t>13</w:t>
            </w:r>
            <w:r w:rsidRPr="004F256B">
              <w:rPr>
                <w:sz w:val="14"/>
                <w:szCs w:val="14"/>
                <w:lang w:val="it-IT"/>
              </w:rPr>
              <w:t xml:space="preserve"> CFU/ha</w:t>
            </w:r>
          </w:p>
          <w:p w14:paraId="3318E776" w14:textId="77777777" w:rsidR="00093A77" w:rsidRPr="004F256B" w:rsidRDefault="00093A77" w:rsidP="00093A77">
            <w:pPr>
              <w:keepNext/>
              <w:keepLines/>
              <w:suppressAutoHyphens/>
              <w:spacing w:after="0"/>
              <w:textAlignment w:val="baseline"/>
              <w:rPr>
                <w:sz w:val="14"/>
                <w:szCs w:val="14"/>
                <w:lang w:val="it-IT"/>
              </w:rPr>
            </w:pPr>
            <w:r w:rsidRPr="004F256B">
              <w:rPr>
                <w:sz w:val="14"/>
                <w:szCs w:val="14"/>
                <w:lang w:val="it-IT"/>
              </w:rPr>
              <w:t>b) 3.77 x 10</w:t>
            </w:r>
            <w:r w:rsidRPr="004F256B">
              <w:rPr>
                <w:sz w:val="14"/>
                <w:szCs w:val="14"/>
                <w:vertAlign w:val="superscript"/>
                <w:lang w:val="it-IT"/>
              </w:rPr>
              <w:t>13</w:t>
            </w:r>
            <w:r w:rsidRPr="004F256B">
              <w:rPr>
                <w:sz w:val="14"/>
                <w:szCs w:val="14"/>
                <w:lang w:val="it-IT"/>
              </w:rPr>
              <w:t xml:space="preserve"> CFU/ha</w:t>
            </w:r>
          </w:p>
        </w:tc>
      </w:tr>
    </w:tbl>
    <w:p w14:paraId="479C7582" w14:textId="77777777" w:rsidR="00193233" w:rsidRPr="004F256B" w:rsidRDefault="00193233" w:rsidP="00193233">
      <w:pPr>
        <w:spacing w:after="0"/>
        <w:jc w:val="both"/>
        <w:textAlignment w:val="baseline"/>
        <w:rPr>
          <w:rFonts w:ascii="Segoe UI" w:hAnsi="Segoe UI" w:cs="Segoe UI"/>
          <w:noProof/>
          <w:color w:val="000000"/>
          <w:sz w:val="18"/>
          <w:szCs w:val="18"/>
          <w:lang w:val="it-IT"/>
        </w:rPr>
      </w:pPr>
    </w:p>
    <w:tbl>
      <w:tblPr>
        <w:tblW w:w="1374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5"/>
        <w:gridCol w:w="6105"/>
        <w:gridCol w:w="255"/>
        <w:gridCol w:w="6495"/>
      </w:tblGrid>
      <w:tr w:rsidR="00193233" w:rsidRPr="00E20C41" w14:paraId="56A886B7" w14:textId="77777777" w:rsidTr="0079090C">
        <w:trPr>
          <w:trHeight w:val="75"/>
        </w:trPr>
        <w:tc>
          <w:tcPr>
            <w:tcW w:w="885" w:type="dxa"/>
            <w:tcBorders>
              <w:top w:val="nil"/>
              <w:left w:val="nil"/>
              <w:bottom w:val="nil"/>
              <w:right w:val="nil"/>
            </w:tcBorders>
            <w:shd w:val="clear" w:color="auto" w:fill="auto"/>
            <w:hideMark/>
          </w:tcPr>
          <w:p w14:paraId="5D2B5BC1" w14:textId="77777777" w:rsidR="00193233" w:rsidRPr="00E20C41" w:rsidRDefault="00193233" w:rsidP="0075704B">
            <w:pPr>
              <w:spacing w:after="0"/>
              <w:textAlignment w:val="baseline"/>
              <w:rPr>
                <w:b/>
                <w:bCs/>
                <w:noProof/>
              </w:rPr>
            </w:pPr>
            <w:r w:rsidRPr="00E20C41">
              <w:rPr>
                <w:b/>
                <w:bCs/>
                <w:noProof/>
                <w:sz w:val="16"/>
                <w:szCs w:val="16"/>
              </w:rPr>
              <w:t>Remarks </w:t>
            </w:r>
          </w:p>
          <w:p w14:paraId="636BE596" w14:textId="77777777" w:rsidR="00193233" w:rsidRPr="00E20C41" w:rsidRDefault="00193233" w:rsidP="0075704B">
            <w:pPr>
              <w:spacing w:after="0"/>
              <w:textAlignment w:val="baseline"/>
              <w:rPr>
                <w:b/>
                <w:bCs/>
                <w:noProof/>
              </w:rPr>
            </w:pPr>
            <w:r w:rsidRPr="00E20C41">
              <w:rPr>
                <w:b/>
                <w:bCs/>
                <w:noProof/>
                <w:sz w:val="16"/>
                <w:szCs w:val="16"/>
              </w:rPr>
              <w:t>columns: </w:t>
            </w:r>
          </w:p>
        </w:tc>
        <w:tc>
          <w:tcPr>
            <w:tcW w:w="6105" w:type="dxa"/>
            <w:tcBorders>
              <w:top w:val="nil"/>
              <w:left w:val="nil"/>
              <w:bottom w:val="nil"/>
              <w:right w:val="nil"/>
            </w:tcBorders>
            <w:shd w:val="clear" w:color="auto" w:fill="auto"/>
            <w:hideMark/>
          </w:tcPr>
          <w:p w14:paraId="3D53899A" w14:textId="77777777" w:rsidR="00193233" w:rsidRPr="00E20C41" w:rsidRDefault="00193233" w:rsidP="0075704B">
            <w:pPr>
              <w:spacing w:after="0"/>
              <w:ind w:left="435" w:hanging="435"/>
              <w:textAlignment w:val="baseline"/>
              <w:rPr>
                <w:noProof/>
              </w:rPr>
            </w:pPr>
            <w:r w:rsidRPr="00E20C41">
              <w:rPr>
                <w:noProof/>
                <w:sz w:val="16"/>
                <w:szCs w:val="16"/>
              </w:rPr>
              <w:t>1</w:t>
            </w:r>
            <w:r w:rsidRPr="00E20C41">
              <w:rPr>
                <w:rFonts w:ascii="Calibri" w:hAnsi="Calibri" w:cs="Calibri"/>
                <w:noProof/>
                <w:sz w:val="16"/>
                <w:szCs w:val="16"/>
              </w:rPr>
              <w:tab/>
            </w:r>
            <w:r w:rsidRPr="00E20C41">
              <w:rPr>
                <w:noProof/>
                <w:sz w:val="16"/>
                <w:szCs w:val="16"/>
              </w:rPr>
              <w:t>Numeration necessary to allow references </w:t>
            </w:r>
          </w:p>
          <w:p w14:paraId="48D2B82E" w14:textId="77777777" w:rsidR="00193233" w:rsidRPr="00E20C41" w:rsidRDefault="00193233" w:rsidP="0075704B">
            <w:pPr>
              <w:spacing w:after="0"/>
              <w:ind w:left="435" w:hanging="435"/>
              <w:textAlignment w:val="baseline"/>
              <w:rPr>
                <w:noProof/>
              </w:rPr>
            </w:pPr>
            <w:r w:rsidRPr="00E20C41">
              <w:rPr>
                <w:noProof/>
                <w:sz w:val="16"/>
                <w:szCs w:val="16"/>
              </w:rPr>
              <w:t>2</w:t>
            </w:r>
            <w:r w:rsidRPr="00E20C41">
              <w:rPr>
                <w:rFonts w:ascii="Calibri" w:hAnsi="Calibri" w:cs="Calibri"/>
                <w:noProof/>
                <w:sz w:val="16"/>
                <w:szCs w:val="16"/>
              </w:rPr>
              <w:tab/>
            </w:r>
            <w:r w:rsidRPr="00E20C41">
              <w:rPr>
                <w:noProof/>
                <w:sz w:val="16"/>
                <w:szCs w:val="16"/>
              </w:rPr>
              <w:t>Use official codes/nomenclatures of EU Member States </w:t>
            </w:r>
          </w:p>
          <w:p w14:paraId="56F09161" w14:textId="77777777" w:rsidR="00193233" w:rsidRPr="00E20C41" w:rsidRDefault="00193233" w:rsidP="0075704B">
            <w:pPr>
              <w:spacing w:after="0"/>
              <w:textAlignment w:val="baseline"/>
              <w:rPr>
                <w:noProof/>
              </w:rPr>
            </w:pPr>
            <w:r w:rsidRPr="00E20C41">
              <w:rPr>
                <w:noProof/>
                <w:sz w:val="16"/>
                <w:szCs w:val="16"/>
              </w:rPr>
              <w:t>3</w:t>
            </w:r>
            <w:r w:rsidRPr="00E20C41">
              <w:rPr>
                <w:rFonts w:ascii="Calibri" w:hAnsi="Calibri" w:cs="Calibri"/>
                <w:noProof/>
                <w:sz w:val="16"/>
                <w:szCs w:val="16"/>
              </w:rPr>
              <w:tab/>
            </w:r>
            <w:r w:rsidRPr="00E20C41">
              <w:rPr>
                <w:noProof/>
                <w:sz w:val="16"/>
                <w:szCs w:val="16"/>
              </w:rPr>
              <w:t xml:space="preserve">For crops, the EU and Codex classifications (both) should be used; when relevant, the use </w:t>
            </w:r>
            <w:r w:rsidRPr="00E20C41">
              <w:rPr>
                <w:rFonts w:ascii="Calibri" w:hAnsi="Calibri" w:cs="Calibri"/>
                <w:noProof/>
                <w:sz w:val="16"/>
                <w:szCs w:val="16"/>
              </w:rPr>
              <w:tab/>
            </w:r>
            <w:r w:rsidRPr="00E20C41">
              <w:rPr>
                <w:noProof/>
                <w:sz w:val="16"/>
                <w:szCs w:val="16"/>
              </w:rPr>
              <w:t>situation should be described (e.g. fumigation of a structure) </w:t>
            </w:r>
          </w:p>
          <w:p w14:paraId="660619D1" w14:textId="77777777" w:rsidR="00193233" w:rsidRPr="00E20C41" w:rsidRDefault="00193233" w:rsidP="0075704B">
            <w:pPr>
              <w:spacing w:after="0"/>
              <w:ind w:left="435" w:hanging="435"/>
              <w:textAlignment w:val="baseline"/>
              <w:rPr>
                <w:noProof/>
              </w:rPr>
            </w:pPr>
            <w:r w:rsidRPr="00E20C41">
              <w:rPr>
                <w:noProof/>
                <w:sz w:val="16"/>
                <w:szCs w:val="16"/>
              </w:rPr>
              <w:t>4</w:t>
            </w:r>
            <w:r w:rsidRPr="00E20C41">
              <w:rPr>
                <w:rFonts w:ascii="Calibri" w:hAnsi="Calibri" w:cs="Calibri"/>
                <w:noProof/>
                <w:sz w:val="16"/>
                <w:szCs w:val="16"/>
              </w:rPr>
              <w:tab/>
            </w:r>
            <w:r w:rsidRPr="00E20C41">
              <w:rPr>
                <w:noProof/>
                <w:sz w:val="16"/>
                <w:szCs w:val="16"/>
              </w:rPr>
              <w:t>F: professional field use, Fn: non-professional field use, Fpn: professional and non-professional field use, G: professional greenhouse use, Gn: non-professional greenhouse use, Gpn: professional and non-professional greenhouse use, I: indoor application </w:t>
            </w:r>
          </w:p>
          <w:p w14:paraId="13195021" w14:textId="77777777" w:rsidR="00193233" w:rsidRPr="00E20C41" w:rsidRDefault="00193233" w:rsidP="0075704B">
            <w:pPr>
              <w:spacing w:after="0"/>
              <w:ind w:left="435" w:hanging="435"/>
              <w:textAlignment w:val="baseline"/>
              <w:rPr>
                <w:noProof/>
              </w:rPr>
            </w:pPr>
            <w:r w:rsidRPr="00E20C41">
              <w:rPr>
                <w:noProof/>
                <w:sz w:val="16"/>
                <w:szCs w:val="16"/>
              </w:rPr>
              <w:t>5</w:t>
            </w:r>
            <w:r w:rsidRPr="00E20C41">
              <w:rPr>
                <w:rFonts w:ascii="Calibri" w:hAnsi="Calibri" w:cs="Calibri"/>
                <w:noProof/>
                <w:sz w:val="16"/>
                <w:szCs w:val="16"/>
              </w:rPr>
              <w:tab/>
            </w:r>
            <w:r w:rsidRPr="00E20C41">
              <w:rPr>
                <w:noProof/>
                <w:sz w:val="16"/>
                <w:szCs w:val="16"/>
              </w:rPr>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 </w:t>
            </w:r>
          </w:p>
          <w:p w14:paraId="4D23B65D" w14:textId="77777777" w:rsidR="00193233" w:rsidRPr="00E20C41" w:rsidRDefault="00193233" w:rsidP="0075704B">
            <w:pPr>
              <w:spacing w:after="0"/>
              <w:ind w:left="435" w:hanging="435"/>
              <w:textAlignment w:val="baseline"/>
              <w:rPr>
                <w:noProof/>
              </w:rPr>
            </w:pPr>
            <w:r w:rsidRPr="00E20C41">
              <w:rPr>
                <w:noProof/>
                <w:sz w:val="16"/>
                <w:szCs w:val="16"/>
              </w:rPr>
              <w:t>6</w:t>
            </w:r>
            <w:r w:rsidRPr="00E20C41">
              <w:rPr>
                <w:rFonts w:ascii="Calibri" w:hAnsi="Calibri" w:cs="Calibri"/>
                <w:noProof/>
                <w:sz w:val="16"/>
                <w:szCs w:val="16"/>
              </w:rPr>
              <w:tab/>
            </w:r>
            <w:r w:rsidRPr="00E20C41">
              <w:rPr>
                <w:noProof/>
                <w:sz w:val="16"/>
                <w:szCs w:val="16"/>
              </w:rPr>
              <w:t>Method, e.g. high volume spraying, low volume spraying, spreading, dusting, drench </w:t>
            </w:r>
            <w:r w:rsidRPr="00E20C41">
              <w:rPr>
                <w:noProof/>
                <w:sz w:val="16"/>
                <w:szCs w:val="16"/>
              </w:rPr>
              <w:br/>
              <w:t>Kind, e.g. overall, broadcast, aerial spraying, row, individual plant, between the plants - type of equipment used must be indicated. </w:t>
            </w:r>
          </w:p>
        </w:tc>
        <w:tc>
          <w:tcPr>
            <w:tcW w:w="255" w:type="dxa"/>
            <w:tcBorders>
              <w:top w:val="nil"/>
              <w:left w:val="nil"/>
              <w:bottom w:val="nil"/>
              <w:right w:val="nil"/>
            </w:tcBorders>
            <w:shd w:val="clear" w:color="auto" w:fill="auto"/>
            <w:hideMark/>
          </w:tcPr>
          <w:p w14:paraId="6E17E659" w14:textId="77777777" w:rsidR="00193233" w:rsidRPr="00E20C41" w:rsidRDefault="00193233" w:rsidP="0075704B">
            <w:pPr>
              <w:spacing w:after="0"/>
              <w:ind w:left="435" w:hanging="435"/>
              <w:textAlignment w:val="baseline"/>
              <w:rPr>
                <w:noProof/>
              </w:rPr>
            </w:pPr>
            <w:r w:rsidRPr="00E20C41">
              <w:rPr>
                <w:noProof/>
                <w:sz w:val="16"/>
                <w:szCs w:val="16"/>
              </w:rPr>
              <w:t> </w:t>
            </w:r>
          </w:p>
        </w:tc>
        <w:tc>
          <w:tcPr>
            <w:tcW w:w="6495" w:type="dxa"/>
            <w:tcBorders>
              <w:top w:val="nil"/>
              <w:left w:val="nil"/>
              <w:bottom w:val="nil"/>
              <w:right w:val="nil"/>
            </w:tcBorders>
            <w:shd w:val="clear" w:color="auto" w:fill="auto"/>
            <w:hideMark/>
          </w:tcPr>
          <w:p w14:paraId="25ECD8FF" w14:textId="77777777" w:rsidR="00193233" w:rsidRPr="00E20C41" w:rsidRDefault="00193233" w:rsidP="0075704B">
            <w:pPr>
              <w:spacing w:after="0"/>
              <w:ind w:left="435" w:hanging="435"/>
              <w:textAlignment w:val="baseline"/>
              <w:rPr>
                <w:noProof/>
              </w:rPr>
            </w:pPr>
            <w:r w:rsidRPr="00E20C41">
              <w:rPr>
                <w:noProof/>
                <w:sz w:val="16"/>
                <w:szCs w:val="16"/>
              </w:rPr>
              <w:t>7</w:t>
            </w:r>
            <w:r w:rsidRPr="00E20C41">
              <w:rPr>
                <w:rFonts w:ascii="Calibri" w:hAnsi="Calibri" w:cs="Calibri"/>
                <w:noProof/>
                <w:sz w:val="16"/>
                <w:szCs w:val="16"/>
              </w:rPr>
              <w:tab/>
            </w:r>
            <w:r w:rsidRPr="00E20C41">
              <w:rPr>
                <w:noProof/>
                <w:sz w:val="16"/>
                <w:szCs w:val="16"/>
              </w:rPr>
              <w:t>Growth stage at first and last treatment (BBCH Monograph, Growth Stages of Plants, 1997, Blackwell, ISBN 38263-3152-4), including where relevant, information on season at time of application  </w:t>
            </w:r>
          </w:p>
          <w:p w14:paraId="0A4D8170" w14:textId="77777777" w:rsidR="00193233" w:rsidRPr="00E20C41" w:rsidRDefault="00193233" w:rsidP="0075704B">
            <w:pPr>
              <w:spacing w:after="0"/>
              <w:ind w:left="435" w:hanging="435"/>
              <w:textAlignment w:val="baseline"/>
              <w:rPr>
                <w:noProof/>
              </w:rPr>
            </w:pPr>
            <w:r w:rsidRPr="00E20C41">
              <w:rPr>
                <w:noProof/>
                <w:sz w:val="16"/>
                <w:szCs w:val="16"/>
              </w:rPr>
              <w:t>8</w:t>
            </w:r>
            <w:r w:rsidRPr="00E20C41">
              <w:rPr>
                <w:rFonts w:ascii="Calibri" w:hAnsi="Calibri" w:cs="Calibri"/>
                <w:noProof/>
                <w:sz w:val="16"/>
                <w:szCs w:val="16"/>
              </w:rPr>
              <w:tab/>
            </w:r>
            <w:r w:rsidRPr="00E20C41">
              <w:rPr>
                <w:noProof/>
                <w:sz w:val="16"/>
                <w:szCs w:val="16"/>
              </w:rPr>
              <w:t>The maximum number of application possible under practical conditions of use must be provided. </w:t>
            </w:r>
          </w:p>
          <w:p w14:paraId="5A6B4E26" w14:textId="77777777" w:rsidR="00193233" w:rsidRPr="00E20C41" w:rsidRDefault="00193233" w:rsidP="0075704B">
            <w:pPr>
              <w:spacing w:after="0"/>
              <w:ind w:left="435" w:hanging="435"/>
              <w:textAlignment w:val="baseline"/>
              <w:rPr>
                <w:noProof/>
              </w:rPr>
            </w:pPr>
            <w:r w:rsidRPr="00E20C41">
              <w:rPr>
                <w:noProof/>
                <w:sz w:val="16"/>
                <w:szCs w:val="16"/>
              </w:rPr>
              <w:t>9</w:t>
            </w:r>
            <w:r w:rsidRPr="00E20C41">
              <w:rPr>
                <w:rFonts w:ascii="Calibri" w:hAnsi="Calibri" w:cs="Calibri"/>
                <w:noProof/>
                <w:sz w:val="16"/>
                <w:szCs w:val="16"/>
              </w:rPr>
              <w:tab/>
            </w:r>
            <w:r w:rsidRPr="00E20C41">
              <w:rPr>
                <w:noProof/>
                <w:sz w:val="16"/>
                <w:szCs w:val="16"/>
              </w:rPr>
              <w:t>Minimum interval (in days) between applications of the same product </w:t>
            </w:r>
          </w:p>
          <w:p w14:paraId="61A1E4F0" w14:textId="77777777" w:rsidR="00193233" w:rsidRPr="00E20C41" w:rsidRDefault="00193233" w:rsidP="0075704B">
            <w:pPr>
              <w:spacing w:after="0"/>
              <w:ind w:left="435" w:hanging="435"/>
              <w:textAlignment w:val="baseline"/>
              <w:rPr>
                <w:noProof/>
              </w:rPr>
            </w:pPr>
            <w:r w:rsidRPr="00E20C41">
              <w:rPr>
                <w:noProof/>
                <w:sz w:val="16"/>
                <w:szCs w:val="16"/>
              </w:rPr>
              <w:t>10</w:t>
            </w:r>
            <w:r w:rsidRPr="00E20C41">
              <w:rPr>
                <w:rFonts w:ascii="Calibri" w:hAnsi="Calibri" w:cs="Calibri"/>
                <w:noProof/>
                <w:sz w:val="16"/>
                <w:szCs w:val="16"/>
              </w:rPr>
              <w:tab/>
            </w:r>
            <w:r w:rsidRPr="00E20C41">
              <w:rPr>
                <w:noProof/>
                <w:sz w:val="16"/>
                <w:szCs w:val="16"/>
              </w:rPr>
              <w:t>For specific uses other specifications might be possible, e.g.: g/m³ in case of fumigation of empty rooms. See also EPPO-Guideline PP 1/239 Dose expression for plant protection products. </w:t>
            </w:r>
          </w:p>
          <w:p w14:paraId="1AD8C2ED" w14:textId="77777777" w:rsidR="00193233" w:rsidRPr="00E20C41" w:rsidRDefault="00193233" w:rsidP="0075704B">
            <w:pPr>
              <w:spacing w:after="0"/>
              <w:ind w:left="435" w:hanging="435"/>
              <w:textAlignment w:val="baseline"/>
              <w:rPr>
                <w:noProof/>
              </w:rPr>
            </w:pPr>
            <w:r w:rsidRPr="00E20C41">
              <w:rPr>
                <w:noProof/>
                <w:sz w:val="16"/>
                <w:szCs w:val="16"/>
              </w:rPr>
              <w:t>11</w:t>
            </w:r>
            <w:r w:rsidRPr="00E20C41">
              <w:rPr>
                <w:rFonts w:ascii="Calibri" w:hAnsi="Calibri" w:cs="Calibri"/>
                <w:noProof/>
                <w:sz w:val="16"/>
                <w:szCs w:val="16"/>
              </w:rPr>
              <w:tab/>
            </w:r>
            <w:r w:rsidRPr="00E20C41">
              <w:rPr>
                <w:noProof/>
                <w:sz w:val="16"/>
                <w:szCs w:val="16"/>
              </w:rPr>
              <w:t>The dimension (g, kg) must be clearly specified. (Maximum) dose of a.s. per treatment (usually g, kg or L product / ha). </w:t>
            </w:r>
          </w:p>
          <w:p w14:paraId="08BABB9E" w14:textId="77777777" w:rsidR="00193233" w:rsidRPr="00E20C41" w:rsidRDefault="00193233" w:rsidP="0075704B">
            <w:pPr>
              <w:spacing w:after="0"/>
              <w:ind w:left="435" w:hanging="435"/>
              <w:textAlignment w:val="baseline"/>
              <w:rPr>
                <w:noProof/>
              </w:rPr>
            </w:pPr>
            <w:r w:rsidRPr="00E20C41">
              <w:rPr>
                <w:noProof/>
                <w:sz w:val="16"/>
                <w:szCs w:val="16"/>
              </w:rPr>
              <w:t>12</w:t>
            </w:r>
            <w:r w:rsidRPr="00E20C41">
              <w:rPr>
                <w:rFonts w:ascii="Calibri" w:hAnsi="Calibri" w:cs="Calibri"/>
                <w:noProof/>
                <w:sz w:val="16"/>
                <w:szCs w:val="16"/>
              </w:rPr>
              <w:tab/>
            </w:r>
            <w:r w:rsidRPr="00E20C41">
              <w:rPr>
                <w:noProof/>
                <w:sz w:val="16"/>
                <w:szCs w:val="16"/>
              </w:rPr>
              <w:t>If water volume range depends on application equipments (e.g. ULVA or LVA) it should be mentioned under “application: method/kind”. </w:t>
            </w:r>
          </w:p>
          <w:p w14:paraId="7EBC54BE" w14:textId="77777777" w:rsidR="00193233" w:rsidRPr="00E20C41" w:rsidRDefault="00193233" w:rsidP="0075704B">
            <w:pPr>
              <w:spacing w:after="0"/>
              <w:ind w:left="435" w:hanging="435"/>
              <w:textAlignment w:val="baseline"/>
              <w:rPr>
                <w:noProof/>
              </w:rPr>
            </w:pPr>
            <w:r w:rsidRPr="00E20C41">
              <w:rPr>
                <w:noProof/>
                <w:sz w:val="16"/>
                <w:szCs w:val="16"/>
              </w:rPr>
              <w:t>13</w:t>
            </w:r>
            <w:r w:rsidRPr="00E20C41">
              <w:rPr>
                <w:rFonts w:ascii="Calibri" w:hAnsi="Calibri" w:cs="Calibri"/>
                <w:noProof/>
                <w:sz w:val="16"/>
                <w:szCs w:val="16"/>
              </w:rPr>
              <w:tab/>
            </w:r>
            <w:r w:rsidRPr="00E20C41">
              <w:rPr>
                <w:noProof/>
                <w:sz w:val="16"/>
                <w:szCs w:val="16"/>
              </w:rPr>
              <w:t>PHI - minimum pre-harvest interval </w:t>
            </w:r>
          </w:p>
          <w:p w14:paraId="1A0BEDA5" w14:textId="77777777" w:rsidR="00193233" w:rsidRPr="00E20C41" w:rsidRDefault="00193233" w:rsidP="0075704B">
            <w:pPr>
              <w:spacing w:after="0"/>
              <w:ind w:left="435" w:hanging="435"/>
              <w:textAlignment w:val="baseline"/>
              <w:rPr>
                <w:noProof/>
              </w:rPr>
            </w:pPr>
            <w:r w:rsidRPr="00E20C41">
              <w:rPr>
                <w:noProof/>
                <w:sz w:val="16"/>
                <w:szCs w:val="16"/>
              </w:rPr>
              <w:t>14</w:t>
            </w:r>
            <w:r w:rsidRPr="00E20C41">
              <w:rPr>
                <w:rFonts w:ascii="Calibri" w:hAnsi="Calibri" w:cs="Calibri"/>
                <w:noProof/>
                <w:sz w:val="16"/>
                <w:szCs w:val="16"/>
              </w:rPr>
              <w:tab/>
            </w:r>
            <w:r w:rsidRPr="00E20C41">
              <w:rPr>
                <w:noProof/>
                <w:sz w:val="16"/>
                <w:szCs w:val="16"/>
              </w:rPr>
              <w:t>Remarks may include: Extent of use/economic importance/restrictions </w:t>
            </w:r>
          </w:p>
        </w:tc>
      </w:tr>
    </w:tbl>
    <w:p w14:paraId="5F516BE1" w14:textId="086220B2" w:rsidR="00FA2DD2" w:rsidRPr="0079090C" w:rsidRDefault="00FA2DD2" w:rsidP="0079090C">
      <w:pPr>
        <w:spacing w:after="0"/>
        <w:jc w:val="both"/>
        <w:textAlignment w:val="baseline"/>
        <w:rPr>
          <w:rFonts w:ascii="Segoe UI" w:hAnsi="Segoe UI" w:cs="Segoe UI"/>
          <w:noProof/>
          <w:color w:val="000000"/>
          <w:sz w:val="18"/>
          <w:szCs w:val="18"/>
        </w:rPr>
      </w:pPr>
    </w:p>
    <w:sectPr w:rsidR="00FA2DD2" w:rsidRPr="0079090C" w:rsidSect="0087730E">
      <w:pgSz w:w="16834" w:h="11909" w:orient="landscape" w:code="9"/>
      <w:pgMar w:top="1134" w:right="1418" w:bottom="1418" w:left="1418" w:header="709" w:footer="70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38A124" w14:textId="77777777" w:rsidR="000153E6" w:rsidRDefault="000153E6">
      <w:r>
        <w:separator/>
      </w:r>
    </w:p>
  </w:endnote>
  <w:endnote w:type="continuationSeparator" w:id="0">
    <w:p w14:paraId="14A5948E" w14:textId="77777777" w:rsidR="000153E6" w:rsidRDefault="000153E6">
      <w:r>
        <w:continuationSeparator/>
      </w:r>
    </w:p>
  </w:endnote>
  <w:endnote w:type="continuationNotice" w:id="1">
    <w:p w14:paraId="6272D489" w14:textId="77777777" w:rsidR="000153E6" w:rsidRDefault="000153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61528" w14:textId="4C3D4D09" w:rsidR="006A3E5F" w:rsidRDefault="006A3E5F">
    <w:pPr>
      <w:pStyle w:val="Stopka"/>
      <w:tabs>
        <w:tab w:val="left" w:pos="7800"/>
      </w:tabs>
    </w:pPr>
    <w:bookmarkStart w:id="1" w:name="AuthorName"/>
  </w:p>
  <w:bookmarkEnd w:id="1"/>
  <w:p w14:paraId="22B7ED36" w14:textId="121685A0" w:rsidR="0059414C" w:rsidRPr="0059414C" w:rsidRDefault="0059414C" w:rsidP="0059414C">
    <w:pPr>
      <w:pBdr>
        <w:top w:val="single" w:sz="4" w:space="1" w:color="auto"/>
      </w:pBdr>
      <w:tabs>
        <w:tab w:val="clear" w:pos="720"/>
        <w:tab w:val="center" w:pos="4153"/>
        <w:tab w:val="right" w:pos="8306"/>
      </w:tabs>
      <w:autoSpaceDE w:val="0"/>
      <w:autoSpaceDN w:val="0"/>
      <w:spacing w:after="0"/>
      <w:rPr>
        <w:rFonts w:eastAsia="SimSun" w:cs="Arial"/>
        <w:sz w:val="16"/>
        <w:szCs w:val="20"/>
        <w:lang w:eastAsia="en-GB"/>
      </w:rPr>
    </w:pPr>
    <w:r w:rsidRPr="0059414C">
      <w:rPr>
        <w:rFonts w:eastAsia="SimSun" w:cs="Arial"/>
        <w:sz w:val="16"/>
        <w:szCs w:val="20"/>
        <w:lang w:eastAsia="en-GB"/>
      </w:rPr>
      <w:t xml:space="preserve">Applicant: </w:t>
    </w:r>
    <w:r w:rsidR="00D407D4">
      <w:rPr>
        <w:rFonts w:eastAsia="SimSun" w:cs="Arial"/>
        <w:sz w:val="16"/>
        <w:szCs w:val="20"/>
        <w:lang w:eastAsia="en-GB"/>
      </w:rPr>
      <w:t>XXXX</w:t>
    </w:r>
    <w:r w:rsidRPr="0059414C">
      <w:rPr>
        <w:rFonts w:ascii="Arial" w:eastAsia="SimSun" w:hAnsi="Arial" w:cs="Arial"/>
        <w:sz w:val="16"/>
        <w:szCs w:val="20"/>
        <w:lang w:eastAsia="en-GB"/>
      </w:rPr>
      <w:ptab w:relativeTo="margin" w:alignment="center" w:leader="none"/>
    </w:r>
    <w:r w:rsidRPr="0059414C">
      <w:rPr>
        <w:rFonts w:ascii="Arial" w:eastAsia="SimSun" w:hAnsi="Arial" w:cs="Arial"/>
        <w:sz w:val="16"/>
        <w:szCs w:val="20"/>
        <w:lang w:eastAsia="en-GB"/>
      </w:rPr>
      <w:ptab w:relativeTo="margin" w:alignment="right" w:leader="none"/>
    </w:r>
    <w:r w:rsidRPr="0059414C">
      <w:rPr>
        <w:rFonts w:eastAsia="SimSun"/>
        <w:sz w:val="16"/>
        <w:szCs w:val="20"/>
        <w:lang w:eastAsia="en-GB"/>
      </w:rPr>
      <w:t>Zonal</w:t>
    </w:r>
    <w:r w:rsidRPr="0059414C">
      <w:rPr>
        <w:rFonts w:ascii="Arial" w:eastAsia="SimSun" w:hAnsi="Arial" w:cs="Arial"/>
        <w:sz w:val="16"/>
        <w:szCs w:val="20"/>
        <w:lang w:eastAsia="en-GB"/>
      </w:rPr>
      <w:t xml:space="preserve"> </w:t>
    </w:r>
    <w:r w:rsidRPr="0059414C">
      <w:rPr>
        <w:rFonts w:eastAsia="SimSun" w:cs="Arial"/>
        <w:sz w:val="16"/>
        <w:szCs w:val="20"/>
        <w:lang w:eastAsia="en-GB"/>
      </w:rPr>
      <w:t>Evaluator: Poland</w:t>
    </w:r>
  </w:p>
  <w:p w14:paraId="0513FF12" w14:textId="5118498A" w:rsidR="0059414C" w:rsidRPr="0059414C" w:rsidRDefault="0059414C" w:rsidP="0059414C">
    <w:pPr>
      <w:pBdr>
        <w:top w:val="single" w:sz="4" w:space="1" w:color="auto"/>
      </w:pBdr>
      <w:tabs>
        <w:tab w:val="clear" w:pos="720"/>
        <w:tab w:val="center" w:pos="4153"/>
        <w:tab w:val="right" w:pos="8306"/>
      </w:tabs>
      <w:autoSpaceDE w:val="0"/>
      <w:autoSpaceDN w:val="0"/>
      <w:spacing w:after="0"/>
      <w:rPr>
        <w:rFonts w:ascii="Arial" w:eastAsia="SimSun" w:hAnsi="Arial" w:cs="Arial"/>
        <w:sz w:val="16"/>
        <w:szCs w:val="20"/>
        <w:lang w:eastAsia="en-GB"/>
      </w:rPr>
    </w:pPr>
    <w:r w:rsidRPr="0059414C">
      <w:rPr>
        <w:rFonts w:ascii="Arial" w:eastAsia="SimSun" w:hAnsi="Arial" w:cs="Arial"/>
        <w:sz w:val="16"/>
        <w:szCs w:val="20"/>
        <w:lang w:eastAsia="en-GB"/>
      </w:rPr>
      <w:ptab w:relativeTo="margin" w:alignment="center" w:leader="none"/>
    </w:r>
    <w:r w:rsidRPr="0059414C">
      <w:rPr>
        <w:rFonts w:ascii="Arial" w:eastAsia="SimSun" w:hAnsi="Arial" w:cs="Arial"/>
        <w:sz w:val="16"/>
        <w:szCs w:val="20"/>
        <w:lang w:eastAsia="en-GB"/>
      </w:rPr>
      <w:ptab w:relativeTo="margin" w:alignment="right" w:leader="none"/>
    </w:r>
    <w:r w:rsidRPr="0059414C">
      <w:rPr>
        <w:rFonts w:eastAsia="SimSun"/>
        <w:sz w:val="16"/>
        <w:szCs w:val="20"/>
        <w:lang w:eastAsia="en-GB"/>
      </w:rPr>
      <w:t>Date</w:t>
    </w:r>
    <w:r w:rsidRPr="0059414C">
      <w:rPr>
        <w:rFonts w:eastAsia="SimSun" w:cs="Arial"/>
        <w:sz w:val="16"/>
        <w:szCs w:val="20"/>
        <w:lang w:eastAsia="en-GB"/>
      </w:rPr>
      <w:t xml:space="preserve">: </w:t>
    </w:r>
    <w:r w:rsidR="003D6C21">
      <w:rPr>
        <w:rFonts w:eastAsia="SimSun" w:cs="Arial"/>
        <w:sz w:val="16"/>
        <w:szCs w:val="20"/>
        <w:lang w:eastAsia="en-GB"/>
      </w:rPr>
      <w:t>September</w:t>
    </w:r>
    <w:r w:rsidR="00804380">
      <w:rPr>
        <w:rFonts w:eastAsia="SimSun" w:cs="Arial"/>
        <w:sz w:val="16"/>
        <w:szCs w:val="20"/>
        <w:lang w:eastAsia="en-GB"/>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ECD00" w14:textId="77777777" w:rsidR="000153E6" w:rsidRDefault="000153E6">
      <w:r>
        <w:separator/>
      </w:r>
    </w:p>
  </w:footnote>
  <w:footnote w:type="continuationSeparator" w:id="0">
    <w:p w14:paraId="5199C75C" w14:textId="77777777" w:rsidR="000153E6" w:rsidRDefault="000153E6">
      <w:r>
        <w:continuationSeparator/>
      </w:r>
    </w:p>
  </w:footnote>
  <w:footnote w:type="continuationNotice" w:id="1">
    <w:p w14:paraId="7E80E543" w14:textId="77777777" w:rsidR="000153E6" w:rsidRDefault="000153E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4" w:type="dxa"/>
      <w:tblBorders>
        <w:bottom w:val="thickThinMediumGap" w:sz="12" w:space="0" w:color="auto"/>
      </w:tblBorders>
      <w:tblLook w:val="0000" w:firstRow="0" w:lastRow="0" w:firstColumn="0" w:lastColumn="0" w:noHBand="0" w:noVBand="0"/>
    </w:tblPr>
    <w:tblGrid>
      <w:gridCol w:w="2410"/>
      <w:gridCol w:w="4135"/>
      <w:gridCol w:w="2819"/>
    </w:tblGrid>
    <w:tr w:rsidR="006A3E5F" w14:paraId="3872682D" w14:textId="77777777">
      <w:tc>
        <w:tcPr>
          <w:tcW w:w="2410" w:type="dxa"/>
          <w:tcBorders>
            <w:bottom w:val="thickThinMediumGap" w:sz="12" w:space="0" w:color="auto"/>
          </w:tcBorders>
          <w:tcMar>
            <w:left w:w="0" w:type="dxa"/>
            <w:right w:w="0" w:type="dxa"/>
          </w:tcMar>
        </w:tcPr>
        <w:p w14:paraId="2DE62E5D" w14:textId="77777777" w:rsidR="006A3E5F" w:rsidRPr="00F0258B" w:rsidRDefault="006A3E5F" w:rsidP="00467043">
          <w:pPr>
            <w:pStyle w:val="Nagwek"/>
            <w:tabs>
              <w:tab w:val="clear" w:pos="720"/>
            </w:tabs>
            <w:jc w:val="left"/>
            <w:rPr>
              <w:rFonts w:ascii="Times New Roman" w:hAnsi="Times New Roman"/>
            </w:rPr>
          </w:pPr>
          <w:r w:rsidRPr="00F0258B">
            <w:rPr>
              <w:rFonts w:ascii="Times New Roman" w:hAnsi="Times New Roman"/>
            </w:rPr>
            <w:t>Part B – Section 1</w:t>
          </w:r>
          <w:r w:rsidRPr="00F0258B">
            <w:rPr>
              <w:rFonts w:ascii="Times New Roman" w:hAnsi="Times New Roman"/>
            </w:rPr>
            <w:br/>
          </w:r>
          <w:r w:rsidRPr="00F0258B">
            <w:rPr>
              <w:rFonts w:ascii="Times New Roman" w:hAnsi="Times New Roman"/>
              <w:color w:val="auto"/>
            </w:rPr>
            <w:t>Core Assessment</w:t>
          </w:r>
        </w:p>
      </w:tc>
      <w:tc>
        <w:tcPr>
          <w:tcW w:w="4135" w:type="dxa"/>
          <w:tcBorders>
            <w:bottom w:val="thickThinMediumGap" w:sz="12" w:space="0" w:color="auto"/>
          </w:tcBorders>
          <w:tcMar>
            <w:left w:w="0" w:type="dxa"/>
            <w:right w:w="0" w:type="dxa"/>
          </w:tcMar>
        </w:tcPr>
        <w:p w14:paraId="728D7F19" w14:textId="343B4300" w:rsidR="006A3E5F" w:rsidRPr="00F0258B" w:rsidRDefault="00BC52FF">
          <w:pPr>
            <w:pStyle w:val="Nagwek"/>
            <w:rPr>
              <w:rFonts w:ascii="Times New Roman" w:hAnsi="Times New Roman"/>
            </w:rPr>
          </w:pPr>
          <w:r w:rsidRPr="00F0258B">
            <w:rPr>
              <w:rFonts w:ascii="Times New Roman" w:hAnsi="Times New Roman"/>
            </w:rPr>
            <w:t>Foray</w:t>
          </w:r>
          <w:r w:rsidRPr="00F0258B">
            <w:rPr>
              <w:rFonts w:ascii="Times New Roman" w:hAnsi="Times New Roman"/>
              <w:vertAlign w:val="superscript"/>
            </w:rPr>
            <w:t>®</w:t>
          </w:r>
          <w:r w:rsidRPr="00F0258B">
            <w:rPr>
              <w:rFonts w:ascii="Times New Roman" w:hAnsi="Times New Roman"/>
            </w:rPr>
            <w:t xml:space="preserve"> 76B</w:t>
          </w:r>
        </w:p>
      </w:tc>
      <w:tc>
        <w:tcPr>
          <w:tcW w:w="2819" w:type="dxa"/>
          <w:tcBorders>
            <w:bottom w:val="thickThinMediumGap" w:sz="12" w:space="0" w:color="auto"/>
          </w:tcBorders>
          <w:tcMar>
            <w:left w:w="0" w:type="dxa"/>
            <w:right w:w="0" w:type="dxa"/>
          </w:tcMar>
        </w:tcPr>
        <w:p w14:paraId="3951CFB4" w14:textId="0CCD8E8F" w:rsidR="006A3E5F" w:rsidRPr="00F0258B" w:rsidRDefault="006A3E5F" w:rsidP="00F0258B">
          <w:pPr>
            <w:spacing w:after="0"/>
            <w:jc w:val="right"/>
            <w:rPr>
              <w:color w:val="000000"/>
              <w:sz w:val="16"/>
              <w:szCs w:val="20"/>
            </w:rPr>
          </w:pPr>
          <w:r w:rsidRPr="00F0258B">
            <w:rPr>
              <w:color w:val="000000"/>
              <w:sz w:val="16"/>
              <w:szCs w:val="20"/>
            </w:rPr>
            <w:t>Registration Report –</w:t>
          </w:r>
          <w:r w:rsidR="00D84845">
            <w:rPr>
              <w:color w:val="000000"/>
              <w:sz w:val="16"/>
              <w:szCs w:val="20"/>
            </w:rPr>
            <w:t xml:space="preserve"> </w:t>
          </w:r>
          <w:r w:rsidRPr="00F0258B">
            <w:rPr>
              <w:color w:val="000000"/>
              <w:sz w:val="16"/>
              <w:szCs w:val="20"/>
            </w:rPr>
            <w:t>Central Zone</w:t>
          </w:r>
          <w:r w:rsidRPr="00F0258B">
            <w:rPr>
              <w:color w:val="000000"/>
              <w:sz w:val="16"/>
              <w:szCs w:val="20"/>
            </w:rPr>
            <w:br/>
            <w:t xml:space="preserve">Member State: </w:t>
          </w:r>
          <w:r w:rsidR="00FC044A">
            <w:rPr>
              <w:color w:val="000000"/>
              <w:sz w:val="16"/>
              <w:szCs w:val="20"/>
            </w:rPr>
            <w:t>Poland</w:t>
          </w:r>
        </w:p>
        <w:p w14:paraId="1299FC58" w14:textId="77777777" w:rsidR="006A3E5F" w:rsidRPr="00F0258B" w:rsidRDefault="006A3E5F">
          <w:pPr>
            <w:pStyle w:val="Nagwek"/>
            <w:jc w:val="right"/>
            <w:rPr>
              <w:rFonts w:ascii="Times New Roman" w:hAnsi="Times New Roman"/>
            </w:rPr>
          </w:pPr>
          <w:r w:rsidRPr="00F0258B">
            <w:rPr>
              <w:rFonts w:ascii="Times New Roman" w:hAnsi="Times New Roman"/>
            </w:rPr>
            <w:t xml:space="preserve">Page </w:t>
          </w:r>
          <w:r w:rsidRPr="00F0258B">
            <w:rPr>
              <w:rFonts w:ascii="Times New Roman" w:hAnsi="Times New Roman"/>
            </w:rPr>
            <w:fldChar w:fldCharType="begin"/>
          </w:r>
          <w:r w:rsidRPr="00F0258B">
            <w:rPr>
              <w:rFonts w:ascii="Times New Roman" w:hAnsi="Times New Roman"/>
            </w:rPr>
            <w:instrText xml:space="preserve"> PAGE </w:instrText>
          </w:r>
          <w:r w:rsidRPr="00F0258B">
            <w:rPr>
              <w:rFonts w:ascii="Times New Roman" w:hAnsi="Times New Roman"/>
            </w:rPr>
            <w:fldChar w:fldCharType="separate"/>
          </w:r>
          <w:r w:rsidR="009730BB" w:rsidRPr="00F0258B">
            <w:rPr>
              <w:rFonts w:ascii="Times New Roman" w:hAnsi="Times New Roman"/>
              <w:noProof/>
            </w:rPr>
            <w:t>1</w:t>
          </w:r>
          <w:r w:rsidRPr="00F0258B">
            <w:rPr>
              <w:rFonts w:ascii="Times New Roman" w:hAnsi="Times New Roman"/>
            </w:rPr>
            <w:fldChar w:fldCharType="end"/>
          </w:r>
          <w:r w:rsidRPr="00F0258B">
            <w:rPr>
              <w:rFonts w:ascii="Times New Roman" w:hAnsi="Times New Roman"/>
            </w:rPr>
            <w:t xml:space="preserve"> of </w:t>
          </w:r>
          <w:r w:rsidRPr="00F0258B">
            <w:rPr>
              <w:rFonts w:ascii="Times New Roman" w:hAnsi="Times New Roman"/>
            </w:rPr>
            <w:fldChar w:fldCharType="begin"/>
          </w:r>
          <w:r w:rsidRPr="00F0258B">
            <w:rPr>
              <w:rFonts w:ascii="Times New Roman" w:hAnsi="Times New Roman"/>
            </w:rPr>
            <w:instrText xml:space="preserve"> NUMPAGES </w:instrText>
          </w:r>
          <w:r w:rsidRPr="00F0258B">
            <w:rPr>
              <w:rFonts w:ascii="Times New Roman" w:hAnsi="Times New Roman"/>
            </w:rPr>
            <w:fldChar w:fldCharType="separate"/>
          </w:r>
          <w:r w:rsidR="009730BB" w:rsidRPr="00F0258B">
            <w:rPr>
              <w:rFonts w:ascii="Times New Roman" w:hAnsi="Times New Roman"/>
              <w:noProof/>
            </w:rPr>
            <w:t>20</w:t>
          </w:r>
          <w:r w:rsidRPr="00F0258B">
            <w:rPr>
              <w:rFonts w:ascii="Times New Roman" w:hAnsi="Times New Roman"/>
              <w:noProof/>
            </w:rPr>
            <w:fldChar w:fldCharType="end"/>
          </w:r>
        </w:p>
      </w:tc>
    </w:tr>
  </w:tbl>
  <w:p w14:paraId="181366A2" w14:textId="77777777" w:rsidR="006A3E5F" w:rsidRDefault="006A3E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7F539" w14:textId="77777777" w:rsidR="006A3E5F" w:rsidRDefault="006A3E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A42D3A" w14:paraId="515FCD1E" w14:textId="77777777" w:rsidTr="00A42D3A">
      <w:tc>
        <w:tcPr>
          <w:tcW w:w="1287" w:type="pct"/>
          <w:tcBorders>
            <w:bottom w:val="thickThinMediumGap" w:sz="12" w:space="0" w:color="auto"/>
          </w:tcBorders>
          <w:tcMar>
            <w:left w:w="0" w:type="dxa"/>
            <w:right w:w="0" w:type="dxa"/>
          </w:tcMar>
        </w:tcPr>
        <w:p w14:paraId="23D16248" w14:textId="77777777" w:rsidR="00A42D3A" w:rsidRPr="00F0258B" w:rsidRDefault="00A42D3A" w:rsidP="00467043">
          <w:pPr>
            <w:pStyle w:val="Nagwek"/>
            <w:tabs>
              <w:tab w:val="clear" w:pos="720"/>
            </w:tabs>
            <w:jc w:val="left"/>
            <w:rPr>
              <w:rFonts w:ascii="Times New Roman" w:hAnsi="Times New Roman"/>
            </w:rPr>
          </w:pPr>
          <w:r w:rsidRPr="00F0258B">
            <w:rPr>
              <w:rFonts w:ascii="Times New Roman" w:hAnsi="Times New Roman"/>
            </w:rPr>
            <w:t>Part B – Section 1</w:t>
          </w:r>
          <w:r w:rsidRPr="00F0258B">
            <w:rPr>
              <w:rFonts w:ascii="Times New Roman" w:hAnsi="Times New Roman"/>
            </w:rPr>
            <w:br/>
          </w:r>
          <w:r w:rsidRPr="00F0258B">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32B41BD4" w14:textId="77777777" w:rsidR="00A42D3A" w:rsidRPr="00F0258B" w:rsidRDefault="00A42D3A">
          <w:pPr>
            <w:pStyle w:val="Nagwek"/>
            <w:rPr>
              <w:rFonts w:ascii="Times New Roman" w:hAnsi="Times New Roman"/>
            </w:rPr>
          </w:pPr>
          <w:r w:rsidRPr="00F0258B">
            <w:rPr>
              <w:rFonts w:ascii="Times New Roman" w:hAnsi="Times New Roman"/>
            </w:rPr>
            <w:t>Foray</w:t>
          </w:r>
          <w:r w:rsidRPr="00F0258B">
            <w:rPr>
              <w:rFonts w:ascii="Times New Roman" w:hAnsi="Times New Roman"/>
              <w:vertAlign w:val="superscript"/>
            </w:rPr>
            <w:t>®</w:t>
          </w:r>
          <w:r w:rsidRPr="00F0258B">
            <w:rPr>
              <w:rFonts w:ascii="Times New Roman" w:hAnsi="Times New Roman"/>
            </w:rPr>
            <w:t xml:space="preserve"> 76B</w:t>
          </w:r>
        </w:p>
      </w:tc>
      <w:tc>
        <w:tcPr>
          <w:tcW w:w="1505" w:type="pct"/>
          <w:tcBorders>
            <w:bottom w:val="thickThinMediumGap" w:sz="12" w:space="0" w:color="auto"/>
          </w:tcBorders>
          <w:tcMar>
            <w:left w:w="0" w:type="dxa"/>
            <w:right w:w="0" w:type="dxa"/>
          </w:tcMar>
        </w:tcPr>
        <w:p w14:paraId="429C6C48" w14:textId="59FF6135" w:rsidR="00A42D3A" w:rsidRPr="00F0258B" w:rsidRDefault="00A42D3A" w:rsidP="00F0258B">
          <w:pPr>
            <w:spacing w:after="0"/>
            <w:jc w:val="right"/>
            <w:rPr>
              <w:color w:val="000000"/>
              <w:sz w:val="16"/>
              <w:szCs w:val="20"/>
            </w:rPr>
          </w:pPr>
          <w:r w:rsidRPr="00F0258B">
            <w:rPr>
              <w:color w:val="000000"/>
              <w:sz w:val="16"/>
              <w:szCs w:val="20"/>
            </w:rPr>
            <w:t>Registration Report –Central Zone</w:t>
          </w:r>
          <w:r w:rsidRPr="00F0258B">
            <w:rPr>
              <w:color w:val="000000"/>
              <w:sz w:val="16"/>
              <w:szCs w:val="20"/>
            </w:rPr>
            <w:br/>
            <w:t xml:space="preserve">Member State: </w:t>
          </w:r>
          <w:r w:rsidR="00FC044A">
            <w:rPr>
              <w:color w:val="000000"/>
              <w:sz w:val="16"/>
              <w:szCs w:val="20"/>
            </w:rPr>
            <w:t>Poland</w:t>
          </w:r>
        </w:p>
        <w:p w14:paraId="05F2DEF3" w14:textId="77777777" w:rsidR="00A42D3A" w:rsidRPr="00F0258B" w:rsidRDefault="00A42D3A">
          <w:pPr>
            <w:pStyle w:val="Nagwek"/>
            <w:jc w:val="right"/>
            <w:rPr>
              <w:rFonts w:ascii="Times New Roman" w:hAnsi="Times New Roman"/>
            </w:rPr>
          </w:pPr>
          <w:r w:rsidRPr="00F0258B">
            <w:rPr>
              <w:rFonts w:ascii="Times New Roman" w:hAnsi="Times New Roman"/>
            </w:rPr>
            <w:t xml:space="preserve">Page </w:t>
          </w:r>
          <w:r w:rsidRPr="00F0258B">
            <w:rPr>
              <w:rFonts w:ascii="Times New Roman" w:hAnsi="Times New Roman"/>
            </w:rPr>
            <w:fldChar w:fldCharType="begin"/>
          </w:r>
          <w:r w:rsidRPr="00F0258B">
            <w:rPr>
              <w:rFonts w:ascii="Times New Roman" w:hAnsi="Times New Roman"/>
            </w:rPr>
            <w:instrText xml:space="preserve"> PAGE </w:instrText>
          </w:r>
          <w:r w:rsidRPr="00F0258B">
            <w:rPr>
              <w:rFonts w:ascii="Times New Roman" w:hAnsi="Times New Roman"/>
            </w:rPr>
            <w:fldChar w:fldCharType="separate"/>
          </w:r>
          <w:r w:rsidRPr="00F0258B">
            <w:rPr>
              <w:rFonts w:ascii="Times New Roman" w:hAnsi="Times New Roman"/>
              <w:noProof/>
            </w:rPr>
            <w:t>1</w:t>
          </w:r>
          <w:r w:rsidRPr="00F0258B">
            <w:rPr>
              <w:rFonts w:ascii="Times New Roman" w:hAnsi="Times New Roman"/>
            </w:rPr>
            <w:fldChar w:fldCharType="end"/>
          </w:r>
          <w:r w:rsidRPr="00F0258B">
            <w:rPr>
              <w:rFonts w:ascii="Times New Roman" w:hAnsi="Times New Roman"/>
            </w:rPr>
            <w:t xml:space="preserve"> of </w:t>
          </w:r>
          <w:r w:rsidRPr="00F0258B">
            <w:rPr>
              <w:rFonts w:ascii="Times New Roman" w:hAnsi="Times New Roman"/>
            </w:rPr>
            <w:fldChar w:fldCharType="begin"/>
          </w:r>
          <w:r w:rsidRPr="00F0258B">
            <w:rPr>
              <w:rFonts w:ascii="Times New Roman" w:hAnsi="Times New Roman"/>
            </w:rPr>
            <w:instrText xml:space="preserve"> NUMPAGES </w:instrText>
          </w:r>
          <w:r w:rsidRPr="00F0258B">
            <w:rPr>
              <w:rFonts w:ascii="Times New Roman" w:hAnsi="Times New Roman"/>
            </w:rPr>
            <w:fldChar w:fldCharType="separate"/>
          </w:r>
          <w:r w:rsidRPr="00F0258B">
            <w:rPr>
              <w:rFonts w:ascii="Times New Roman" w:hAnsi="Times New Roman"/>
              <w:noProof/>
            </w:rPr>
            <w:t>20</w:t>
          </w:r>
          <w:r w:rsidRPr="00F0258B">
            <w:rPr>
              <w:rFonts w:ascii="Times New Roman" w:hAnsi="Times New Roman"/>
              <w:noProof/>
            </w:rPr>
            <w:fldChar w:fldCharType="end"/>
          </w:r>
        </w:p>
      </w:tc>
    </w:tr>
  </w:tbl>
  <w:p w14:paraId="634CE49E" w14:textId="77777777" w:rsidR="00A42D3A" w:rsidRDefault="00A42D3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4F08D" w14:textId="77777777" w:rsidR="006A3E5F" w:rsidRDefault="006A3E5F">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48780E" w14:paraId="5497577D" w14:textId="77777777" w:rsidTr="00763BC4">
      <w:trPr>
        <w:trHeight w:val="835"/>
      </w:trPr>
      <w:tc>
        <w:tcPr>
          <w:tcW w:w="1287" w:type="pct"/>
          <w:tcBorders>
            <w:bottom w:val="thickThinMediumGap" w:sz="12" w:space="0" w:color="auto"/>
          </w:tcBorders>
          <w:tcMar>
            <w:left w:w="0" w:type="dxa"/>
            <w:right w:w="0" w:type="dxa"/>
          </w:tcMar>
        </w:tcPr>
        <w:p w14:paraId="29EE947B" w14:textId="77777777" w:rsidR="0048780E" w:rsidRPr="00F0258B" w:rsidRDefault="0048780E" w:rsidP="00467043">
          <w:pPr>
            <w:pStyle w:val="Nagwek"/>
            <w:tabs>
              <w:tab w:val="clear" w:pos="720"/>
            </w:tabs>
            <w:jc w:val="left"/>
            <w:rPr>
              <w:rFonts w:ascii="Times New Roman" w:hAnsi="Times New Roman"/>
            </w:rPr>
          </w:pPr>
          <w:r w:rsidRPr="00F0258B">
            <w:rPr>
              <w:rFonts w:ascii="Times New Roman" w:hAnsi="Times New Roman"/>
            </w:rPr>
            <w:t>Part B – Section 1</w:t>
          </w:r>
          <w:r w:rsidRPr="00F0258B">
            <w:rPr>
              <w:rFonts w:ascii="Times New Roman" w:hAnsi="Times New Roman"/>
            </w:rPr>
            <w:br/>
          </w:r>
          <w:r w:rsidRPr="00F0258B">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40C2EDF4" w14:textId="77777777" w:rsidR="0048780E" w:rsidRPr="00F0258B" w:rsidRDefault="0048780E">
          <w:pPr>
            <w:pStyle w:val="Nagwek"/>
            <w:rPr>
              <w:rFonts w:ascii="Times New Roman" w:hAnsi="Times New Roman"/>
            </w:rPr>
          </w:pPr>
          <w:r w:rsidRPr="00F0258B">
            <w:rPr>
              <w:rFonts w:ascii="Times New Roman" w:hAnsi="Times New Roman"/>
            </w:rPr>
            <w:t>Foray</w:t>
          </w:r>
          <w:r w:rsidRPr="00F0258B">
            <w:rPr>
              <w:rFonts w:ascii="Times New Roman" w:hAnsi="Times New Roman"/>
              <w:vertAlign w:val="superscript"/>
            </w:rPr>
            <w:t>®</w:t>
          </w:r>
          <w:r w:rsidRPr="00F0258B">
            <w:rPr>
              <w:rFonts w:ascii="Times New Roman" w:hAnsi="Times New Roman"/>
            </w:rPr>
            <w:t xml:space="preserve"> 76B</w:t>
          </w:r>
        </w:p>
      </w:tc>
      <w:tc>
        <w:tcPr>
          <w:tcW w:w="1505" w:type="pct"/>
          <w:tcBorders>
            <w:bottom w:val="thickThinMediumGap" w:sz="12" w:space="0" w:color="auto"/>
          </w:tcBorders>
          <w:tcMar>
            <w:left w:w="0" w:type="dxa"/>
            <w:right w:w="0" w:type="dxa"/>
          </w:tcMar>
        </w:tcPr>
        <w:p w14:paraId="112F771F" w14:textId="618780BE" w:rsidR="0048780E" w:rsidRPr="00F0258B" w:rsidRDefault="0048780E" w:rsidP="00F0258B">
          <w:pPr>
            <w:spacing w:after="0"/>
            <w:jc w:val="right"/>
            <w:rPr>
              <w:color w:val="000000"/>
              <w:sz w:val="16"/>
              <w:szCs w:val="20"/>
            </w:rPr>
          </w:pPr>
          <w:r w:rsidRPr="00F0258B">
            <w:rPr>
              <w:color w:val="000000"/>
              <w:sz w:val="16"/>
              <w:szCs w:val="20"/>
            </w:rPr>
            <w:t>Registration Report –Central Zone</w:t>
          </w:r>
          <w:r w:rsidRPr="00F0258B">
            <w:rPr>
              <w:color w:val="000000"/>
              <w:sz w:val="16"/>
              <w:szCs w:val="20"/>
            </w:rPr>
            <w:br/>
            <w:t xml:space="preserve">Member State: </w:t>
          </w:r>
          <w:r w:rsidR="00FC044A">
            <w:rPr>
              <w:color w:val="000000"/>
              <w:sz w:val="16"/>
              <w:szCs w:val="20"/>
            </w:rPr>
            <w:t>Poland</w:t>
          </w:r>
        </w:p>
        <w:p w14:paraId="64F98CB1" w14:textId="77777777" w:rsidR="0048780E" w:rsidRPr="00F0258B" w:rsidRDefault="0048780E">
          <w:pPr>
            <w:pStyle w:val="Nagwek"/>
            <w:jc w:val="right"/>
            <w:rPr>
              <w:rFonts w:ascii="Times New Roman" w:hAnsi="Times New Roman"/>
            </w:rPr>
          </w:pPr>
          <w:r w:rsidRPr="00F0258B">
            <w:rPr>
              <w:rFonts w:ascii="Times New Roman" w:hAnsi="Times New Roman"/>
            </w:rPr>
            <w:t xml:space="preserve">Page </w:t>
          </w:r>
          <w:r w:rsidRPr="00F0258B">
            <w:rPr>
              <w:rFonts w:ascii="Times New Roman" w:hAnsi="Times New Roman"/>
            </w:rPr>
            <w:fldChar w:fldCharType="begin"/>
          </w:r>
          <w:r w:rsidRPr="00F0258B">
            <w:rPr>
              <w:rFonts w:ascii="Times New Roman" w:hAnsi="Times New Roman"/>
            </w:rPr>
            <w:instrText xml:space="preserve"> PAGE </w:instrText>
          </w:r>
          <w:r w:rsidRPr="00F0258B">
            <w:rPr>
              <w:rFonts w:ascii="Times New Roman" w:hAnsi="Times New Roman"/>
            </w:rPr>
            <w:fldChar w:fldCharType="separate"/>
          </w:r>
          <w:r w:rsidRPr="00F0258B">
            <w:rPr>
              <w:rFonts w:ascii="Times New Roman" w:hAnsi="Times New Roman"/>
              <w:noProof/>
            </w:rPr>
            <w:t>1</w:t>
          </w:r>
          <w:r w:rsidRPr="00F0258B">
            <w:rPr>
              <w:rFonts w:ascii="Times New Roman" w:hAnsi="Times New Roman"/>
            </w:rPr>
            <w:fldChar w:fldCharType="end"/>
          </w:r>
          <w:r w:rsidRPr="00F0258B">
            <w:rPr>
              <w:rFonts w:ascii="Times New Roman" w:hAnsi="Times New Roman"/>
            </w:rPr>
            <w:t xml:space="preserve"> of </w:t>
          </w:r>
          <w:r w:rsidRPr="00F0258B">
            <w:rPr>
              <w:rFonts w:ascii="Times New Roman" w:hAnsi="Times New Roman"/>
            </w:rPr>
            <w:fldChar w:fldCharType="begin"/>
          </w:r>
          <w:r w:rsidRPr="00F0258B">
            <w:rPr>
              <w:rFonts w:ascii="Times New Roman" w:hAnsi="Times New Roman"/>
            </w:rPr>
            <w:instrText xml:space="preserve"> NUMPAGES </w:instrText>
          </w:r>
          <w:r w:rsidRPr="00F0258B">
            <w:rPr>
              <w:rFonts w:ascii="Times New Roman" w:hAnsi="Times New Roman"/>
            </w:rPr>
            <w:fldChar w:fldCharType="separate"/>
          </w:r>
          <w:r w:rsidRPr="00F0258B">
            <w:rPr>
              <w:rFonts w:ascii="Times New Roman" w:hAnsi="Times New Roman"/>
              <w:noProof/>
            </w:rPr>
            <w:t>20</w:t>
          </w:r>
          <w:r w:rsidRPr="00F0258B">
            <w:rPr>
              <w:rFonts w:ascii="Times New Roman" w:hAnsi="Times New Roman"/>
              <w:noProof/>
            </w:rPr>
            <w:fldChar w:fldCharType="end"/>
          </w:r>
        </w:p>
      </w:tc>
    </w:tr>
  </w:tbl>
  <w:p w14:paraId="4D04338C" w14:textId="77777777" w:rsidR="0048780E" w:rsidRDefault="0048780E" w:rsidP="0019323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9B2FDB" w14:paraId="45ACC512" w14:textId="77777777" w:rsidTr="00763BC4">
      <w:trPr>
        <w:trHeight w:val="835"/>
      </w:trPr>
      <w:tc>
        <w:tcPr>
          <w:tcW w:w="1287" w:type="pct"/>
          <w:tcBorders>
            <w:bottom w:val="thickThinMediumGap" w:sz="12" w:space="0" w:color="auto"/>
          </w:tcBorders>
          <w:tcMar>
            <w:left w:w="0" w:type="dxa"/>
            <w:right w:w="0" w:type="dxa"/>
          </w:tcMar>
        </w:tcPr>
        <w:p w14:paraId="71521752" w14:textId="77777777" w:rsidR="009B2FDB" w:rsidRPr="00F0258B" w:rsidRDefault="009B2FDB" w:rsidP="00467043">
          <w:pPr>
            <w:pStyle w:val="Nagwek"/>
            <w:tabs>
              <w:tab w:val="clear" w:pos="720"/>
            </w:tabs>
            <w:jc w:val="left"/>
            <w:rPr>
              <w:rFonts w:ascii="Times New Roman" w:hAnsi="Times New Roman"/>
            </w:rPr>
          </w:pPr>
          <w:r w:rsidRPr="00F0258B">
            <w:rPr>
              <w:rFonts w:ascii="Times New Roman" w:hAnsi="Times New Roman"/>
            </w:rPr>
            <w:t>Part B – Section 1</w:t>
          </w:r>
          <w:r w:rsidRPr="00F0258B">
            <w:rPr>
              <w:rFonts w:ascii="Times New Roman" w:hAnsi="Times New Roman"/>
            </w:rPr>
            <w:br/>
          </w:r>
          <w:r w:rsidRPr="00F0258B">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7555A18B" w14:textId="77777777" w:rsidR="009B2FDB" w:rsidRPr="00F0258B" w:rsidRDefault="009B2FDB">
          <w:pPr>
            <w:pStyle w:val="Nagwek"/>
            <w:rPr>
              <w:rFonts w:ascii="Times New Roman" w:hAnsi="Times New Roman"/>
            </w:rPr>
          </w:pPr>
          <w:r w:rsidRPr="00F0258B">
            <w:rPr>
              <w:rFonts w:ascii="Times New Roman" w:hAnsi="Times New Roman"/>
            </w:rPr>
            <w:t>Foray</w:t>
          </w:r>
          <w:r w:rsidRPr="00F0258B">
            <w:rPr>
              <w:rFonts w:ascii="Times New Roman" w:hAnsi="Times New Roman"/>
              <w:vertAlign w:val="superscript"/>
            </w:rPr>
            <w:t>®</w:t>
          </w:r>
          <w:r w:rsidRPr="00F0258B">
            <w:rPr>
              <w:rFonts w:ascii="Times New Roman" w:hAnsi="Times New Roman"/>
            </w:rPr>
            <w:t xml:space="preserve"> 76B</w:t>
          </w:r>
        </w:p>
      </w:tc>
      <w:tc>
        <w:tcPr>
          <w:tcW w:w="1505" w:type="pct"/>
          <w:tcBorders>
            <w:bottom w:val="thickThinMediumGap" w:sz="12" w:space="0" w:color="auto"/>
          </w:tcBorders>
          <w:tcMar>
            <w:left w:w="0" w:type="dxa"/>
            <w:right w:w="0" w:type="dxa"/>
          </w:tcMar>
        </w:tcPr>
        <w:p w14:paraId="71233BF7" w14:textId="2564A4F2" w:rsidR="009B2FDB" w:rsidRPr="00F0258B" w:rsidRDefault="009B2FDB" w:rsidP="00F0258B">
          <w:pPr>
            <w:spacing w:after="0"/>
            <w:jc w:val="right"/>
            <w:rPr>
              <w:color w:val="000000"/>
              <w:sz w:val="16"/>
              <w:szCs w:val="20"/>
            </w:rPr>
          </w:pPr>
          <w:r w:rsidRPr="00F0258B">
            <w:rPr>
              <w:color w:val="000000"/>
              <w:sz w:val="16"/>
              <w:szCs w:val="20"/>
            </w:rPr>
            <w:t>Registration Report –Central Zone</w:t>
          </w:r>
          <w:r w:rsidRPr="00F0258B">
            <w:rPr>
              <w:color w:val="000000"/>
              <w:sz w:val="16"/>
              <w:szCs w:val="20"/>
            </w:rPr>
            <w:br/>
            <w:t xml:space="preserve">Member State: </w:t>
          </w:r>
          <w:r w:rsidR="00FC044A">
            <w:rPr>
              <w:color w:val="000000"/>
              <w:sz w:val="16"/>
              <w:szCs w:val="20"/>
            </w:rPr>
            <w:t>Poland</w:t>
          </w:r>
        </w:p>
        <w:p w14:paraId="6FC07747" w14:textId="77777777" w:rsidR="009B2FDB" w:rsidRPr="00F0258B" w:rsidRDefault="009B2FDB">
          <w:pPr>
            <w:pStyle w:val="Nagwek"/>
            <w:jc w:val="right"/>
            <w:rPr>
              <w:rFonts w:ascii="Times New Roman" w:hAnsi="Times New Roman"/>
            </w:rPr>
          </w:pPr>
          <w:r w:rsidRPr="00F0258B">
            <w:rPr>
              <w:rFonts w:ascii="Times New Roman" w:hAnsi="Times New Roman"/>
            </w:rPr>
            <w:t xml:space="preserve">Page </w:t>
          </w:r>
          <w:r w:rsidRPr="00F0258B">
            <w:rPr>
              <w:rFonts w:ascii="Times New Roman" w:hAnsi="Times New Roman"/>
            </w:rPr>
            <w:fldChar w:fldCharType="begin"/>
          </w:r>
          <w:r w:rsidRPr="00F0258B">
            <w:rPr>
              <w:rFonts w:ascii="Times New Roman" w:hAnsi="Times New Roman"/>
            </w:rPr>
            <w:instrText xml:space="preserve"> PAGE </w:instrText>
          </w:r>
          <w:r w:rsidRPr="00F0258B">
            <w:rPr>
              <w:rFonts w:ascii="Times New Roman" w:hAnsi="Times New Roman"/>
            </w:rPr>
            <w:fldChar w:fldCharType="separate"/>
          </w:r>
          <w:r w:rsidRPr="00F0258B">
            <w:rPr>
              <w:rFonts w:ascii="Times New Roman" w:hAnsi="Times New Roman"/>
              <w:noProof/>
            </w:rPr>
            <w:t>1</w:t>
          </w:r>
          <w:r w:rsidRPr="00F0258B">
            <w:rPr>
              <w:rFonts w:ascii="Times New Roman" w:hAnsi="Times New Roman"/>
            </w:rPr>
            <w:fldChar w:fldCharType="end"/>
          </w:r>
          <w:r w:rsidRPr="00F0258B">
            <w:rPr>
              <w:rFonts w:ascii="Times New Roman" w:hAnsi="Times New Roman"/>
            </w:rPr>
            <w:t xml:space="preserve"> of </w:t>
          </w:r>
          <w:r w:rsidRPr="00F0258B">
            <w:rPr>
              <w:rFonts w:ascii="Times New Roman" w:hAnsi="Times New Roman"/>
            </w:rPr>
            <w:fldChar w:fldCharType="begin"/>
          </w:r>
          <w:r w:rsidRPr="00F0258B">
            <w:rPr>
              <w:rFonts w:ascii="Times New Roman" w:hAnsi="Times New Roman"/>
            </w:rPr>
            <w:instrText xml:space="preserve"> NUMPAGES </w:instrText>
          </w:r>
          <w:r w:rsidRPr="00F0258B">
            <w:rPr>
              <w:rFonts w:ascii="Times New Roman" w:hAnsi="Times New Roman"/>
            </w:rPr>
            <w:fldChar w:fldCharType="separate"/>
          </w:r>
          <w:r w:rsidRPr="00F0258B">
            <w:rPr>
              <w:rFonts w:ascii="Times New Roman" w:hAnsi="Times New Roman"/>
              <w:noProof/>
            </w:rPr>
            <w:t>20</w:t>
          </w:r>
          <w:r w:rsidRPr="00F0258B">
            <w:rPr>
              <w:rFonts w:ascii="Times New Roman" w:hAnsi="Times New Roman"/>
              <w:noProof/>
            </w:rPr>
            <w:fldChar w:fldCharType="end"/>
          </w:r>
        </w:p>
      </w:tc>
    </w:tr>
  </w:tbl>
  <w:p w14:paraId="10111B22" w14:textId="77777777" w:rsidR="009B2FDB" w:rsidRDefault="009B2FDB" w:rsidP="00193233"/>
</w:hdr>
</file>

<file path=word/intelligence2.xml><?xml version="1.0" encoding="utf-8"?>
<int2:intelligence xmlns:int2="http://schemas.microsoft.com/office/intelligence/2020/intelligence" xmlns:oel="http://schemas.microsoft.com/office/2019/extlst">
  <int2:observations>
    <int2:textHash int2:hashCode="Ao1i+eNYoRFSLb" int2:id="IW8T7ONC">
      <int2:state int2:value="Rejected" int2:type="AugLoop_Text_Critique"/>
    </int2:textHash>
    <int2:textHash int2:hashCode="RpuJp7uszu3rd7" int2:id="pldjZe6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F8370B"/>
    <w:multiLevelType w:val="multilevel"/>
    <w:tmpl w:val="562A1E46"/>
    <w:lvl w:ilvl="0">
      <w:start w:val="1"/>
      <w:numFmt w:val="decimal"/>
      <w:lvlRestart w:val="0"/>
      <w:pStyle w:val="Nagwek1"/>
      <w:lvlText w:val="IIIA %1"/>
      <w:lvlJc w:val="left"/>
      <w:pPr>
        <w:tabs>
          <w:tab w:val="num" w:pos="1440"/>
        </w:tabs>
        <w:ind w:left="1440" w:hanging="1440"/>
      </w:pPr>
      <w:rPr>
        <w:rFonts w:cs="Times New Roman" w:hint="default"/>
      </w:rPr>
    </w:lvl>
    <w:lvl w:ilvl="1">
      <w:start w:val="1"/>
      <w:numFmt w:val="decimal"/>
      <w:pStyle w:val="Nagwek2"/>
      <w:lvlText w:val="IIIA %1.%2"/>
      <w:lvlJc w:val="left"/>
      <w:pPr>
        <w:tabs>
          <w:tab w:val="num" w:pos="1440"/>
        </w:tabs>
        <w:ind w:left="1440" w:hanging="1440"/>
      </w:pPr>
      <w:rPr>
        <w:rFonts w:cs="Times New Roman" w:hint="default"/>
      </w:rPr>
    </w:lvl>
    <w:lvl w:ilvl="2">
      <w:start w:val="1"/>
      <w:numFmt w:val="decimal"/>
      <w:pStyle w:val="Nagwek3"/>
      <w:lvlText w:val="IIIA %1.%2.%3"/>
      <w:lvlJc w:val="left"/>
      <w:pPr>
        <w:tabs>
          <w:tab w:val="num" w:pos="1440"/>
        </w:tabs>
        <w:ind w:left="1440" w:hanging="1440"/>
      </w:pPr>
      <w:rPr>
        <w:rFonts w:cs="Times New Roman" w:hint="default"/>
      </w:rPr>
    </w:lvl>
    <w:lvl w:ilvl="3">
      <w:start w:val="1"/>
      <w:numFmt w:val="decimal"/>
      <w:pStyle w:val="Nagwek4"/>
      <w:lvlText w:val="IIIA %1.%2.%3.%4"/>
      <w:lvlJc w:val="left"/>
      <w:pPr>
        <w:tabs>
          <w:tab w:val="num" w:pos="1440"/>
        </w:tabs>
        <w:ind w:left="1440" w:hanging="1440"/>
      </w:pPr>
      <w:rPr>
        <w:rFonts w:cs="Times New Roman" w:hint="default"/>
      </w:rPr>
    </w:lvl>
    <w:lvl w:ilvl="4">
      <w:start w:val="1"/>
      <w:numFmt w:val="decimal"/>
      <w:pStyle w:val="Nagwek5"/>
      <w:lvlText w:val="%1.%2.%3.%4.%5"/>
      <w:lvlJc w:val="left"/>
      <w:pPr>
        <w:tabs>
          <w:tab w:val="num" w:pos="1440"/>
        </w:tabs>
        <w:ind w:left="1440" w:hanging="1440"/>
      </w:pPr>
      <w:rPr>
        <w:rFonts w:cs="Times New Roman" w:hint="default"/>
      </w:rPr>
    </w:lvl>
    <w:lvl w:ilvl="5">
      <w:start w:val="1"/>
      <w:numFmt w:val="decimal"/>
      <w:pStyle w:val="Nagwek6"/>
      <w:lvlText w:val="%1.%2.%3.%4.%5.%6"/>
      <w:lvlJc w:val="left"/>
      <w:pPr>
        <w:tabs>
          <w:tab w:val="num" w:pos="1440"/>
        </w:tabs>
        <w:ind w:left="1440" w:hanging="1440"/>
      </w:pPr>
      <w:rPr>
        <w:rFonts w:cs="Times New Roman" w:hint="default"/>
      </w:rPr>
    </w:lvl>
    <w:lvl w:ilvl="6">
      <w:start w:val="1"/>
      <w:numFmt w:val="decimal"/>
      <w:pStyle w:val="Nagwek7"/>
      <w:lvlText w:val="%1.%2.%3.%4.%5.%6.%7"/>
      <w:lvlJc w:val="left"/>
      <w:pPr>
        <w:tabs>
          <w:tab w:val="num" w:pos="1440"/>
        </w:tabs>
        <w:ind w:left="1440" w:hanging="1440"/>
      </w:pPr>
      <w:rPr>
        <w:rFonts w:cs="Times New Roman" w:hint="default"/>
      </w:rPr>
    </w:lvl>
    <w:lvl w:ilvl="7">
      <w:start w:val="1"/>
      <w:numFmt w:val="decimal"/>
      <w:pStyle w:val="Nagwek8"/>
      <w:lvlText w:val="%1.%2.%3.%4.%5.%6.%7.%8"/>
      <w:lvlJc w:val="left"/>
      <w:pPr>
        <w:tabs>
          <w:tab w:val="num" w:pos="1440"/>
        </w:tabs>
        <w:ind w:left="1440" w:hanging="1440"/>
      </w:pPr>
      <w:rPr>
        <w:rFonts w:cs="Times New Roman" w:hint="default"/>
      </w:rPr>
    </w:lvl>
    <w:lvl w:ilvl="8">
      <w:start w:val="1"/>
      <w:numFmt w:val="decimal"/>
      <w:pStyle w:val="Nagwek9"/>
      <w:lvlText w:val="%1.%2.%3.%4.%5.%6.%7.%8.%9"/>
      <w:lvlJc w:val="left"/>
      <w:pPr>
        <w:tabs>
          <w:tab w:val="num" w:pos="1440"/>
        </w:tabs>
        <w:ind w:left="1440" w:hanging="1440"/>
      </w:pPr>
      <w:rPr>
        <w:rFonts w:cs="Times New Roman" w:hint="default"/>
      </w:rPr>
    </w:lvl>
  </w:abstractNum>
  <w:abstractNum w:abstractNumId="1" w15:restartNumberingAfterBreak="0">
    <w:nsid w:val="36790050"/>
    <w:multiLevelType w:val="hybridMultilevel"/>
    <w:tmpl w:val="5D0860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95064E9"/>
    <w:multiLevelType w:val="hybridMultilevel"/>
    <w:tmpl w:val="865AC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E11822"/>
    <w:multiLevelType w:val="hybridMultilevel"/>
    <w:tmpl w:val="122CA894"/>
    <w:lvl w:ilvl="0" w:tplc="8696CBF0">
      <w:numFmt w:val="bullet"/>
      <w:lvlText w:val="-"/>
      <w:lvlJc w:val="left"/>
      <w:pPr>
        <w:tabs>
          <w:tab w:val="num" w:pos="720"/>
        </w:tabs>
        <w:ind w:left="720" w:hanging="360"/>
      </w:pPr>
      <w:rPr>
        <w:rFonts w:ascii="Times New Roman" w:eastAsia="Times New Roman" w:hAnsi="Times New Roman" w:cs="Times New Roman" w:hint="default"/>
      </w:rPr>
    </w:lvl>
    <w:lvl w:ilvl="1" w:tplc="3CD2A256">
      <w:start w:val="1"/>
      <w:numFmt w:val="bullet"/>
      <w:lvlText w:val="o"/>
      <w:lvlJc w:val="left"/>
      <w:pPr>
        <w:tabs>
          <w:tab w:val="num" w:pos="1440"/>
        </w:tabs>
        <w:ind w:left="1440" w:hanging="360"/>
      </w:pPr>
      <w:rPr>
        <w:rFonts w:ascii="Courier New" w:hAnsi="Courier New" w:cs="Times New Roman" w:hint="default"/>
      </w:rPr>
    </w:lvl>
    <w:lvl w:ilvl="2" w:tplc="68AE348C">
      <w:start w:val="1"/>
      <w:numFmt w:val="bullet"/>
      <w:lvlText w:val=""/>
      <w:lvlJc w:val="left"/>
      <w:pPr>
        <w:tabs>
          <w:tab w:val="num" w:pos="2160"/>
        </w:tabs>
        <w:ind w:left="2160" w:hanging="360"/>
      </w:pPr>
      <w:rPr>
        <w:rFonts w:ascii="Wingdings" w:hAnsi="Wingdings" w:hint="default"/>
      </w:rPr>
    </w:lvl>
    <w:lvl w:ilvl="3" w:tplc="25F696FE">
      <w:start w:val="1"/>
      <w:numFmt w:val="bullet"/>
      <w:lvlText w:val=""/>
      <w:lvlJc w:val="left"/>
      <w:pPr>
        <w:tabs>
          <w:tab w:val="num" w:pos="2880"/>
        </w:tabs>
        <w:ind w:left="2880" w:hanging="360"/>
      </w:pPr>
      <w:rPr>
        <w:rFonts w:ascii="Symbol" w:hAnsi="Symbol" w:hint="default"/>
      </w:rPr>
    </w:lvl>
    <w:lvl w:ilvl="4" w:tplc="288287FC">
      <w:start w:val="1"/>
      <w:numFmt w:val="bullet"/>
      <w:lvlText w:val="o"/>
      <w:lvlJc w:val="left"/>
      <w:pPr>
        <w:tabs>
          <w:tab w:val="num" w:pos="3600"/>
        </w:tabs>
        <w:ind w:left="3600" w:hanging="360"/>
      </w:pPr>
      <w:rPr>
        <w:rFonts w:ascii="Courier New" w:hAnsi="Courier New" w:cs="Times New Roman" w:hint="default"/>
      </w:rPr>
    </w:lvl>
    <w:lvl w:ilvl="5" w:tplc="6F0207A6">
      <w:start w:val="1"/>
      <w:numFmt w:val="bullet"/>
      <w:lvlText w:val=""/>
      <w:lvlJc w:val="left"/>
      <w:pPr>
        <w:tabs>
          <w:tab w:val="num" w:pos="4320"/>
        </w:tabs>
        <w:ind w:left="4320" w:hanging="360"/>
      </w:pPr>
      <w:rPr>
        <w:rFonts w:ascii="Wingdings" w:hAnsi="Wingdings" w:hint="default"/>
      </w:rPr>
    </w:lvl>
    <w:lvl w:ilvl="6" w:tplc="AE348F6E">
      <w:start w:val="1"/>
      <w:numFmt w:val="bullet"/>
      <w:lvlText w:val=""/>
      <w:lvlJc w:val="left"/>
      <w:pPr>
        <w:tabs>
          <w:tab w:val="num" w:pos="5040"/>
        </w:tabs>
        <w:ind w:left="5040" w:hanging="360"/>
      </w:pPr>
      <w:rPr>
        <w:rFonts w:ascii="Symbol" w:hAnsi="Symbol" w:hint="default"/>
      </w:rPr>
    </w:lvl>
    <w:lvl w:ilvl="7" w:tplc="D0A288E6">
      <w:start w:val="1"/>
      <w:numFmt w:val="bullet"/>
      <w:lvlText w:val="o"/>
      <w:lvlJc w:val="left"/>
      <w:pPr>
        <w:tabs>
          <w:tab w:val="num" w:pos="5760"/>
        </w:tabs>
        <w:ind w:left="5760" w:hanging="360"/>
      </w:pPr>
      <w:rPr>
        <w:rFonts w:ascii="Courier New" w:hAnsi="Courier New" w:cs="Times New Roman" w:hint="default"/>
      </w:rPr>
    </w:lvl>
    <w:lvl w:ilvl="8" w:tplc="54D87A6E">
      <w:start w:val="1"/>
      <w:numFmt w:val="bullet"/>
      <w:lvlText w:val=""/>
      <w:lvlJc w:val="left"/>
      <w:pPr>
        <w:tabs>
          <w:tab w:val="num" w:pos="6480"/>
        </w:tabs>
        <w:ind w:left="6480" w:hanging="360"/>
      </w:pPr>
      <w:rPr>
        <w:rFonts w:ascii="Wingdings" w:hAnsi="Wingdings" w:hint="default"/>
      </w:rPr>
    </w:lvl>
  </w:abstractNum>
  <w:num w:numId="1" w16cid:durableId="1095437737">
    <w:abstractNumId w:val="0"/>
  </w:num>
  <w:num w:numId="2" w16cid:durableId="1903057730">
    <w:abstractNumId w:val="1"/>
  </w:num>
  <w:num w:numId="3" w16cid:durableId="230510214">
    <w:abstractNumId w:val="2"/>
  </w:num>
  <w:num w:numId="4" w16cid:durableId="166843416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proofState w:spelling="clean"/>
  <w:attachedTemplate r:id="rId1"/>
  <w:defaultTabStop w:val="72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DRR PART B SECTION 1_BLANK TEMPLATE"/>
  </w:docVars>
  <w:rsids>
    <w:rsidRoot w:val="00467043"/>
    <w:rsid w:val="00001A3E"/>
    <w:rsid w:val="00001F17"/>
    <w:rsid w:val="000101DD"/>
    <w:rsid w:val="00011BEF"/>
    <w:rsid w:val="00014E02"/>
    <w:rsid w:val="000153E6"/>
    <w:rsid w:val="00020392"/>
    <w:rsid w:val="00021D7B"/>
    <w:rsid w:val="00024FDC"/>
    <w:rsid w:val="00027381"/>
    <w:rsid w:val="000274FD"/>
    <w:rsid w:val="00032DB3"/>
    <w:rsid w:val="00034929"/>
    <w:rsid w:val="00036A2A"/>
    <w:rsid w:val="000410E2"/>
    <w:rsid w:val="000443FC"/>
    <w:rsid w:val="00050184"/>
    <w:rsid w:val="0005229D"/>
    <w:rsid w:val="00053943"/>
    <w:rsid w:val="0005535E"/>
    <w:rsid w:val="00061367"/>
    <w:rsid w:val="00066022"/>
    <w:rsid w:val="00070217"/>
    <w:rsid w:val="000766DC"/>
    <w:rsid w:val="00076FBB"/>
    <w:rsid w:val="0008603D"/>
    <w:rsid w:val="0008629C"/>
    <w:rsid w:val="000928C2"/>
    <w:rsid w:val="00093A77"/>
    <w:rsid w:val="00097422"/>
    <w:rsid w:val="000A1CA9"/>
    <w:rsid w:val="000A24DC"/>
    <w:rsid w:val="000A7BDE"/>
    <w:rsid w:val="000B1DAC"/>
    <w:rsid w:val="000B3337"/>
    <w:rsid w:val="000B74D6"/>
    <w:rsid w:val="000C451E"/>
    <w:rsid w:val="000C4DFE"/>
    <w:rsid w:val="000C7D94"/>
    <w:rsid w:val="000D1A78"/>
    <w:rsid w:val="000D3541"/>
    <w:rsid w:val="000D3545"/>
    <w:rsid w:val="000D4DA9"/>
    <w:rsid w:val="000D565B"/>
    <w:rsid w:val="000D5928"/>
    <w:rsid w:val="000D691E"/>
    <w:rsid w:val="000D7682"/>
    <w:rsid w:val="000E1463"/>
    <w:rsid w:val="000E4937"/>
    <w:rsid w:val="000E5864"/>
    <w:rsid w:val="000E7634"/>
    <w:rsid w:val="000F0E16"/>
    <w:rsid w:val="000F3A91"/>
    <w:rsid w:val="000F6C7E"/>
    <w:rsid w:val="00107026"/>
    <w:rsid w:val="0010766D"/>
    <w:rsid w:val="00112944"/>
    <w:rsid w:val="0011353E"/>
    <w:rsid w:val="001175A1"/>
    <w:rsid w:val="001206CE"/>
    <w:rsid w:val="00122175"/>
    <w:rsid w:val="00124E10"/>
    <w:rsid w:val="00124EB6"/>
    <w:rsid w:val="00125A48"/>
    <w:rsid w:val="00125CF1"/>
    <w:rsid w:val="00125CFB"/>
    <w:rsid w:val="00125DC3"/>
    <w:rsid w:val="00127ABD"/>
    <w:rsid w:val="00127ED0"/>
    <w:rsid w:val="001308CE"/>
    <w:rsid w:val="00130C2B"/>
    <w:rsid w:val="00133D4F"/>
    <w:rsid w:val="001342A7"/>
    <w:rsid w:val="00134C47"/>
    <w:rsid w:val="001359F1"/>
    <w:rsid w:val="00141064"/>
    <w:rsid w:val="001421E2"/>
    <w:rsid w:val="0014455F"/>
    <w:rsid w:val="0014885A"/>
    <w:rsid w:val="00152981"/>
    <w:rsid w:val="0016572C"/>
    <w:rsid w:val="00166BA9"/>
    <w:rsid w:val="0017346E"/>
    <w:rsid w:val="00173FC6"/>
    <w:rsid w:val="00175E9A"/>
    <w:rsid w:val="00177B6D"/>
    <w:rsid w:val="00182563"/>
    <w:rsid w:val="0018586D"/>
    <w:rsid w:val="00185A12"/>
    <w:rsid w:val="00185A1A"/>
    <w:rsid w:val="00187D9A"/>
    <w:rsid w:val="001906A4"/>
    <w:rsid w:val="001908D0"/>
    <w:rsid w:val="001916B1"/>
    <w:rsid w:val="00193233"/>
    <w:rsid w:val="00195255"/>
    <w:rsid w:val="001969D0"/>
    <w:rsid w:val="00197208"/>
    <w:rsid w:val="001A0763"/>
    <w:rsid w:val="001A346C"/>
    <w:rsid w:val="001A77E9"/>
    <w:rsid w:val="001A7A4C"/>
    <w:rsid w:val="001B0B29"/>
    <w:rsid w:val="001B2373"/>
    <w:rsid w:val="001B287E"/>
    <w:rsid w:val="001B571E"/>
    <w:rsid w:val="001B5928"/>
    <w:rsid w:val="001B5A11"/>
    <w:rsid w:val="001B5E87"/>
    <w:rsid w:val="001C56B6"/>
    <w:rsid w:val="001C7437"/>
    <w:rsid w:val="001E428B"/>
    <w:rsid w:val="001F634C"/>
    <w:rsid w:val="001F682B"/>
    <w:rsid w:val="002017A6"/>
    <w:rsid w:val="002031AF"/>
    <w:rsid w:val="00207DE2"/>
    <w:rsid w:val="00211252"/>
    <w:rsid w:val="00212825"/>
    <w:rsid w:val="00213D6B"/>
    <w:rsid w:val="002238BA"/>
    <w:rsid w:val="00223F71"/>
    <w:rsid w:val="00234F68"/>
    <w:rsid w:val="002352EC"/>
    <w:rsid w:val="002470C9"/>
    <w:rsid w:val="002472AC"/>
    <w:rsid w:val="0025159F"/>
    <w:rsid w:val="002525E4"/>
    <w:rsid w:val="00252BBB"/>
    <w:rsid w:val="002548F0"/>
    <w:rsid w:val="00254953"/>
    <w:rsid w:val="002602E2"/>
    <w:rsid w:val="002621F7"/>
    <w:rsid w:val="002622F1"/>
    <w:rsid w:val="00267C8C"/>
    <w:rsid w:val="00274651"/>
    <w:rsid w:val="0027494F"/>
    <w:rsid w:val="0027657F"/>
    <w:rsid w:val="002768A1"/>
    <w:rsid w:val="00277BA7"/>
    <w:rsid w:val="00281D92"/>
    <w:rsid w:val="00284567"/>
    <w:rsid w:val="00285F88"/>
    <w:rsid w:val="00287B9B"/>
    <w:rsid w:val="002919D1"/>
    <w:rsid w:val="00292CAA"/>
    <w:rsid w:val="00293622"/>
    <w:rsid w:val="0029579E"/>
    <w:rsid w:val="00296B16"/>
    <w:rsid w:val="002971D2"/>
    <w:rsid w:val="002A0D7E"/>
    <w:rsid w:val="002A11A0"/>
    <w:rsid w:val="002A2652"/>
    <w:rsid w:val="002A4F16"/>
    <w:rsid w:val="002A52F2"/>
    <w:rsid w:val="002A7044"/>
    <w:rsid w:val="002B3F1E"/>
    <w:rsid w:val="002B5A97"/>
    <w:rsid w:val="002C0595"/>
    <w:rsid w:val="002C2699"/>
    <w:rsid w:val="002C322E"/>
    <w:rsid w:val="002C6C63"/>
    <w:rsid w:val="002C7320"/>
    <w:rsid w:val="002D35A8"/>
    <w:rsid w:val="002D6248"/>
    <w:rsid w:val="002E4714"/>
    <w:rsid w:val="002E48A4"/>
    <w:rsid w:val="002E6E01"/>
    <w:rsid w:val="002F13E5"/>
    <w:rsid w:val="002F344D"/>
    <w:rsid w:val="002F3F69"/>
    <w:rsid w:val="002F4C9F"/>
    <w:rsid w:val="002F667A"/>
    <w:rsid w:val="002F6A33"/>
    <w:rsid w:val="002F6F7B"/>
    <w:rsid w:val="002F7AE4"/>
    <w:rsid w:val="003062DB"/>
    <w:rsid w:val="00306677"/>
    <w:rsid w:val="00307A25"/>
    <w:rsid w:val="0031017E"/>
    <w:rsid w:val="0032010D"/>
    <w:rsid w:val="00320A97"/>
    <w:rsid w:val="003237B4"/>
    <w:rsid w:val="00323C8E"/>
    <w:rsid w:val="00324943"/>
    <w:rsid w:val="00324DA4"/>
    <w:rsid w:val="0033269F"/>
    <w:rsid w:val="00332D40"/>
    <w:rsid w:val="003500AF"/>
    <w:rsid w:val="00350D4B"/>
    <w:rsid w:val="00350FE7"/>
    <w:rsid w:val="0035171C"/>
    <w:rsid w:val="00355C03"/>
    <w:rsid w:val="00357F22"/>
    <w:rsid w:val="003617FE"/>
    <w:rsid w:val="00370918"/>
    <w:rsid w:val="00370F0C"/>
    <w:rsid w:val="00370FD4"/>
    <w:rsid w:val="00371234"/>
    <w:rsid w:val="003748BB"/>
    <w:rsid w:val="00376297"/>
    <w:rsid w:val="00384622"/>
    <w:rsid w:val="0038574B"/>
    <w:rsid w:val="00387C2D"/>
    <w:rsid w:val="0039309A"/>
    <w:rsid w:val="00394C22"/>
    <w:rsid w:val="003973CD"/>
    <w:rsid w:val="003A1184"/>
    <w:rsid w:val="003A374A"/>
    <w:rsid w:val="003A779E"/>
    <w:rsid w:val="003B1D56"/>
    <w:rsid w:val="003B211D"/>
    <w:rsid w:val="003B29B7"/>
    <w:rsid w:val="003C10E7"/>
    <w:rsid w:val="003C22DF"/>
    <w:rsid w:val="003C6047"/>
    <w:rsid w:val="003C7B7B"/>
    <w:rsid w:val="003D48D0"/>
    <w:rsid w:val="003D6C21"/>
    <w:rsid w:val="003D7136"/>
    <w:rsid w:val="003E651B"/>
    <w:rsid w:val="003F117B"/>
    <w:rsid w:val="003F2F12"/>
    <w:rsid w:val="003F4CBC"/>
    <w:rsid w:val="003F527F"/>
    <w:rsid w:val="003F64DB"/>
    <w:rsid w:val="003F65CE"/>
    <w:rsid w:val="00400876"/>
    <w:rsid w:val="0040129A"/>
    <w:rsid w:val="0040177B"/>
    <w:rsid w:val="0040292F"/>
    <w:rsid w:val="00406E06"/>
    <w:rsid w:val="00413A88"/>
    <w:rsid w:val="00420317"/>
    <w:rsid w:val="004206EF"/>
    <w:rsid w:val="00420A2A"/>
    <w:rsid w:val="00422311"/>
    <w:rsid w:val="0042699D"/>
    <w:rsid w:val="004278FA"/>
    <w:rsid w:val="00432055"/>
    <w:rsid w:val="00432C60"/>
    <w:rsid w:val="0043436A"/>
    <w:rsid w:val="00441A1F"/>
    <w:rsid w:val="00445982"/>
    <w:rsid w:val="0044645E"/>
    <w:rsid w:val="00446C71"/>
    <w:rsid w:val="00447778"/>
    <w:rsid w:val="00452CA2"/>
    <w:rsid w:val="00454F71"/>
    <w:rsid w:val="004558FB"/>
    <w:rsid w:val="00465C5B"/>
    <w:rsid w:val="00467043"/>
    <w:rsid w:val="0046778F"/>
    <w:rsid w:val="00467F10"/>
    <w:rsid w:val="00470067"/>
    <w:rsid w:val="0047125C"/>
    <w:rsid w:val="0047136F"/>
    <w:rsid w:val="00471766"/>
    <w:rsid w:val="004723D0"/>
    <w:rsid w:val="004724C8"/>
    <w:rsid w:val="00473CFA"/>
    <w:rsid w:val="00475F1A"/>
    <w:rsid w:val="004764FC"/>
    <w:rsid w:val="00481036"/>
    <w:rsid w:val="0048253B"/>
    <w:rsid w:val="0048300C"/>
    <w:rsid w:val="0048691B"/>
    <w:rsid w:val="0048780E"/>
    <w:rsid w:val="00487C3D"/>
    <w:rsid w:val="0049073F"/>
    <w:rsid w:val="00491510"/>
    <w:rsid w:val="0049175A"/>
    <w:rsid w:val="00491E92"/>
    <w:rsid w:val="00492D37"/>
    <w:rsid w:val="00493BD1"/>
    <w:rsid w:val="004A6BA0"/>
    <w:rsid w:val="004B03A6"/>
    <w:rsid w:val="004B23E2"/>
    <w:rsid w:val="004B256D"/>
    <w:rsid w:val="004B5933"/>
    <w:rsid w:val="004B7D52"/>
    <w:rsid w:val="004B7E3A"/>
    <w:rsid w:val="004C1385"/>
    <w:rsid w:val="004C3298"/>
    <w:rsid w:val="004C36C4"/>
    <w:rsid w:val="004C4046"/>
    <w:rsid w:val="004D49C8"/>
    <w:rsid w:val="004D5151"/>
    <w:rsid w:val="004E00FC"/>
    <w:rsid w:val="004E199D"/>
    <w:rsid w:val="004E1A42"/>
    <w:rsid w:val="004E45CB"/>
    <w:rsid w:val="004E4923"/>
    <w:rsid w:val="004E4D25"/>
    <w:rsid w:val="004F7A0E"/>
    <w:rsid w:val="00500C31"/>
    <w:rsid w:val="005068DE"/>
    <w:rsid w:val="00506C55"/>
    <w:rsid w:val="00506F74"/>
    <w:rsid w:val="00510AD2"/>
    <w:rsid w:val="00512DFF"/>
    <w:rsid w:val="0051348B"/>
    <w:rsid w:val="005153CD"/>
    <w:rsid w:val="00516B95"/>
    <w:rsid w:val="00522ED1"/>
    <w:rsid w:val="005326B9"/>
    <w:rsid w:val="00534380"/>
    <w:rsid w:val="0053706B"/>
    <w:rsid w:val="00541353"/>
    <w:rsid w:val="00542B97"/>
    <w:rsid w:val="0054308A"/>
    <w:rsid w:val="0054396E"/>
    <w:rsid w:val="00543A02"/>
    <w:rsid w:val="005527BC"/>
    <w:rsid w:val="00557A6D"/>
    <w:rsid w:val="00560659"/>
    <w:rsid w:val="00563195"/>
    <w:rsid w:val="00563DCA"/>
    <w:rsid w:val="005649FA"/>
    <w:rsid w:val="00565B66"/>
    <w:rsid w:val="005701DB"/>
    <w:rsid w:val="00570E69"/>
    <w:rsid w:val="0057762F"/>
    <w:rsid w:val="0058214A"/>
    <w:rsid w:val="005832FD"/>
    <w:rsid w:val="00585BD6"/>
    <w:rsid w:val="00592D97"/>
    <w:rsid w:val="005935B2"/>
    <w:rsid w:val="0059414C"/>
    <w:rsid w:val="005979C5"/>
    <w:rsid w:val="005A0398"/>
    <w:rsid w:val="005A047A"/>
    <w:rsid w:val="005A17B9"/>
    <w:rsid w:val="005A2DB0"/>
    <w:rsid w:val="005B1853"/>
    <w:rsid w:val="005B4735"/>
    <w:rsid w:val="005B63F7"/>
    <w:rsid w:val="005B6FAD"/>
    <w:rsid w:val="005B7637"/>
    <w:rsid w:val="005B76D5"/>
    <w:rsid w:val="005C4998"/>
    <w:rsid w:val="005C7CD7"/>
    <w:rsid w:val="005D1781"/>
    <w:rsid w:val="005D3371"/>
    <w:rsid w:val="005D380A"/>
    <w:rsid w:val="005D4EFC"/>
    <w:rsid w:val="005D63E2"/>
    <w:rsid w:val="005D6CE7"/>
    <w:rsid w:val="005E1680"/>
    <w:rsid w:val="005E18D2"/>
    <w:rsid w:val="005E208B"/>
    <w:rsid w:val="005E4C5C"/>
    <w:rsid w:val="005F02CF"/>
    <w:rsid w:val="005F3158"/>
    <w:rsid w:val="005F5C2C"/>
    <w:rsid w:val="00600CF0"/>
    <w:rsid w:val="00605E3E"/>
    <w:rsid w:val="00610044"/>
    <w:rsid w:val="00611C0B"/>
    <w:rsid w:val="00613F24"/>
    <w:rsid w:val="00615669"/>
    <w:rsid w:val="0061760C"/>
    <w:rsid w:val="00623D6C"/>
    <w:rsid w:val="006247AF"/>
    <w:rsid w:val="006250E3"/>
    <w:rsid w:val="0062635B"/>
    <w:rsid w:val="00626BB1"/>
    <w:rsid w:val="00630D5C"/>
    <w:rsid w:val="006343DD"/>
    <w:rsid w:val="00635ADA"/>
    <w:rsid w:val="006360AB"/>
    <w:rsid w:val="00640450"/>
    <w:rsid w:val="00640B59"/>
    <w:rsid w:val="00650099"/>
    <w:rsid w:val="00650710"/>
    <w:rsid w:val="00652A9B"/>
    <w:rsid w:val="006533AC"/>
    <w:rsid w:val="00653ADB"/>
    <w:rsid w:val="006557B0"/>
    <w:rsid w:val="006565E3"/>
    <w:rsid w:val="006642DA"/>
    <w:rsid w:val="00671EF0"/>
    <w:rsid w:val="006729FF"/>
    <w:rsid w:val="00672BF4"/>
    <w:rsid w:val="00673DB0"/>
    <w:rsid w:val="0068234F"/>
    <w:rsid w:val="00683BAC"/>
    <w:rsid w:val="00684191"/>
    <w:rsid w:val="0068742F"/>
    <w:rsid w:val="00687663"/>
    <w:rsid w:val="0069025B"/>
    <w:rsid w:val="00692EC8"/>
    <w:rsid w:val="00693E74"/>
    <w:rsid w:val="00694F5E"/>
    <w:rsid w:val="006950BF"/>
    <w:rsid w:val="006A3E5F"/>
    <w:rsid w:val="006A6949"/>
    <w:rsid w:val="006B0A3B"/>
    <w:rsid w:val="006B0DBF"/>
    <w:rsid w:val="006B3DD5"/>
    <w:rsid w:val="006B7625"/>
    <w:rsid w:val="006B7B8A"/>
    <w:rsid w:val="006C104E"/>
    <w:rsid w:val="006C1D0B"/>
    <w:rsid w:val="006C2AC9"/>
    <w:rsid w:val="006C6E70"/>
    <w:rsid w:val="006C6FDF"/>
    <w:rsid w:val="006D171B"/>
    <w:rsid w:val="006D2704"/>
    <w:rsid w:val="006D3EAE"/>
    <w:rsid w:val="006D44E9"/>
    <w:rsid w:val="006D653D"/>
    <w:rsid w:val="006E524F"/>
    <w:rsid w:val="006E6030"/>
    <w:rsid w:val="006F14A6"/>
    <w:rsid w:val="006F2D2F"/>
    <w:rsid w:val="006F41A7"/>
    <w:rsid w:val="006F41E0"/>
    <w:rsid w:val="006F6884"/>
    <w:rsid w:val="006F751E"/>
    <w:rsid w:val="006F78D3"/>
    <w:rsid w:val="007012B1"/>
    <w:rsid w:val="007056D5"/>
    <w:rsid w:val="0070683F"/>
    <w:rsid w:val="00707B18"/>
    <w:rsid w:val="0071276B"/>
    <w:rsid w:val="00712BE0"/>
    <w:rsid w:val="007148BF"/>
    <w:rsid w:val="00724278"/>
    <w:rsid w:val="00730374"/>
    <w:rsid w:val="00730A7C"/>
    <w:rsid w:val="00733CDF"/>
    <w:rsid w:val="00734738"/>
    <w:rsid w:val="00736430"/>
    <w:rsid w:val="0074108C"/>
    <w:rsid w:val="007422E6"/>
    <w:rsid w:val="00742411"/>
    <w:rsid w:val="00744B80"/>
    <w:rsid w:val="00747BD1"/>
    <w:rsid w:val="007500D4"/>
    <w:rsid w:val="0075296D"/>
    <w:rsid w:val="00753003"/>
    <w:rsid w:val="00756236"/>
    <w:rsid w:val="0075640D"/>
    <w:rsid w:val="0075704B"/>
    <w:rsid w:val="00763486"/>
    <w:rsid w:val="00763BC4"/>
    <w:rsid w:val="00766339"/>
    <w:rsid w:val="00773EFC"/>
    <w:rsid w:val="00774960"/>
    <w:rsid w:val="00774E5C"/>
    <w:rsid w:val="0077713C"/>
    <w:rsid w:val="00782603"/>
    <w:rsid w:val="007826BC"/>
    <w:rsid w:val="0079090C"/>
    <w:rsid w:val="00791585"/>
    <w:rsid w:val="00793A69"/>
    <w:rsid w:val="007944C5"/>
    <w:rsid w:val="007A1095"/>
    <w:rsid w:val="007A516F"/>
    <w:rsid w:val="007A5322"/>
    <w:rsid w:val="007A66E2"/>
    <w:rsid w:val="007A7F2E"/>
    <w:rsid w:val="007C2A09"/>
    <w:rsid w:val="007C2BD6"/>
    <w:rsid w:val="007C5EC5"/>
    <w:rsid w:val="007C7352"/>
    <w:rsid w:val="007C7536"/>
    <w:rsid w:val="007D0410"/>
    <w:rsid w:val="007D0E39"/>
    <w:rsid w:val="007D2E3A"/>
    <w:rsid w:val="007E0D24"/>
    <w:rsid w:val="007E2DD5"/>
    <w:rsid w:val="007E2F27"/>
    <w:rsid w:val="007E3E4A"/>
    <w:rsid w:val="007E3F09"/>
    <w:rsid w:val="007E76CA"/>
    <w:rsid w:val="007F0491"/>
    <w:rsid w:val="007F04C7"/>
    <w:rsid w:val="007F0D5A"/>
    <w:rsid w:val="007F1B59"/>
    <w:rsid w:val="007F3A71"/>
    <w:rsid w:val="007F3B70"/>
    <w:rsid w:val="007F3C5D"/>
    <w:rsid w:val="007F7826"/>
    <w:rsid w:val="008006F8"/>
    <w:rsid w:val="00800819"/>
    <w:rsid w:val="008024AC"/>
    <w:rsid w:val="00803048"/>
    <w:rsid w:val="00803FF8"/>
    <w:rsid w:val="00804380"/>
    <w:rsid w:val="00811754"/>
    <w:rsid w:val="00815BDB"/>
    <w:rsid w:val="00820A24"/>
    <w:rsid w:val="008210B0"/>
    <w:rsid w:val="00822E6B"/>
    <w:rsid w:val="00826BBC"/>
    <w:rsid w:val="00832697"/>
    <w:rsid w:val="00835C7C"/>
    <w:rsid w:val="0083624B"/>
    <w:rsid w:val="008375B7"/>
    <w:rsid w:val="0084184C"/>
    <w:rsid w:val="00841F11"/>
    <w:rsid w:val="00842019"/>
    <w:rsid w:val="008437B9"/>
    <w:rsid w:val="0084385D"/>
    <w:rsid w:val="00850574"/>
    <w:rsid w:val="00856E0F"/>
    <w:rsid w:val="008574B7"/>
    <w:rsid w:val="008601F4"/>
    <w:rsid w:val="00864B15"/>
    <w:rsid w:val="008717F7"/>
    <w:rsid w:val="00874B70"/>
    <w:rsid w:val="00876FC0"/>
    <w:rsid w:val="0087730E"/>
    <w:rsid w:val="00881606"/>
    <w:rsid w:val="0088598A"/>
    <w:rsid w:val="00885B49"/>
    <w:rsid w:val="00885BB6"/>
    <w:rsid w:val="00887421"/>
    <w:rsid w:val="00891732"/>
    <w:rsid w:val="008933A0"/>
    <w:rsid w:val="0089476F"/>
    <w:rsid w:val="008A1C97"/>
    <w:rsid w:val="008A1FF0"/>
    <w:rsid w:val="008A676F"/>
    <w:rsid w:val="008B2287"/>
    <w:rsid w:val="008B52E4"/>
    <w:rsid w:val="008D0655"/>
    <w:rsid w:val="008D1701"/>
    <w:rsid w:val="008D530A"/>
    <w:rsid w:val="008E4031"/>
    <w:rsid w:val="008E4183"/>
    <w:rsid w:val="008E49C4"/>
    <w:rsid w:val="008E5C46"/>
    <w:rsid w:val="008E633C"/>
    <w:rsid w:val="008F1F45"/>
    <w:rsid w:val="008F26D6"/>
    <w:rsid w:val="008F31E9"/>
    <w:rsid w:val="008F37AE"/>
    <w:rsid w:val="008F517A"/>
    <w:rsid w:val="008F6A0E"/>
    <w:rsid w:val="009021C6"/>
    <w:rsid w:val="009113A3"/>
    <w:rsid w:val="009113D9"/>
    <w:rsid w:val="00921819"/>
    <w:rsid w:val="00923CA7"/>
    <w:rsid w:val="00932C4B"/>
    <w:rsid w:val="0093485A"/>
    <w:rsid w:val="0093603D"/>
    <w:rsid w:val="0094089D"/>
    <w:rsid w:val="00945368"/>
    <w:rsid w:val="009465A7"/>
    <w:rsid w:val="009527BA"/>
    <w:rsid w:val="00953689"/>
    <w:rsid w:val="00953F19"/>
    <w:rsid w:val="0095486E"/>
    <w:rsid w:val="00955408"/>
    <w:rsid w:val="009617F1"/>
    <w:rsid w:val="009618CA"/>
    <w:rsid w:val="00970B36"/>
    <w:rsid w:val="009711EE"/>
    <w:rsid w:val="00971F28"/>
    <w:rsid w:val="00972B29"/>
    <w:rsid w:val="009730BB"/>
    <w:rsid w:val="00973D9E"/>
    <w:rsid w:val="00973FE7"/>
    <w:rsid w:val="009761DD"/>
    <w:rsid w:val="0097701E"/>
    <w:rsid w:val="0098276F"/>
    <w:rsid w:val="0099356C"/>
    <w:rsid w:val="00996042"/>
    <w:rsid w:val="009A26B1"/>
    <w:rsid w:val="009A2AF5"/>
    <w:rsid w:val="009A3AAD"/>
    <w:rsid w:val="009B0AD5"/>
    <w:rsid w:val="009B1DE1"/>
    <w:rsid w:val="009B28BB"/>
    <w:rsid w:val="009B2FDB"/>
    <w:rsid w:val="009B34DB"/>
    <w:rsid w:val="009B5812"/>
    <w:rsid w:val="009B6B65"/>
    <w:rsid w:val="009C08B5"/>
    <w:rsid w:val="009C3E34"/>
    <w:rsid w:val="009C71C4"/>
    <w:rsid w:val="009C7649"/>
    <w:rsid w:val="009D1371"/>
    <w:rsid w:val="009D255C"/>
    <w:rsid w:val="009D5E7C"/>
    <w:rsid w:val="009E56EE"/>
    <w:rsid w:val="009F4FC9"/>
    <w:rsid w:val="00A00F3B"/>
    <w:rsid w:val="00A0161A"/>
    <w:rsid w:val="00A01CB7"/>
    <w:rsid w:val="00A02389"/>
    <w:rsid w:val="00A05459"/>
    <w:rsid w:val="00A054D4"/>
    <w:rsid w:val="00A0660E"/>
    <w:rsid w:val="00A10DAD"/>
    <w:rsid w:val="00A11375"/>
    <w:rsid w:val="00A12823"/>
    <w:rsid w:val="00A15BC6"/>
    <w:rsid w:val="00A16133"/>
    <w:rsid w:val="00A17BDF"/>
    <w:rsid w:val="00A21AB1"/>
    <w:rsid w:val="00A21C7D"/>
    <w:rsid w:val="00A21EF8"/>
    <w:rsid w:val="00A24522"/>
    <w:rsid w:val="00A2458B"/>
    <w:rsid w:val="00A27A9E"/>
    <w:rsid w:val="00A3065B"/>
    <w:rsid w:val="00A36B64"/>
    <w:rsid w:val="00A37964"/>
    <w:rsid w:val="00A42D3A"/>
    <w:rsid w:val="00A450D3"/>
    <w:rsid w:val="00A45AB3"/>
    <w:rsid w:val="00A45D96"/>
    <w:rsid w:val="00A472E0"/>
    <w:rsid w:val="00A51E51"/>
    <w:rsid w:val="00A53668"/>
    <w:rsid w:val="00A5580F"/>
    <w:rsid w:val="00A55884"/>
    <w:rsid w:val="00A57203"/>
    <w:rsid w:val="00A60328"/>
    <w:rsid w:val="00A6103C"/>
    <w:rsid w:val="00A674CA"/>
    <w:rsid w:val="00A7233A"/>
    <w:rsid w:val="00A74292"/>
    <w:rsid w:val="00A74F95"/>
    <w:rsid w:val="00A76A9E"/>
    <w:rsid w:val="00A8216E"/>
    <w:rsid w:val="00A907F3"/>
    <w:rsid w:val="00AA1DB5"/>
    <w:rsid w:val="00AA7235"/>
    <w:rsid w:val="00AA77F0"/>
    <w:rsid w:val="00AB15EF"/>
    <w:rsid w:val="00AB1B9C"/>
    <w:rsid w:val="00AB3B00"/>
    <w:rsid w:val="00AB4813"/>
    <w:rsid w:val="00AB6E87"/>
    <w:rsid w:val="00AB78DB"/>
    <w:rsid w:val="00AC087F"/>
    <w:rsid w:val="00AC2C46"/>
    <w:rsid w:val="00AC5715"/>
    <w:rsid w:val="00AD1D7F"/>
    <w:rsid w:val="00AD35A9"/>
    <w:rsid w:val="00AD58E0"/>
    <w:rsid w:val="00AD6C39"/>
    <w:rsid w:val="00AD7013"/>
    <w:rsid w:val="00AE008D"/>
    <w:rsid w:val="00AE3D2F"/>
    <w:rsid w:val="00AE4266"/>
    <w:rsid w:val="00AE4818"/>
    <w:rsid w:val="00AE5E41"/>
    <w:rsid w:val="00AE76FA"/>
    <w:rsid w:val="00AE7DA1"/>
    <w:rsid w:val="00AF053D"/>
    <w:rsid w:val="00AF260C"/>
    <w:rsid w:val="00AF36B1"/>
    <w:rsid w:val="00AF37BB"/>
    <w:rsid w:val="00AF4726"/>
    <w:rsid w:val="00AF7BC9"/>
    <w:rsid w:val="00B00352"/>
    <w:rsid w:val="00B03928"/>
    <w:rsid w:val="00B04189"/>
    <w:rsid w:val="00B05E8D"/>
    <w:rsid w:val="00B06B16"/>
    <w:rsid w:val="00B1026D"/>
    <w:rsid w:val="00B13F4A"/>
    <w:rsid w:val="00B14C5F"/>
    <w:rsid w:val="00B2087E"/>
    <w:rsid w:val="00B22B39"/>
    <w:rsid w:val="00B33D84"/>
    <w:rsid w:val="00B3411C"/>
    <w:rsid w:val="00B4149F"/>
    <w:rsid w:val="00B43005"/>
    <w:rsid w:val="00B43BCB"/>
    <w:rsid w:val="00B447C5"/>
    <w:rsid w:val="00B47A25"/>
    <w:rsid w:val="00B5165B"/>
    <w:rsid w:val="00B520CA"/>
    <w:rsid w:val="00B53E96"/>
    <w:rsid w:val="00B6318D"/>
    <w:rsid w:val="00B63D35"/>
    <w:rsid w:val="00B679E3"/>
    <w:rsid w:val="00B74F3B"/>
    <w:rsid w:val="00B75D89"/>
    <w:rsid w:val="00B81303"/>
    <w:rsid w:val="00B81B65"/>
    <w:rsid w:val="00B865C0"/>
    <w:rsid w:val="00B87B80"/>
    <w:rsid w:val="00B904FD"/>
    <w:rsid w:val="00B92206"/>
    <w:rsid w:val="00B92C63"/>
    <w:rsid w:val="00B93178"/>
    <w:rsid w:val="00B94932"/>
    <w:rsid w:val="00B95FBF"/>
    <w:rsid w:val="00BA66F8"/>
    <w:rsid w:val="00BA6BB5"/>
    <w:rsid w:val="00BB071D"/>
    <w:rsid w:val="00BB1B4B"/>
    <w:rsid w:val="00BB2BAE"/>
    <w:rsid w:val="00BB673C"/>
    <w:rsid w:val="00BC3252"/>
    <w:rsid w:val="00BC40D2"/>
    <w:rsid w:val="00BC455E"/>
    <w:rsid w:val="00BC52FF"/>
    <w:rsid w:val="00BC5F97"/>
    <w:rsid w:val="00BD2140"/>
    <w:rsid w:val="00BD33E4"/>
    <w:rsid w:val="00BE115E"/>
    <w:rsid w:val="00BE47AD"/>
    <w:rsid w:val="00BE7893"/>
    <w:rsid w:val="00BF1E84"/>
    <w:rsid w:val="00BF2407"/>
    <w:rsid w:val="00BF25D7"/>
    <w:rsid w:val="00BF3CD8"/>
    <w:rsid w:val="00BF5A00"/>
    <w:rsid w:val="00BF5D57"/>
    <w:rsid w:val="00BF5D92"/>
    <w:rsid w:val="00BF734B"/>
    <w:rsid w:val="00BF77E3"/>
    <w:rsid w:val="00C00913"/>
    <w:rsid w:val="00C03726"/>
    <w:rsid w:val="00C0569F"/>
    <w:rsid w:val="00C0624C"/>
    <w:rsid w:val="00C17632"/>
    <w:rsid w:val="00C247C0"/>
    <w:rsid w:val="00C25670"/>
    <w:rsid w:val="00C25D9D"/>
    <w:rsid w:val="00C362A5"/>
    <w:rsid w:val="00C404D6"/>
    <w:rsid w:val="00C407D4"/>
    <w:rsid w:val="00C475A1"/>
    <w:rsid w:val="00C52471"/>
    <w:rsid w:val="00C53ABA"/>
    <w:rsid w:val="00C53F2B"/>
    <w:rsid w:val="00C5704D"/>
    <w:rsid w:val="00C606D1"/>
    <w:rsid w:val="00C60A08"/>
    <w:rsid w:val="00C61139"/>
    <w:rsid w:val="00C61CD6"/>
    <w:rsid w:val="00C64365"/>
    <w:rsid w:val="00C66992"/>
    <w:rsid w:val="00C7153F"/>
    <w:rsid w:val="00C73E52"/>
    <w:rsid w:val="00C747C5"/>
    <w:rsid w:val="00C74BC0"/>
    <w:rsid w:val="00C76D87"/>
    <w:rsid w:val="00C77C84"/>
    <w:rsid w:val="00C80212"/>
    <w:rsid w:val="00C81363"/>
    <w:rsid w:val="00C829C1"/>
    <w:rsid w:val="00C849AB"/>
    <w:rsid w:val="00C87ECB"/>
    <w:rsid w:val="00C91880"/>
    <w:rsid w:val="00C91A81"/>
    <w:rsid w:val="00C92FC8"/>
    <w:rsid w:val="00C94428"/>
    <w:rsid w:val="00C97AF8"/>
    <w:rsid w:val="00CA251D"/>
    <w:rsid w:val="00CB346C"/>
    <w:rsid w:val="00CB39FA"/>
    <w:rsid w:val="00CB5221"/>
    <w:rsid w:val="00CB58B6"/>
    <w:rsid w:val="00CB7456"/>
    <w:rsid w:val="00CB7865"/>
    <w:rsid w:val="00CB7E1B"/>
    <w:rsid w:val="00CC160B"/>
    <w:rsid w:val="00CC53E0"/>
    <w:rsid w:val="00CC5EC1"/>
    <w:rsid w:val="00CC70E4"/>
    <w:rsid w:val="00CD0940"/>
    <w:rsid w:val="00CD1523"/>
    <w:rsid w:val="00CD6304"/>
    <w:rsid w:val="00CE0ABA"/>
    <w:rsid w:val="00CE2E41"/>
    <w:rsid w:val="00CE4F07"/>
    <w:rsid w:val="00CE67AD"/>
    <w:rsid w:val="00CF1922"/>
    <w:rsid w:val="00D01D95"/>
    <w:rsid w:val="00D04BFB"/>
    <w:rsid w:val="00D15F71"/>
    <w:rsid w:val="00D16504"/>
    <w:rsid w:val="00D2315E"/>
    <w:rsid w:val="00D23F94"/>
    <w:rsid w:val="00D30BB0"/>
    <w:rsid w:val="00D30E9F"/>
    <w:rsid w:val="00D33C72"/>
    <w:rsid w:val="00D344D5"/>
    <w:rsid w:val="00D407D4"/>
    <w:rsid w:val="00D421B0"/>
    <w:rsid w:val="00D515F1"/>
    <w:rsid w:val="00D52201"/>
    <w:rsid w:val="00D529BE"/>
    <w:rsid w:val="00D54BFC"/>
    <w:rsid w:val="00D650E7"/>
    <w:rsid w:val="00D67427"/>
    <w:rsid w:val="00D70689"/>
    <w:rsid w:val="00D72461"/>
    <w:rsid w:val="00D739ED"/>
    <w:rsid w:val="00D73C75"/>
    <w:rsid w:val="00D753DD"/>
    <w:rsid w:val="00D76BDF"/>
    <w:rsid w:val="00D7735B"/>
    <w:rsid w:val="00D83159"/>
    <w:rsid w:val="00D84845"/>
    <w:rsid w:val="00D85E9F"/>
    <w:rsid w:val="00D9180A"/>
    <w:rsid w:val="00D931E1"/>
    <w:rsid w:val="00D95D6A"/>
    <w:rsid w:val="00D97E30"/>
    <w:rsid w:val="00DA4EC6"/>
    <w:rsid w:val="00DA6CA2"/>
    <w:rsid w:val="00DB1F74"/>
    <w:rsid w:val="00DB55F5"/>
    <w:rsid w:val="00DC0610"/>
    <w:rsid w:val="00DC26A9"/>
    <w:rsid w:val="00DC34B0"/>
    <w:rsid w:val="00DD2C39"/>
    <w:rsid w:val="00DD7015"/>
    <w:rsid w:val="00DE33A2"/>
    <w:rsid w:val="00DE607F"/>
    <w:rsid w:val="00DE6167"/>
    <w:rsid w:val="00DE6DC6"/>
    <w:rsid w:val="00DF4F51"/>
    <w:rsid w:val="00E107A2"/>
    <w:rsid w:val="00E12B74"/>
    <w:rsid w:val="00E14DA8"/>
    <w:rsid w:val="00E15DF6"/>
    <w:rsid w:val="00E1703D"/>
    <w:rsid w:val="00E17A0F"/>
    <w:rsid w:val="00E24435"/>
    <w:rsid w:val="00E305C8"/>
    <w:rsid w:val="00E30850"/>
    <w:rsid w:val="00E30E80"/>
    <w:rsid w:val="00E313F1"/>
    <w:rsid w:val="00E317D2"/>
    <w:rsid w:val="00E32B18"/>
    <w:rsid w:val="00E34755"/>
    <w:rsid w:val="00E41EBE"/>
    <w:rsid w:val="00E50835"/>
    <w:rsid w:val="00E51C34"/>
    <w:rsid w:val="00E51E12"/>
    <w:rsid w:val="00E52782"/>
    <w:rsid w:val="00E535D2"/>
    <w:rsid w:val="00E558AA"/>
    <w:rsid w:val="00E56B10"/>
    <w:rsid w:val="00E56B2F"/>
    <w:rsid w:val="00E6309D"/>
    <w:rsid w:val="00E640D2"/>
    <w:rsid w:val="00E64D08"/>
    <w:rsid w:val="00E64F02"/>
    <w:rsid w:val="00E66559"/>
    <w:rsid w:val="00E70B9D"/>
    <w:rsid w:val="00E73152"/>
    <w:rsid w:val="00E7591C"/>
    <w:rsid w:val="00E76AEB"/>
    <w:rsid w:val="00E879AF"/>
    <w:rsid w:val="00E90EA9"/>
    <w:rsid w:val="00E921E9"/>
    <w:rsid w:val="00E92DCB"/>
    <w:rsid w:val="00E93B5C"/>
    <w:rsid w:val="00E93CBD"/>
    <w:rsid w:val="00E947E0"/>
    <w:rsid w:val="00E94CAF"/>
    <w:rsid w:val="00E97D36"/>
    <w:rsid w:val="00EA2B1D"/>
    <w:rsid w:val="00EA3119"/>
    <w:rsid w:val="00EA7AB0"/>
    <w:rsid w:val="00EB4C71"/>
    <w:rsid w:val="00EC1D86"/>
    <w:rsid w:val="00EC48C0"/>
    <w:rsid w:val="00EC5EAC"/>
    <w:rsid w:val="00ED2EEA"/>
    <w:rsid w:val="00ED2F67"/>
    <w:rsid w:val="00EE1A7D"/>
    <w:rsid w:val="00EE1A84"/>
    <w:rsid w:val="00EE2CD0"/>
    <w:rsid w:val="00EE53DA"/>
    <w:rsid w:val="00EF1980"/>
    <w:rsid w:val="00F0258B"/>
    <w:rsid w:val="00F03A27"/>
    <w:rsid w:val="00F04A01"/>
    <w:rsid w:val="00F11CFA"/>
    <w:rsid w:val="00F20784"/>
    <w:rsid w:val="00F22A4D"/>
    <w:rsid w:val="00F25F44"/>
    <w:rsid w:val="00F34665"/>
    <w:rsid w:val="00F361AF"/>
    <w:rsid w:val="00F369AF"/>
    <w:rsid w:val="00F403EF"/>
    <w:rsid w:val="00F42DBA"/>
    <w:rsid w:val="00F45CCB"/>
    <w:rsid w:val="00F50CEC"/>
    <w:rsid w:val="00F53CE0"/>
    <w:rsid w:val="00F561AD"/>
    <w:rsid w:val="00F56709"/>
    <w:rsid w:val="00F56978"/>
    <w:rsid w:val="00F67432"/>
    <w:rsid w:val="00F707E2"/>
    <w:rsid w:val="00F7491C"/>
    <w:rsid w:val="00F75734"/>
    <w:rsid w:val="00F766DC"/>
    <w:rsid w:val="00F86FC6"/>
    <w:rsid w:val="00F90E30"/>
    <w:rsid w:val="00F91514"/>
    <w:rsid w:val="00F931FC"/>
    <w:rsid w:val="00F96921"/>
    <w:rsid w:val="00FA2DD2"/>
    <w:rsid w:val="00FA3547"/>
    <w:rsid w:val="00FA3F11"/>
    <w:rsid w:val="00FA460C"/>
    <w:rsid w:val="00FB1304"/>
    <w:rsid w:val="00FB7DFD"/>
    <w:rsid w:val="00FC044A"/>
    <w:rsid w:val="00FC1FFF"/>
    <w:rsid w:val="00FC6407"/>
    <w:rsid w:val="00FC765A"/>
    <w:rsid w:val="00FD1EAE"/>
    <w:rsid w:val="00FD1EC8"/>
    <w:rsid w:val="00FD37AB"/>
    <w:rsid w:val="00FD48BF"/>
    <w:rsid w:val="00FD7EED"/>
    <w:rsid w:val="00FE1AC9"/>
    <w:rsid w:val="00FF037F"/>
    <w:rsid w:val="00FF0383"/>
    <w:rsid w:val="00FF1E8D"/>
    <w:rsid w:val="00FF2209"/>
    <w:rsid w:val="00FF2C2F"/>
    <w:rsid w:val="00FF4B90"/>
    <w:rsid w:val="0936F558"/>
    <w:rsid w:val="096D654B"/>
    <w:rsid w:val="09DC4EC4"/>
    <w:rsid w:val="0B7F50D1"/>
    <w:rsid w:val="0CBB0D0B"/>
    <w:rsid w:val="0D658DAB"/>
    <w:rsid w:val="0D687D11"/>
    <w:rsid w:val="0FB49176"/>
    <w:rsid w:val="0FC9DE3E"/>
    <w:rsid w:val="102AFBE3"/>
    <w:rsid w:val="11067667"/>
    <w:rsid w:val="11158F8E"/>
    <w:rsid w:val="1156552A"/>
    <w:rsid w:val="1315308D"/>
    <w:rsid w:val="13AC0B25"/>
    <w:rsid w:val="1547DB86"/>
    <w:rsid w:val="16E3ABE7"/>
    <w:rsid w:val="18235635"/>
    <w:rsid w:val="1869CE79"/>
    <w:rsid w:val="18A502BC"/>
    <w:rsid w:val="196FDDF2"/>
    <w:rsid w:val="1A31009B"/>
    <w:rsid w:val="1A4C62E0"/>
    <w:rsid w:val="1B3D241C"/>
    <w:rsid w:val="1B798DCA"/>
    <w:rsid w:val="1BA60E75"/>
    <w:rsid w:val="1C82FB3A"/>
    <w:rsid w:val="1CCF32B9"/>
    <w:rsid w:val="1D42B444"/>
    <w:rsid w:val="1E629038"/>
    <w:rsid w:val="1E74DACC"/>
    <w:rsid w:val="1F4292E9"/>
    <w:rsid w:val="1F4C6017"/>
    <w:rsid w:val="201BAF46"/>
    <w:rsid w:val="202EA605"/>
    <w:rsid w:val="20D7CBB6"/>
    <w:rsid w:val="21F601B4"/>
    <w:rsid w:val="22398794"/>
    <w:rsid w:val="23ECB505"/>
    <w:rsid w:val="248EDE15"/>
    <w:rsid w:val="26ABD364"/>
    <w:rsid w:val="278AFBC7"/>
    <w:rsid w:val="27A47707"/>
    <w:rsid w:val="2882FF3B"/>
    <w:rsid w:val="289DCEB4"/>
    <w:rsid w:val="296F34E7"/>
    <w:rsid w:val="29D91BC7"/>
    <w:rsid w:val="2A58D3B7"/>
    <w:rsid w:val="2A7470CA"/>
    <w:rsid w:val="2A75965B"/>
    <w:rsid w:val="2B2E4EE1"/>
    <w:rsid w:val="2BAD3034"/>
    <w:rsid w:val="2BF4A418"/>
    <w:rsid w:val="2C77A564"/>
    <w:rsid w:val="2E430EEF"/>
    <w:rsid w:val="2E7C61AD"/>
    <w:rsid w:val="2E7E9B32"/>
    <w:rsid w:val="2EC76B7F"/>
    <w:rsid w:val="2F81CDDF"/>
    <w:rsid w:val="2FB9FD7F"/>
    <w:rsid w:val="30D3B58D"/>
    <w:rsid w:val="31A5B2C3"/>
    <w:rsid w:val="31B9335E"/>
    <w:rsid w:val="31BE0ECB"/>
    <w:rsid w:val="31DA0712"/>
    <w:rsid w:val="32A28E2F"/>
    <w:rsid w:val="33AA6807"/>
    <w:rsid w:val="3611132D"/>
    <w:rsid w:val="361F8078"/>
    <w:rsid w:val="38678D94"/>
    <w:rsid w:val="39BDC02F"/>
    <w:rsid w:val="3A01A509"/>
    <w:rsid w:val="3A040FBD"/>
    <w:rsid w:val="3A861228"/>
    <w:rsid w:val="3C23A8F1"/>
    <w:rsid w:val="3D6BE210"/>
    <w:rsid w:val="3DB30C12"/>
    <w:rsid w:val="3DBF7952"/>
    <w:rsid w:val="3E6F6EC0"/>
    <w:rsid w:val="3E922662"/>
    <w:rsid w:val="3F68E9B5"/>
    <w:rsid w:val="3F6AA152"/>
    <w:rsid w:val="4057F550"/>
    <w:rsid w:val="42AB2050"/>
    <w:rsid w:val="446E67C2"/>
    <w:rsid w:val="44B86982"/>
    <w:rsid w:val="44F88D13"/>
    <w:rsid w:val="455331C8"/>
    <w:rsid w:val="45B54526"/>
    <w:rsid w:val="46B422D4"/>
    <w:rsid w:val="4741C0CA"/>
    <w:rsid w:val="47F4649A"/>
    <w:rsid w:val="48E73D34"/>
    <w:rsid w:val="49F1D3D9"/>
    <w:rsid w:val="4A5AD66B"/>
    <w:rsid w:val="4ADDB4C7"/>
    <w:rsid w:val="4B895062"/>
    <w:rsid w:val="4C88368C"/>
    <w:rsid w:val="4C8D89B0"/>
    <w:rsid w:val="4CA27260"/>
    <w:rsid w:val="4F30BDF0"/>
    <w:rsid w:val="51099E4D"/>
    <w:rsid w:val="526DC5F4"/>
    <w:rsid w:val="553D0D4A"/>
    <w:rsid w:val="56B5DAA8"/>
    <w:rsid w:val="570A591D"/>
    <w:rsid w:val="5B86246A"/>
    <w:rsid w:val="5BBC325B"/>
    <w:rsid w:val="5D1162BE"/>
    <w:rsid w:val="5D1A3319"/>
    <w:rsid w:val="5D5802BC"/>
    <w:rsid w:val="60EB6A90"/>
    <w:rsid w:val="649CE731"/>
    <w:rsid w:val="655AF685"/>
    <w:rsid w:val="65E0FC44"/>
    <w:rsid w:val="66E78396"/>
    <w:rsid w:val="671E3EAE"/>
    <w:rsid w:val="6802B8A5"/>
    <w:rsid w:val="690D2839"/>
    <w:rsid w:val="6ACCAB6B"/>
    <w:rsid w:val="6D3B1717"/>
    <w:rsid w:val="6D8D7F9E"/>
    <w:rsid w:val="6F9E29BD"/>
    <w:rsid w:val="72598EEC"/>
    <w:rsid w:val="73B51A6D"/>
    <w:rsid w:val="73F78ADB"/>
    <w:rsid w:val="756733D4"/>
    <w:rsid w:val="75B83A05"/>
    <w:rsid w:val="76891CB1"/>
    <w:rsid w:val="768BC0D8"/>
    <w:rsid w:val="77AA2079"/>
    <w:rsid w:val="797AD064"/>
    <w:rsid w:val="79B54B56"/>
    <w:rsid w:val="7BE94DD5"/>
    <w:rsid w:val="7CABB319"/>
    <w:rsid w:val="7CBE797C"/>
    <w:rsid w:val="7D007430"/>
    <w:rsid w:val="7D965AC2"/>
    <w:rsid w:val="7DB60DB8"/>
    <w:rsid w:val="7E35960B"/>
    <w:rsid w:val="7F20EE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9D8A44"/>
  <w15:docId w15:val="{4918472C-F205-47FF-954E-A3DD8A51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4EB6"/>
    <w:pPr>
      <w:tabs>
        <w:tab w:val="left" w:pos="720"/>
      </w:tabs>
      <w:spacing w:after="240"/>
    </w:pPr>
    <w:rPr>
      <w:sz w:val="24"/>
      <w:szCs w:val="24"/>
      <w:lang w:val="en-GB" w:eastAsia="en-US"/>
    </w:rPr>
  </w:style>
  <w:style w:type="paragraph" w:styleId="Nagwek1">
    <w:name w:val="heading 1"/>
    <w:basedOn w:val="Normalny"/>
    <w:next w:val="Normalny"/>
    <w:link w:val="Nagwek1Znak"/>
    <w:uiPriority w:val="99"/>
    <w:qFormat/>
    <w:rsid w:val="00124EB6"/>
    <w:pPr>
      <w:keepNext/>
      <w:keepLines/>
      <w:numPr>
        <w:numId w:val="1"/>
      </w:numPr>
      <w:tabs>
        <w:tab w:val="clear" w:pos="720"/>
      </w:tabs>
      <w:spacing w:before="240"/>
      <w:outlineLvl w:val="0"/>
    </w:pPr>
    <w:rPr>
      <w:rFonts w:cs="Arial"/>
      <w:b/>
      <w:caps/>
      <w:color w:val="000000"/>
      <w:sz w:val="28"/>
      <w:szCs w:val="20"/>
    </w:rPr>
  </w:style>
  <w:style w:type="paragraph" w:styleId="Nagwek2">
    <w:name w:val="heading 2"/>
    <w:basedOn w:val="Nagwek1"/>
    <w:next w:val="Normalny"/>
    <w:link w:val="Nagwek2Znak"/>
    <w:uiPriority w:val="99"/>
    <w:qFormat/>
    <w:rsid w:val="00124EB6"/>
    <w:pPr>
      <w:numPr>
        <w:ilvl w:val="1"/>
      </w:numPr>
      <w:outlineLvl w:val="1"/>
    </w:pPr>
    <w:rPr>
      <w:rFonts w:ascii="Arial Bold" w:hAnsi="Arial Bold"/>
      <w:caps w:val="0"/>
      <w:sz w:val="26"/>
    </w:rPr>
  </w:style>
  <w:style w:type="paragraph" w:styleId="Nagwek3">
    <w:name w:val="heading 3"/>
    <w:basedOn w:val="Nagwek1"/>
    <w:next w:val="Normalny"/>
    <w:link w:val="Nagwek3Znak"/>
    <w:uiPriority w:val="99"/>
    <w:qFormat/>
    <w:rsid w:val="00124EB6"/>
    <w:pPr>
      <w:numPr>
        <w:ilvl w:val="2"/>
      </w:numPr>
      <w:outlineLvl w:val="2"/>
    </w:pPr>
    <w:rPr>
      <w:rFonts w:ascii="Arial Bold" w:hAnsi="Arial Bold"/>
      <w:caps w:val="0"/>
      <w:sz w:val="24"/>
    </w:rPr>
  </w:style>
  <w:style w:type="paragraph" w:styleId="Nagwek4">
    <w:name w:val="heading 4"/>
    <w:basedOn w:val="Normalny"/>
    <w:next w:val="Normalny"/>
    <w:link w:val="Nagwek4Znak"/>
    <w:uiPriority w:val="99"/>
    <w:qFormat/>
    <w:rsid w:val="00124EB6"/>
    <w:pPr>
      <w:keepNext/>
      <w:numPr>
        <w:ilvl w:val="3"/>
        <w:numId w:val="1"/>
      </w:numPr>
      <w:spacing w:before="240"/>
      <w:outlineLvl w:val="3"/>
    </w:pPr>
    <w:rPr>
      <w:rFonts w:ascii="Arial Bold" w:hAnsi="Arial Bold"/>
      <w:b/>
      <w:bCs/>
      <w:sz w:val="22"/>
      <w:szCs w:val="28"/>
    </w:rPr>
  </w:style>
  <w:style w:type="paragraph" w:styleId="Nagwek5">
    <w:name w:val="heading 5"/>
    <w:basedOn w:val="Normalny"/>
    <w:next w:val="Normalny"/>
    <w:link w:val="Nagwek5Znak"/>
    <w:uiPriority w:val="99"/>
    <w:qFormat/>
    <w:rsid w:val="00124EB6"/>
    <w:pPr>
      <w:keepNext/>
      <w:numPr>
        <w:ilvl w:val="4"/>
        <w:numId w:val="1"/>
      </w:numPr>
      <w:tabs>
        <w:tab w:val="left" w:pos="1077"/>
      </w:tabs>
      <w:spacing w:before="240"/>
      <w:outlineLvl w:val="4"/>
    </w:pPr>
    <w:rPr>
      <w:rFonts w:ascii="Arial" w:hAnsi="Arial"/>
      <w:bCs/>
      <w:iCs/>
      <w:sz w:val="22"/>
      <w:szCs w:val="26"/>
    </w:rPr>
  </w:style>
  <w:style w:type="paragraph" w:styleId="Nagwek6">
    <w:name w:val="heading 6"/>
    <w:basedOn w:val="Normalny"/>
    <w:next w:val="Normalny"/>
    <w:link w:val="Nagwek6Znak"/>
    <w:uiPriority w:val="99"/>
    <w:qFormat/>
    <w:rsid w:val="00124EB6"/>
    <w:pPr>
      <w:keepNext/>
      <w:numPr>
        <w:ilvl w:val="5"/>
        <w:numId w:val="1"/>
      </w:numPr>
      <w:tabs>
        <w:tab w:val="left" w:pos="1191"/>
      </w:tabs>
      <w:spacing w:before="240"/>
      <w:outlineLvl w:val="5"/>
    </w:pPr>
    <w:rPr>
      <w:rFonts w:ascii="Arial" w:hAnsi="Arial"/>
      <w:bCs/>
      <w:sz w:val="22"/>
      <w:szCs w:val="20"/>
    </w:rPr>
  </w:style>
  <w:style w:type="paragraph" w:styleId="Nagwek7">
    <w:name w:val="heading 7"/>
    <w:basedOn w:val="Normalny"/>
    <w:next w:val="Normalny"/>
    <w:link w:val="Nagwek7Znak"/>
    <w:uiPriority w:val="99"/>
    <w:qFormat/>
    <w:rsid w:val="00124EB6"/>
    <w:pPr>
      <w:keepNext/>
      <w:numPr>
        <w:ilvl w:val="6"/>
        <w:numId w:val="1"/>
      </w:numPr>
      <w:tabs>
        <w:tab w:val="left" w:pos="1361"/>
      </w:tabs>
      <w:spacing w:before="240"/>
      <w:outlineLvl w:val="6"/>
    </w:pPr>
    <w:rPr>
      <w:rFonts w:ascii="Arial" w:hAnsi="Arial"/>
      <w:iCs/>
      <w:sz w:val="22"/>
    </w:rPr>
  </w:style>
  <w:style w:type="paragraph" w:styleId="Nagwek8">
    <w:name w:val="heading 8"/>
    <w:basedOn w:val="Normalny"/>
    <w:next w:val="Normalny"/>
    <w:link w:val="Nagwek8Znak"/>
    <w:uiPriority w:val="99"/>
    <w:qFormat/>
    <w:rsid w:val="00124EB6"/>
    <w:pPr>
      <w:numPr>
        <w:ilvl w:val="7"/>
        <w:numId w:val="1"/>
      </w:numPr>
      <w:spacing w:before="240"/>
      <w:outlineLvl w:val="7"/>
    </w:pPr>
    <w:rPr>
      <w:rFonts w:ascii="Arial" w:hAnsi="Arial"/>
      <w:iCs/>
      <w:sz w:val="22"/>
    </w:rPr>
  </w:style>
  <w:style w:type="paragraph" w:styleId="Nagwek9">
    <w:name w:val="heading 9"/>
    <w:basedOn w:val="Normalny"/>
    <w:next w:val="Normalny"/>
    <w:link w:val="Nagwek9Znak"/>
    <w:uiPriority w:val="99"/>
    <w:qFormat/>
    <w:rsid w:val="00124EB6"/>
    <w:pPr>
      <w:numPr>
        <w:ilvl w:val="8"/>
        <w:numId w:val="1"/>
      </w:numPr>
      <w:spacing w:before="24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1EF8"/>
    <w:rPr>
      <w:rFonts w:cs="Arial"/>
      <w:b/>
      <w:caps/>
      <w:color w:val="000000"/>
      <w:sz w:val="28"/>
      <w:lang w:val="en-GB" w:eastAsia="en-US"/>
    </w:rPr>
  </w:style>
  <w:style w:type="character" w:customStyle="1" w:styleId="Nagwek2Znak">
    <w:name w:val="Nagłówek 2 Znak"/>
    <w:link w:val="Nagwek2"/>
    <w:uiPriority w:val="99"/>
    <w:locked/>
    <w:rsid w:val="00A21EF8"/>
    <w:rPr>
      <w:rFonts w:ascii="Arial Bold" w:hAnsi="Arial Bold" w:cs="Arial"/>
      <w:b/>
      <w:color w:val="000000"/>
      <w:sz w:val="26"/>
      <w:lang w:val="en-GB" w:eastAsia="en-US"/>
    </w:rPr>
  </w:style>
  <w:style w:type="character" w:customStyle="1" w:styleId="Nagwek3Znak">
    <w:name w:val="Nagłówek 3 Znak"/>
    <w:link w:val="Nagwek3"/>
    <w:uiPriority w:val="99"/>
    <w:locked/>
    <w:rsid w:val="00A21EF8"/>
    <w:rPr>
      <w:rFonts w:ascii="Arial Bold" w:hAnsi="Arial Bold" w:cs="Arial"/>
      <w:b/>
      <w:color w:val="000000"/>
      <w:sz w:val="24"/>
      <w:lang w:val="en-GB" w:eastAsia="en-US"/>
    </w:rPr>
  </w:style>
  <w:style w:type="character" w:customStyle="1" w:styleId="Nagwek4Znak">
    <w:name w:val="Nagłówek 4 Znak"/>
    <w:link w:val="Nagwek4"/>
    <w:uiPriority w:val="99"/>
    <w:locked/>
    <w:rsid w:val="00A21EF8"/>
    <w:rPr>
      <w:rFonts w:ascii="Arial Bold" w:hAnsi="Arial Bold"/>
      <w:b/>
      <w:bCs/>
      <w:sz w:val="22"/>
      <w:szCs w:val="28"/>
      <w:lang w:val="en-GB" w:eastAsia="en-US"/>
    </w:rPr>
  </w:style>
  <w:style w:type="character" w:customStyle="1" w:styleId="Nagwek5Znak">
    <w:name w:val="Nagłówek 5 Znak"/>
    <w:link w:val="Nagwek5"/>
    <w:uiPriority w:val="99"/>
    <w:locked/>
    <w:rsid w:val="00A21EF8"/>
    <w:rPr>
      <w:rFonts w:ascii="Arial" w:hAnsi="Arial"/>
      <w:bCs/>
      <w:iCs/>
      <w:sz w:val="22"/>
      <w:szCs w:val="26"/>
      <w:lang w:val="en-GB" w:eastAsia="en-US"/>
    </w:rPr>
  </w:style>
  <w:style w:type="character" w:customStyle="1" w:styleId="Nagwek6Znak">
    <w:name w:val="Nagłówek 6 Znak"/>
    <w:link w:val="Nagwek6"/>
    <w:uiPriority w:val="99"/>
    <w:locked/>
    <w:rsid w:val="00A21EF8"/>
    <w:rPr>
      <w:rFonts w:ascii="Arial" w:hAnsi="Arial"/>
      <w:bCs/>
      <w:sz w:val="22"/>
      <w:lang w:val="en-GB" w:eastAsia="en-US"/>
    </w:rPr>
  </w:style>
  <w:style w:type="character" w:customStyle="1" w:styleId="Nagwek7Znak">
    <w:name w:val="Nagłówek 7 Znak"/>
    <w:link w:val="Nagwek7"/>
    <w:uiPriority w:val="99"/>
    <w:locked/>
    <w:rsid w:val="00A21EF8"/>
    <w:rPr>
      <w:rFonts w:ascii="Arial" w:hAnsi="Arial"/>
      <w:iCs/>
      <w:sz w:val="22"/>
      <w:szCs w:val="24"/>
      <w:lang w:val="en-GB" w:eastAsia="en-US"/>
    </w:rPr>
  </w:style>
  <w:style w:type="character" w:customStyle="1" w:styleId="Nagwek8Znak">
    <w:name w:val="Nagłówek 8 Znak"/>
    <w:link w:val="Nagwek8"/>
    <w:uiPriority w:val="99"/>
    <w:locked/>
    <w:rsid w:val="00A21EF8"/>
    <w:rPr>
      <w:rFonts w:ascii="Arial" w:hAnsi="Arial"/>
      <w:iCs/>
      <w:sz w:val="22"/>
      <w:szCs w:val="24"/>
      <w:lang w:val="en-GB" w:eastAsia="en-US"/>
    </w:rPr>
  </w:style>
  <w:style w:type="character" w:customStyle="1" w:styleId="Nagwek9Znak">
    <w:name w:val="Nagłówek 9 Znak"/>
    <w:link w:val="Nagwek9"/>
    <w:uiPriority w:val="99"/>
    <w:locked/>
    <w:rsid w:val="00A21EF8"/>
    <w:rPr>
      <w:rFonts w:ascii="Arial" w:hAnsi="Arial" w:cs="Arial"/>
      <w:sz w:val="22"/>
      <w:szCs w:val="22"/>
      <w:lang w:val="en-GB" w:eastAsia="en-US"/>
    </w:rPr>
  </w:style>
  <w:style w:type="paragraph" w:styleId="Nagwek">
    <w:name w:val="header"/>
    <w:aliases w:val="Header 1,header protocols"/>
    <w:basedOn w:val="Normalny"/>
    <w:link w:val="NagwekZnak"/>
    <w:uiPriority w:val="99"/>
    <w:semiHidden/>
    <w:rsid w:val="00124EB6"/>
    <w:pPr>
      <w:spacing w:after="120"/>
      <w:jc w:val="center"/>
    </w:pPr>
    <w:rPr>
      <w:rFonts w:ascii="Arial" w:hAnsi="Arial"/>
      <w:color w:val="000000"/>
      <w:sz w:val="16"/>
      <w:szCs w:val="20"/>
    </w:rPr>
  </w:style>
  <w:style w:type="character" w:customStyle="1" w:styleId="NagwekZnak">
    <w:name w:val="Nagłówek Znak"/>
    <w:aliases w:val="Header 1 Znak,header protocols Znak"/>
    <w:link w:val="Nagwek"/>
    <w:uiPriority w:val="99"/>
    <w:semiHidden/>
    <w:locked/>
    <w:rsid w:val="00A21EF8"/>
    <w:rPr>
      <w:rFonts w:cs="Times New Roman"/>
      <w:sz w:val="24"/>
      <w:szCs w:val="24"/>
      <w:lang w:val="en-GB"/>
    </w:rPr>
  </w:style>
  <w:style w:type="paragraph" w:styleId="Spistreci1">
    <w:name w:val="toc 1"/>
    <w:basedOn w:val="Normalny"/>
    <w:next w:val="Normalny"/>
    <w:uiPriority w:val="39"/>
    <w:rsid w:val="00124EB6"/>
    <w:pPr>
      <w:tabs>
        <w:tab w:val="clear" w:pos="720"/>
        <w:tab w:val="left" w:pos="1440"/>
        <w:tab w:val="right" w:leader="dot" w:pos="9356"/>
      </w:tabs>
      <w:spacing w:before="240" w:after="0"/>
      <w:ind w:left="1440" w:right="567" w:hanging="1440"/>
    </w:pPr>
    <w:rPr>
      <w:b/>
      <w:noProof/>
      <w:szCs w:val="28"/>
    </w:rPr>
  </w:style>
  <w:style w:type="paragraph" w:styleId="Spistreci2">
    <w:name w:val="toc 2"/>
    <w:basedOn w:val="Normalny"/>
    <w:next w:val="Normalny"/>
    <w:uiPriority w:val="99"/>
    <w:semiHidden/>
    <w:rsid w:val="00124EB6"/>
    <w:pPr>
      <w:tabs>
        <w:tab w:val="clear" w:pos="720"/>
        <w:tab w:val="left" w:pos="1440"/>
        <w:tab w:val="right" w:leader="dot" w:pos="9356"/>
      </w:tabs>
      <w:spacing w:before="120" w:after="0"/>
      <w:ind w:left="1440" w:right="567" w:hanging="1440"/>
    </w:pPr>
    <w:rPr>
      <w:b/>
      <w:noProof/>
    </w:rPr>
  </w:style>
  <w:style w:type="paragraph" w:styleId="Spistreci3">
    <w:name w:val="toc 3"/>
    <w:basedOn w:val="Normalny"/>
    <w:next w:val="Normalny"/>
    <w:uiPriority w:val="99"/>
    <w:semiHidden/>
    <w:rsid w:val="00124EB6"/>
    <w:pPr>
      <w:tabs>
        <w:tab w:val="clear" w:pos="720"/>
        <w:tab w:val="left" w:pos="1440"/>
        <w:tab w:val="right" w:leader="dot" w:pos="9356"/>
      </w:tabs>
      <w:spacing w:before="120" w:after="0"/>
      <w:ind w:left="1440" w:right="567" w:hanging="1440"/>
    </w:pPr>
    <w:rPr>
      <w:b/>
      <w:noProof/>
      <w:szCs w:val="22"/>
    </w:rPr>
  </w:style>
  <w:style w:type="paragraph" w:styleId="Tekstpodstawowy">
    <w:name w:val="Body Text"/>
    <w:basedOn w:val="Normalny"/>
    <w:link w:val="TekstpodstawowyZnak"/>
    <w:uiPriority w:val="99"/>
    <w:semiHidden/>
    <w:rsid w:val="00124EB6"/>
    <w:pPr>
      <w:overflowPunct w:val="0"/>
      <w:autoSpaceDE w:val="0"/>
      <w:autoSpaceDN w:val="0"/>
      <w:adjustRightInd w:val="0"/>
      <w:jc w:val="both"/>
      <w:textAlignment w:val="baseline"/>
    </w:pPr>
    <w:rPr>
      <w:szCs w:val="20"/>
    </w:rPr>
  </w:style>
  <w:style w:type="character" w:customStyle="1" w:styleId="TekstpodstawowyZnak">
    <w:name w:val="Tekst podstawowy Znak"/>
    <w:link w:val="Tekstpodstawowy"/>
    <w:uiPriority w:val="99"/>
    <w:semiHidden/>
    <w:locked/>
    <w:rsid w:val="00A21EF8"/>
    <w:rPr>
      <w:rFonts w:cs="Times New Roman"/>
      <w:sz w:val="24"/>
      <w:szCs w:val="24"/>
      <w:lang w:val="en-GB"/>
    </w:rPr>
  </w:style>
  <w:style w:type="paragraph" w:styleId="Tekstprzypisudolnego">
    <w:name w:val="footnote text"/>
    <w:basedOn w:val="Normalny"/>
    <w:link w:val="TekstprzypisudolnegoZnak"/>
    <w:semiHidden/>
    <w:rsid w:val="00124EB6"/>
    <w:pPr>
      <w:spacing w:after="0"/>
      <w:ind w:left="142" w:hanging="142"/>
    </w:pPr>
    <w:rPr>
      <w:sz w:val="20"/>
      <w:szCs w:val="20"/>
    </w:rPr>
  </w:style>
  <w:style w:type="character" w:customStyle="1" w:styleId="TekstprzypisudolnegoZnak">
    <w:name w:val="Tekst przypisu dolnego Znak"/>
    <w:link w:val="Tekstprzypisudolnego"/>
    <w:semiHidden/>
    <w:locked/>
    <w:rsid w:val="00A21EF8"/>
    <w:rPr>
      <w:rFonts w:cs="Times New Roman"/>
      <w:sz w:val="20"/>
      <w:szCs w:val="20"/>
      <w:lang w:val="en-GB"/>
    </w:rPr>
  </w:style>
  <w:style w:type="paragraph" w:customStyle="1" w:styleId="TableText">
    <w:name w:val="Table Text"/>
    <w:basedOn w:val="Normalny"/>
    <w:uiPriority w:val="99"/>
    <w:rsid w:val="00124EB6"/>
    <w:pPr>
      <w:overflowPunct w:val="0"/>
      <w:autoSpaceDE w:val="0"/>
      <w:autoSpaceDN w:val="0"/>
      <w:adjustRightInd w:val="0"/>
      <w:spacing w:before="40" w:after="40"/>
      <w:textAlignment w:val="baseline"/>
    </w:pPr>
    <w:rPr>
      <w:sz w:val="20"/>
      <w:szCs w:val="20"/>
    </w:rPr>
  </w:style>
  <w:style w:type="character" w:styleId="Odwoanieprzypisudolnego">
    <w:name w:val="footnote reference"/>
    <w:semiHidden/>
    <w:rsid w:val="00124EB6"/>
    <w:rPr>
      <w:rFonts w:cs="Times New Roman"/>
      <w:vertAlign w:val="superscript"/>
    </w:rPr>
  </w:style>
  <w:style w:type="paragraph" w:customStyle="1" w:styleId="SubTitle">
    <w:name w:val="Sub_Title"/>
    <w:basedOn w:val="Normalny"/>
    <w:next w:val="Normalny"/>
    <w:uiPriority w:val="99"/>
    <w:rsid w:val="00124EB6"/>
    <w:pPr>
      <w:spacing w:before="480" w:after="480"/>
      <w:ind w:left="851" w:right="851"/>
      <w:jc w:val="center"/>
    </w:pPr>
    <w:rPr>
      <w:rFonts w:ascii="Arial Bold" w:hAnsi="Arial Bold"/>
      <w:b/>
      <w:bCs/>
      <w:sz w:val="32"/>
    </w:rPr>
  </w:style>
  <w:style w:type="paragraph" w:styleId="Stopka">
    <w:name w:val="footer"/>
    <w:basedOn w:val="Normalny"/>
    <w:link w:val="StopkaZnak"/>
    <w:uiPriority w:val="99"/>
    <w:semiHidden/>
    <w:rsid w:val="00124EB6"/>
    <w:pPr>
      <w:tabs>
        <w:tab w:val="right" w:pos="9356"/>
      </w:tabs>
      <w:spacing w:after="0"/>
    </w:pPr>
    <w:rPr>
      <w:rFonts w:ascii="Arial" w:hAnsi="Arial"/>
      <w:sz w:val="16"/>
      <w:szCs w:val="20"/>
    </w:rPr>
  </w:style>
  <w:style w:type="character" w:customStyle="1" w:styleId="StopkaZnak">
    <w:name w:val="Stopka Znak"/>
    <w:link w:val="Stopka"/>
    <w:uiPriority w:val="99"/>
    <w:semiHidden/>
    <w:locked/>
    <w:rsid w:val="002F667A"/>
    <w:rPr>
      <w:rFonts w:ascii="Arial" w:hAnsi="Arial" w:cs="Times New Roman"/>
      <w:sz w:val="16"/>
      <w:lang w:val="en-GB" w:eastAsia="en-US"/>
    </w:rPr>
  </w:style>
  <w:style w:type="paragraph" w:styleId="Spistreci4">
    <w:name w:val="toc 4"/>
    <w:basedOn w:val="Normalny"/>
    <w:next w:val="Normalny"/>
    <w:uiPriority w:val="99"/>
    <w:semiHidden/>
    <w:rsid w:val="00124EB6"/>
    <w:pPr>
      <w:tabs>
        <w:tab w:val="clear" w:pos="720"/>
        <w:tab w:val="left" w:pos="1440"/>
        <w:tab w:val="right" w:leader="dot" w:pos="9356"/>
      </w:tabs>
      <w:spacing w:before="120" w:after="0"/>
      <w:ind w:left="1440" w:right="567" w:hanging="1440"/>
    </w:pPr>
    <w:rPr>
      <w:b/>
    </w:rPr>
  </w:style>
  <w:style w:type="paragraph" w:styleId="Spistreci5">
    <w:name w:val="toc 5"/>
    <w:basedOn w:val="Normalny"/>
    <w:next w:val="Normalny"/>
    <w:uiPriority w:val="99"/>
    <w:semiHidden/>
    <w:rsid w:val="00124EB6"/>
    <w:pPr>
      <w:tabs>
        <w:tab w:val="left" w:pos="1134"/>
        <w:tab w:val="right" w:leader="dot" w:pos="9356"/>
      </w:tabs>
      <w:spacing w:before="120" w:after="0"/>
      <w:ind w:left="1134" w:right="567" w:hanging="1134"/>
    </w:pPr>
    <w:rPr>
      <w:rFonts w:ascii="Arial" w:hAnsi="Arial"/>
      <w:sz w:val="22"/>
    </w:rPr>
  </w:style>
  <w:style w:type="paragraph" w:styleId="Spistreci6">
    <w:name w:val="toc 6"/>
    <w:basedOn w:val="Normalny"/>
    <w:next w:val="Normalny"/>
    <w:uiPriority w:val="99"/>
    <w:semiHidden/>
    <w:rsid w:val="00124EB6"/>
    <w:pPr>
      <w:tabs>
        <w:tab w:val="left" w:pos="1134"/>
        <w:tab w:val="right" w:leader="dot" w:pos="9356"/>
      </w:tabs>
      <w:spacing w:before="120" w:after="0"/>
      <w:ind w:left="1134" w:right="567" w:hanging="1134"/>
    </w:pPr>
    <w:rPr>
      <w:rFonts w:ascii="Arial" w:hAnsi="Arial"/>
      <w:noProof/>
      <w:sz w:val="22"/>
    </w:rPr>
  </w:style>
  <w:style w:type="paragraph" w:customStyle="1" w:styleId="TableText9pt">
    <w:name w:val="Table Text 9pt"/>
    <w:basedOn w:val="Normalny"/>
    <w:uiPriority w:val="99"/>
    <w:rsid w:val="00124EB6"/>
    <w:pPr>
      <w:spacing w:before="40" w:after="40"/>
      <w:jc w:val="center"/>
    </w:pPr>
    <w:rPr>
      <w:sz w:val="18"/>
    </w:rPr>
  </w:style>
  <w:style w:type="paragraph" w:styleId="Zwykytekst">
    <w:name w:val="Plain Text"/>
    <w:basedOn w:val="Normalny"/>
    <w:link w:val="ZwykytekstZnak"/>
    <w:uiPriority w:val="99"/>
    <w:semiHidden/>
    <w:rsid w:val="00124EB6"/>
    <w:pPr>
      <w:spacing w:before="60" w:after="60"/>
    </w:pPr>
    <w:rPr>
      <w:rFonts w:cs="Courier New"/>
      <w:sz w:val="20"/>
      <w:szCs w:val="20"/>
    </w:rPr>
  </w:style>
  <w:style w:type="character" w:customStyle="1" w:styleId="ZwykytekstZnak">
    <w:name w:val="Zwykły tekst Znak"/>
    <w:link w:val="Zwykytekst"/>
    <w:uiPriority w:val="99"/>
    <w:semiHidden/>
    <w:locked/>
    <w:rsid w:val="00A21EF8"/>
    <w:rPr>
      <w:rFonts w:ascii="Courier New" w:hAnsi="Courier New" w:cs="Courier New"/>
      <w:sz w:val="20"/>
      <w:szCs w:val="20"/>
      <w:lang w:val="en-GB"/>
    </w:rPr>
  </w:style>
  <w:style w:type="paragraph" w:styleId="Tytu">
    <w:name w:val="Title"/>
    <w:basedOn w:val="Normalny"/>
    <w:link w:val="TytuZnak"/>
    <w:uiPriority w:val="99"/>
    <w:qFormat/>
    <w:rsid w:val="00124EB6"/>
    <w:pPr>
      <w:spacing w:before="480" w:after="480"/>
      <w:ind w:left="851" w:right="851"/>
      <w:jc w:val="center"/>
    </w:pPr>
    <w:rPr>
      <w:rFonts w:ascii="Arial Bold" w:hAnsi="Arial Bold" w:cs="Arial"/>
      <w:b/>
      <w:bCs/>
      <w:kern w:val="28"/>
      <w:sz w:val="40"/>
      <w:szCs w:val="32"/>
    </w:rPr>
  </w:style>
  <w:style w:type="character" w:customStyle="1" w:styleId="TytuZnak">
    <w:name w:val="Tytuł Znak"/>
    <w:link w:val="Tytu"/>
    <w:uiPriority w:val="99"/>
    <w:locked/>
    <w:rsid w:val="00A21EF8"/>
    <w:rPr>
      <w:rFonts w:ascii="Cambria" w:hAnsi="Cambria" w:cs="Times New Roman"/>
      <w:b/>
      <w:bCs/>
      <w:kern w:val="28"/>
      <w:sz w:val="32"/>
      <w:szCs w:val="32"/>
      <w:lang w:val="en-GB"/>
    </w:rPr>
  </w:style>
  <w:style w:type="paragraph" w:customStyle="1" w:styleId="PointTitle">
    <w:name w:val="PointTitle"/>
    <w:basedOn w:val="Normalny"/>
    <w:uiPriority w:val="99"/>
    <w:rsid w:val="00124EB6"/>
    <w:pPr>
      <w:spacing w:before="480" w:after="480"/>
      <w:ind w:left="851" w:right="851"/>
      <w:jc w:val="center"/>
    </w:pPr>
    <w:rPr>
      <w:rFonts w:ascii="Arial Bold" w:hAnsi="Arial Bold" w:cs="Arial"/>
      <w:b/>
      <w:bCs/>
      <w:sz w:val="28"/>
    </w:rPr>
  </w:style>
  <w:style w:type="paragraph" w:customStyle="1" w:styleId="Bullet">
    <w:name w:val="Bullet"/>
    <w:basedOn w:val="Normalny"/>
    <w:uiPriority w:val="99"/>
    <w:rsid w:val="00124EB6"/>
    <w:pPr>
      <w:tabs>
        <w:tab w:val="num" w:pos="360"/>
      </w:tabs>
      <w:spacing w:after="120"/>
      <w:ind w:left="360" w:hanging="360"/>
    </w:pPr>
  </w:style>
  <w:style w:type="paragraph" w:styleId="Legenda">
    <w:name w:val="caption"/>
    <w:aliases w:val="o,o + Links"/>
    <w:basedOn w:val="Normalny"/>
    <w:next w:val="Normalny"/>
    <w:uiPriority w:val="99"/>
    <w:qFormat/>
    <w:rsid w:val="00124EB6"/>
    <w:pPr>
      <w:keepNext/>
      <w:spacing w:after="120"/>
    </w:pPr>
    <w:rPr>
      <w:rFonts w:ascii="Arial Bold" w:hAnsi="Arial Bold"/>
      <w:b/>
      <w:bCs/>
      <w:sz w:val="20"/>
      <w:szCs w:val="20"/>
    </w:rPr>
  </w:style>
  <w:style w:type="paragraph" w:customStyle="1" w:styleId="TableText8pt">
    <w:name w:val="Table Text 8pt"/>
    <w:basedOn w:val="TableText9pt"/>
    <w:uiPriority w:val="99"/>
    <w:rsid w:val="00124EB6"/>
    <w:rPr>
      <w:sz w:val="16"/>
    </w:rPr>
  </w:style>
  <w:style w:type="paragraph" w:customStyle="1" w:styleId="TableFootnote">
    <w:name w:val="Table Footnote"/>
    <w:basedOn w:val="Normalny"/>
    <w:link w:val="TableFootnoteChar"/>
    <w:uiPriority w:val="99"/>
    <w:rsid w:val="00124EB6"/>
    <w:pPr>
      <w:spacing w:after="0"/>
    </w:pPr>
    <w:rPr>
      <w:sz w:val="18"/>
    </w:rPr>
  </w:style>
  <w:style w:type="paragraph" w:customStyle="1" w:styleId="TableHeader9pt">
    <w:name w:val="Table Header 9pt"/>
    <w:basedOn w:val="Normalny"/>
    <w:uiPriority w:val="99"/>
    <w:rsid w:val="00124EB6"/>
    <w:pPr>
      <w:keepNext/>
      <w:spacing w:before="40" w:after="40"/>
      <w:jc w:val="center"/>
    </w:pPr>
    <w:rPr>
      <w:b/>
      <w:sz w:val="18"/>
    </w:rPr>
  </w:style>
  <w:style w:type="paragraph" w:customStyle="1" w:styleId="TableHeader8pt">
    <w:name w:val="Table Header 8pt"/>
    <w:basedOn w:val="TableHeader9pt"/>
    <w:uiPriority w:val="99"/>
    <w:rsid w:val="00124EB6"/>
    <w:rPr>
      <w:sz w:val="16"/>
    </w:rPr>
  </w:style>
  <w:style w:type="paragraph" w:customStyle="1" w:styleId="LetterBanner">
    <w:name w:val="LetterBanner"/>
    <w:basedOn w:val="Normalny"/>
    <w:next w:val="Normalny"/>
    <w:uiPriority w:val="99"/>
    <w:rsid w:val="00124EB6"/>
    <w:pPr>
      <w:keepNext/>
      <w:keepLines/>
      <w:shd w:val="clear" w:color="auto" w:fill="0000FF"/>
    </w:pPr>
    <w:rPr>
      <w:rFonts w:ascii="Arial" w:hAnsi="Arial"/>
      <w:b/>
      <w:color w:val="FFFFFF"/>
      <w:sz w:val="20"/>
    </w:rPr>
  </w:style>
  <w:style w:type="paragraph" w:customStyle="1" w:styleId="Headnonum">
    <w:name w:val="Headnonum"/>
    <w:basedOn w:val="Normalny"/>
    <w:next w:val="Normalny"/>
    <w:uiPriority w:val="99"/>
    <w:rsid w:val="00124EB6"/>
    <w:pPr>
      <w:tabs>
        <w:tab w:val="left" w:pos="5103"/>
      </w:tabs>
      <w:spacing w:before="240"/>
      <w:ind w:left="743" w:hanging="743"/>
    </w:pPr>
    <w:rPr>
      <w:rFonts w:ascii="Arial" w:hAnsi="Arial"/>
      <w:b/>
      <w:sz w:val="22"/>
      <w:szCs w:val="20"/>
    </w:rPr>
  </w:style>
  <w:style w:type="paragraph" w:styleId="Wcicienormalne">
    <w:name w:val="Normal Indent"/>
    <w:basedOn w:val="Normalny"/>
    <w:link w:val="WcicienormalneZnak"/>
    <w:uiPriority w:val="99"/>
    <w:semiHidden/>
    <w:rsid w:val="00124EB6"/>
    <w:pPr>
      <w:ind w:left="1440"/>
    </w:pPr>
  </w:style>
  <w:style w:type="paragraph" w:styleId="Spistreci7">
    <w:name w:val="toc 7"/>
    <w:basedOn w:val="Spistreci6"/>
    <w:next w:val="Normalny"/>
    <w:uiPriority w:val="99"/>
    <w:semiHidden/>
    <w:rsid w:val="00124EB6"/>
    <w:rPr>
      <w:sz w:val="20"/>
    </w:rPr>
  </w:style>
  <w:style w:type="paragraph" w:styleId="Spistreci8">
    <w:name w:val="toc 8"/>
    <w:basedOn w:val="Spistreci7"/>
    <w:next w:val="Normalny"/>
    <w:uiPriority w:val="99"/>
    <w:semiHidden/>
    <w:rsid w:val="00124EB6"/>
  </w:style>
  <w:style w:type="paragraph" w:styleId="Spistreci9">
    <w:name w:val="toc 9"/>
    <w:basedOn w:val="Spistreci8"/>
    <w:next w:val="Normalny"/>
    <w:uiPriority w:val="99"/>
    <w:semiHidden/>
    <w:rsid w:val="00124EB6"/>
  </w:style>
  <w:style w:type="paragraph" w:customStyle="1" w:styleId="TableHeadingTOC">
    <w:name w:val="TableHeadingTOC"/>
    <w:basedOn w:val="Normalny"/>
    <w:uiPriority w:val="99"/>
    <w:rsid w:val="00124EB6"/>
    <w:pPr>
      <w:spacing w:before="120" w:after="120"/>
      <w:ind w:left="743" w:hanging="743"/>
    </w:pPr>
    <w:rPr>
      <w:rFonts w:ascii="Arial" w:hAnsi="Arial"/>
      <w:b/>
      <w:sz w:val="22"/>
      <w:szCs w:val="20"/>
    </w:rPr>
  </w:style>
  <w:style w:type="paragraph" w:customStyle="1" w:styleId="PlainHeading12pt">
    <w:name w:val="Plain Heading 12pt"/>
    <w:basedOn w:val="Normalny"/>
    <w:next w:val="Normalny"/>
    <w:uiPriority w:val="99"/>
    <w:rsid w:val="00124EB6"/>
    <w:pPr>
      <w:keepNext/>
      <w:keepLines/>
      <w:spacing w:before="240"/>
    </w:pPr>
    <w:rPr>
      <w:rFonts w:ascii="Arial Bold" w:hAnsi="Arial Bold"/>
      <w:b/>
    </w:rPr>
  </w:style>
  <w:style w:type="paragraph" w:customStyle="1" w:styleId="TableText10pt">
    <w:name w:val="Table Text 10pt"/>
    <w:basedOn w:val="TableText9pt"/>
    <w:uiPriority w:val="99"/>
    <w:rsid w:val="00124EB6"/>
    <w:pPr>
      <w:overflowPunct w:val="0"/>
      <w:autoSpaceDE w:val="0"/>
      <w:autoSpaceDN w:val="0"/>
      <w:adjustRightInd w:val="0"/>
      <w:spacing w:before="0" w:after="0"/>
      <w:jc w:val="left"/>
      <w:textAlignment w:val="baseline"/>
    </w:pPr>
    <w:rPr>
      <w:sz w:val="20"/>
      <w:szCs w:val="20"/>
    </w:rPr>
  </w:style>
  <w:style w:type="paragraph" w:customStyle="1" w:styleId="NormalNoSpaceAfter">
    <w:name w:val="Normal NoSpaceAfter"/>
    <w:basedOn w:val="Normalny"/>
    <w:uiPriority w:val="99"/>
    <w:rsid w:val="00124EB6"/>
    <w:pPr>
      <w:spacing w:after="0"/>
    </w:pPr>
  </w:style>
  <w:style w:type="character" w:styleId="Odwoaniedokomentarza">
    <w:name w:val="annotation reference"/>
    <w:uiPriority w:val="99"/>
    <w:semiHidden/>
    <w:rsid w:val="00124EB6"/>
    <w:rPr>
      <w:rFonts w:cs="Times New Roman"/>
      <w:sz w:val="16"/>
      <w:szCs w:val="16"/>
    </w:rPr>
  </w:style>
  <w:style w:type="paragraph" w:styleId="Tekstkomentarza">
    <w:name w:val="annotation text"/>
    <w:basedOn w:val="Normalny"/>
    <w:link w:val="TekstkomentarzaZnak"/>
    <w:uiPriority w:val="99"/>
    <w:semiHidden/>
    <w:rsid w:val="00124EB6"/>
    <w:rPr>
      <w:sz w:val="20"/>
      <w:szCs w:val="20"/>
    </w:rPr>
  </w:style>
  <w:style w:type="character" w:customStyle="1" w:styleId="TekstkomentarzaZnak">
    <w:name w:val="Tekst komentarza Znak"/>
    <w:link w:val="Tekstkomentarza"/>
    <w:uiPriority w:val="99"/>
    <w:semiHidden/>
    <w:locked/>
    <w:rsid w:val="00E305C8"/>
    <w:rPr>
      <w:rFonts w:cs="Times New Roman"/>
      <w:lang w:val="en-GB" w:eastAsia="en-US"/>
    </w:rPr>
  </w:style>
  <w:style w:type="character" w:styleId="Hipercze">
    <w:name w:val="Hyperlink"/>
    <w:uiPriority w:val="99"/>
    <w:rsid w:val="00124EB6"/>
    <w:rPr>
      <w:rFonts w:cs="Times New Roman"/>
      <w:color w:val="0000FF"/>
      <w:u w:val="single"/>
    </w:rPr>
  </w:style>
  <w:style w:type="paragraph" w:customStyle="1" w:styleId="TableText12pt">
    <w:name w:val="Table Text 12pt"/>
    <w:basedOn w:val="Normalny"/>
    <w:rsid w:val="00124EB6"/>
    <w:pPr>
      <w:spacing w:before="120" w:after="120"/>
    </w:pPr>
  </w:style>
  <w:style w:type="paragraph" w:customStyle="1" w:styleId="PlainHeading10pt">
    <w:name w:val="Plain Heading 10pt"/>
    <w:basedOn w:val="PlainHeading12pt"/>
    <w:uiPriority w:val="99"/>
    <w:rsid w:val="00124EB6"/>
    <w:rPr>
      <w:sz w:val="20"/>
    </w:rPr>
  </w:style>
  <w:style w:type="paragraph" w:styleId="Mapadokumentu">
    <w:name w:val="Document Map"/>
    <w:basedOn w:val="Normalny"/>
    <w:link w:val="MapadokumentuZnak"/>
    <w:uiPriority w:val="99"/>
    <w:semiHidden/>
    <w:rsid w:val="00124EB6"/>
    <w:pPr>
      <w:shd w:val="clear" w:color="auto" w:fill="000080"/>
    </w:pPr>
    <w:rPr>
      <w:rFonts w:ascii="Tahoma" w:hAnsi="Tahoma" w:cs="Tahoma"/>
    </w:rPr>
  </w:style>
  <w:style w:type="character" w:customStyle="1" w:styleId="MapadokumentuZnak">
    <w:name w:val="Mapa dokumentu Znak"/>
    <w:link w:val="Mapadokumentu"/>
    <w:uiPriority w:val="99"/>
    <w:semiHidden/>
    <w:locked/>
    <w:rsid w:val="00A21EF8"/>
    <w:rPr>
      <w:rFonts w:cs="Times New Roman"/>
      <w:sz w:val="2"/>
      <w:lang w:val="en-GB"/>
    </w:rPr>
  </w:style>
  <w:style w:type="character" w:styleId="Numerstrony">
    <w:name w:val="page number"/>
    <w:uiPriority w:val="99"/>
    <w:semiHidden/>
    <w:rsid w:val="00124EB6"/>
    <w:rPr>
      <w:rFonts w:cs="Times New Roman"/>
    </w:rPr>
  </w:style>
  <w:style w:type="paragraph" w:customStyle="1" w:styleId="NormalBold">
    <w:name w:val="Normal Bold"/>
    <w:basedOn w:val="Normalny"/>
    <w:uiPriority w:val="99"/>
    <w:rsid w:val="00124EB6"/>
    <w:rPr>
      <w:b/>
      <w:bCs/>
    </w:rPr>
  </w:style>
  <w:style w:type="paragraph" w:styleId="Tekstpodstawowywcity2">
    <w:name w:val="Body Text Indent 2"/>
    <w:basedOn w:val="Normalny"/>
    <w:link w:val="Tekstpodstawowywcity2Znak"/>
    <w:uiPriority w:val="99"/>
    <w:semiHidden/>
    <w:rsid w:val="00124EB6"/>
    <w:pPr>
      <w:tabs>
        <w:tab w:val="clear" w:pos="720"/>
        <w:tab w:val="left" w:pos="4080"/>
      </w:tabs>
      <w:ind w:left="720"/>
    </w:pPr>
    <w:rPr>
      <w:sz w:val="22"/>
    </w:rPr>
  </w:style>
  <w:style w:type="character" w:customStyle="1" w:styleId="Tekstpodstawowywcity2Znak">
    <w:name w:val="Tekst podstawowy wcięty 2 Znak"/>
    <w:link w:val="Tekstpodstawowywcity2"/>
    <w:uiPriority w:val="99"/>
    <w:semiHidden/>
    <w:locked/>
    <w:rsid w:val="00A21EF8"/>
    <w:rPr>
      <w:rFonts w:cs="Times New Roman"/>
      <w:sz w:val="24"/>
      <w:szCs w:val="24"/>
      <w:lang w:val="en-GB"/>
    </w:rPr>
  </w:style>
  <w:style w:type="paragraph" w:styleId="Tekstpodstawowy2">
    <w:name w:val="Body Text 2"/>
    <w:basedOn w:val="Normalny"/>
    <w:link w:val="Tekstpodstawowy2Znak"/>
    <w:uiPriority w:val="99"/>
    <w:semiHidden/>
    <w:rsid w:val="00124EB6"/>
    <w:rPr>
      <w:i/>
      <w:iCs/>
    </w:rPr>
  </w:style>
  <w:style w:type="character" w:customStyle="1" w:styleId="Tekstpodstawowy2Znak">
    <w:name w:val="Tekst podstawowy 2 Znak"/>
    <w:link w:val="Tekstpodstawowy2"/>
    <w:uiPriority w:val="99"/>
    <w:semiHidden/>
    <w:locked/>
    <w:rsid w:val="00A21EF8"/>
    <w:rPr>
      <w:rFonts w:cs="Times New Roman"/>
      <w:sz w:val="24"/>
      <w:szCs w:val="24"/>
      <w:lang w:val="en-GB"/>
    </w:rPr>
  </w:style>
  <w:style w:type="paragraph" w:customStyle="1" w:styleId="Ballontekst1">
    <w:name w:val="Ballontekst1"/>
    <w:basedOn w:val="Normalny"/>
    <w:uiPriority w:val="99"/>
    <w:semiHidden/>
    <w:rsid w:val="00124EB6"/>
    <w:rPr>
      <w:rFonts w:ascii="Tahoma" w:hAnsi="Tahoma" w:cs="Tahoma"/>
      <w:sz w:val="16"/>
      <w:szCs w:val="16"/>
    </w:rPr>
  </w:style>
  <w:style w:type="paragraph" w:customStyle="1" w:styleId="Tier2Text">
    <w:name w:val="Tier 2 Text"/>
    <w:basedOn w:val="Normalny"/>
    <w:uiPriority w:val="99"/>
    <w:rsid w:val="00124EB6"/>
    <w:pPr>
      <w:tabs>
        <w:tab w:val="clear" w:pos="720"/>
        <w:tab w:val="left" w:pos="851"/>
        <w:tab w:val="left" w:pos="5103"/>
      </w:tabs>
      <w:spacing w:after="120"/>
      <w:jc w:val="both"/>
    </w:pPr>
    <w:rPr>
      <w:color w:val="000000"/>
      <w:sz w:val="22"/>
      <w:szCs w:val="20"/>
    </w:rPr>
  </w:style>
  <w:style w:type="character" w:customStyle="1" w:styleId="NormalIndentChar">
    <w:name w:val="Normal Indent Char"/>
    <w:uiPriority w:val="99"/>
    <w:rsid w:val="00124EB6"/>
    <w:rPr>
      <w:rFonts w:cs="Times New Roman"/>
      <w:sz w:val="24"/>
      <w:szCs w:val="24"/>
      <w:lang w:val="en-GB" w:eastAsia="en-US" w:bidi="ar-SA"/>
    </w:rPr>
  </w:style>
  <w:style w:type="character" w:customStyle="1" w:styleId="NormalNoSpaceAfterChar">
    <w:name w:val="Normal NoSpaceAfter Char"/>
    <w:uiPriority w:val="99"/>
    <w:rsid w:val="00124EB6"/>
    <w:rPr>
      <w:rFonts w:cs="Times New Roman"/>
      <w:sz w:val="24"/>
      <w:szCs w:val="24"/>
      <w:lang w:val="en-GB" w:eastAsia="en-US" w:bidi="ar-SA"/>
    </w:rPr>
  </w:style>
  <w:style w:type="paragraph" w:customStyle="1" w:styleId="Testofumetto">
    <w:name w:val="Testo fumetto"/>
    <w:basedOn w:val="Normalny"/>
    <w:uiPriority w:val="99"/>
    <w:semiHidden/>
    <w:rsid w:val="00124EB6"/>
    <w:pPr>
      <w:tabs>
        <w:tab w:val="clear" w:pos="720"/>
      </w:tabs>
      <w:autoSpaceDE w:val="0"/>
      <w:autoSpaceDN w:val="0"/>
      <w:adjustRightInd w:val="0"/>
      <w:spacing w:after="0"/>
    </w:pPr>
    <w:rPr>
      <w:rFonts w:ascii="Tahoma" w:hAnsi="Tahoma" w:cs="Tahoma"/>
      <w:sz w:val="16"/>
      <w:szCs w:val="16"/>
      <w:lang w:val="en-US"/>
    </w:rPr>
  </w:style>
  <w:style w:type="character" w:customStyle="1" w:styleId="PlainHeading10ptChar">
    <w:name w:val="Plain Heading 10pt Char"/>
    <w:uiPriority w:val="99"/>
    <w:rsid w:val="00124EB6"/>
    <w:rPr>
      <w:rFonts w:ascii="Arial Bold" w:hAnsi="Arial Bold" w:cs="Times New Roman"/>
      <w:b/>
      <w:sz w:val="24"/>
      <w:szCs w:val="24"/>
      <w:lang w:val="en-GB" w:eastAsia="en-US" w:bidi="ar-SA"/>
    </w:rPr>
  </w:style>
  <w:style w:type="character" w:customStyle="1" w:styleId="CaptionChar">
    <w:name w:val="Caption Char"/>
    <w:aliases w:val="o Char,o + Links Char"/>
    <w:uiPriority w:val="99"/>
    <w:rsid w:val="00124EB6"/>
    <w:rPr>
      <w:rFonts w:ascii="Arial Bold" w:hAnsi="Arial Bold" w:cs="Times New Roman"/>
      <w:b/>
      <w:bCs/>
      <w:lang w:val="en-GB" w:eastAsia="en-US" w:bidi="ar-SA"/>
    </w:rPr>
  </w:style>
  <w:style w:type="paragraph" w:customStyle="1" w:styleId="HeadingAnnex">
    <w:name w:val="Heading Annex"/>
    <w:basedOn w:val="Normalny"/>
    <w:next w:val="Normalny"/>
    <w:uiPriority w:val="99"/>
    <w:rsid w:val="00124EB6"/>
    <w:pPr>
      <w:tabs>
        <w:tab w:val="clear" w:pos="720"/>
      </w:tabs>
      <w:autoSpaceDE w:val="0"/>
      <w:autoSpaceDN w:val="0"/>
      <w:spacing w:after="0"/>
      <w:jc w:val="center"/>
    </w:pPr>
    <w:rPr>
      <w:rFonts w:ascii="Arial" w:hAnsi="Arial" w:cs="Arial"/>
      <w:b/>
      <w:bCs/>
      <w:color w:val="000000"/>
      <w:sz w:val="28"/>
      <w:szCs w:val="28"/>
      <w:lang w:eastAsia="en-GB"/>
    </w:rPr>
  </w:style>
  <w:style w:type="paragraph" w:customStyle="1" w:styleId="OECD-Title-page">
    <w:name w:val="OECD-Title-page"/>
    <w:next w:val="Normalny"/>
    <w:autoRedefine/>
    <w:uiPriority w:val="99"/>
    <w:rsid w:val="008574B7"/>
    <w:pPr>
      <w:spacing w:before="120" w:after="120"/>
      <w:jc w:val="center"/>
    </w:pPr>
    <w:rPr>
      <w:b/>
      <w:bCs/>
      <w:sz w:val="32"/>
      <w:szCs w:val="28"/>
      <w:lang w:val="en-GB" w:eastAsia="en-US"/>
    </w:rPr>
  </w:style>
  <w:style w:type="paragraph" w:customStyle="1" w:styleId="StyleOECD-Title-page18pt">
    <w:name w:val="Style OECD-Title-page + 18 pt"/>
    <w:basedOn w:val="OECD-Title-page"/>
    <w:uiPriority w:val="99"/>
    <w:rsid w:val="00124EB6"/>
    <w:rPr>
      <w:sz w:val="36"/>
    </w:rPr>
  </w:style>
  <w:style w:type="character" w:customStyle="1" w:styleId="TableText9ptChar">
    <w:name w:val="Table Text 9pt Char"/>
    <w:uiPriority w:val="99"/>
    <w:rsid w:val="00124EB6"/>
    <w:rPr>
      <w:rFonts w:cs="Times New Roman"/>
      <w:sz w:val="24"/>
      <w:szCs w:val="24"/>
      <w:lang w:val="en-GB" w:eastAsia="en-US" w:bidi="ar-SA"/>
    </w:rPr>
  </w:style>
  <w:style w:type="paragraph" w:customStyle="1" w:styleId="OECD-BASIS-TEXT">
    <w:name w:val="OECD-BASIS-TEXT"/>
    <w:aliases w:val="BT"/>
    <w:qFormat/>
    <w:rsid w:val="00124EB6"/>
    <w:pPr>
      <w:tabs>
        <w:tab w:val="left" w:pos="720"/>
      </w:tabs>
      <w:spacing w:line="280" w:lineRule="exact"/>
      <w:jc w:val="both"/>
    </w:pPr>
    <w:rPr>
      <w:color w:val="000000"/>
      <w:sz w:val="22"/>
      <w:szCs w:val="22"/>
      <w:lang w:val="en-GB" w:eastAsia="en-US"/>
    </w:rPr>
  </w:style>
  <w:style w:type="character" w:customStyle="1" w:styleId="OECD-BASIS-TEXTChar">
    <w:name w:val="OECD-BASIS-TEXT Char"/>
    <w:aliases w:val="BT Char"/>
    <w:uiPriority w:val="99"/>
    <w:rsid w:val="00124EB6"/>
    <w:rPr>
      <w:rFonts w:cs="Times New Roman"/>
      <w:color w:val="000000"/>
      <w:sz w:val="22"/>
      <w:szCs w:val="22"/>
      <w:lang w:val="en-GB" w:eastAsia="en-US" w:bidi="ar-SA"/>
    </w:rPr>
  </w:style>
  <w:style w:type="paragraph" w:customStyle="1" w:styleId="StyleHeading2Auto">
    <w:name w:val="Style Heading 2 + Auto"/>
    <w:basedOn w:val="Nagwek2"/>
    <w:uiPriority w:val="99"/>
    <w:rsid w:val="00124EB6"/>
    <w:rPr>
      <w:rFonts w:ascii="Times New Roman" w:hAnsi="Times New Roman"/>
      <w:bCs/>
      <w:color w:val="auto"/>
      <w:sz w:val="24"/>
    </w:rPr>
  </w:style>
  <w:style w:type="paragraph" w:customStyle="1" w:styleId="StyleHeading1TimesNewRoman12ptAutoNotAllcaps">
    <w:name w:val="Style Heading 1 + Times New Roman 12 pt Auto Not All caps"/>
    <w:basedOn w:val="Nagwek1"/>
    <w:uiPriority w:val="99"/>
    <w:rsid w:val="00124EB6"/>
    <w:rPr>
      <w:bCs/>
      <w:caps w:val="0"/>
      <w:color w:val="auto"/>
      <w:sz w:val="24"/>
    </w:rPr>
  </w:style>
  <w:style w:type="paragraph" w:customStyle="1" w:styleId="StyleHeading3Auto">
    <w:name w:val="Style Heading 3 + Auto"/>
    <w:basedOn w:val="Nagwek3"/>
    <w:uiPriority w:val="99"/>
    <w:rsid w:val="00124EB6"/>
    <w:rPr>
      <w:rFonts w:ascii="Times New Roman" w:hAnsi="Times New Roman"/>
      <w:bCs/>
      <w:color w:val="auto"/>
    </w:rPr>
  </w:style>
  <w:style w:type="paragraph" w:customStyle="1" w:styleId="CommentSubject1">
    <w:name w:val="Comment Subject1"/>
    <w:basedOn w:val="Tekstkomentarza"/>
    <w:next w:val="Tekstkomentarza"/>
    <w:uiPriority w:val="99"/>
    <w:semiHidden/>
    <w:rsid w:val="00124EB6"/>
    <w:rPr>
      <w:b/>
      <w:bCs/>
    </w:rPr>
  </w:style>
  <w:style w:type="paragraph" w:customStyle="1" w:styleId="StyleHeading4Auto">
    <w:name w:val="Style Heading 4 + Auto"/>
    <w:basedOn w:val="StyleHeading3Auto"/>
    <w:uiPriority w:val="99"/>
    <w:rsid w:val="00124EB6"/>
    <w:pPr>
      <w:numPr>
        <w:ilvl w:val="0"/>
        <w:numId w:val="0"/>
      </w:numPr>
    </w:pPr>
  </w:style>
  <w:style w:type="paragraph" w:customStyle="1" w:styleId="StyleHeading1">
    <w:name w:val="Style Heading 1"/>
    <w:basedOn w:val="StyleHeading1TimesNewRoman12ptAutoNotAllcaps"/>
    <w:uiPriority w:val="99"/>
    <w:rsid w:val="00124EB6"/>
  </w:style>
  <w:style w:type="paragraph" w:customStyle="1" w:styleId="StyleStyleHeading2AutoLeft0cmFirstline0cm">
    <w:name w:val="Style Style Heading 2 + Auto + Left:  0 cm First line:  0 cm"/>
    <w:basedOn w:val="StyleHeading2Auto"/>
    <w:uiPriority w:val="99"/>
    <w:rsid w:val="00124EB6"/>
    <w:pPr>
      <w:ind w:left="0" w:firstLine="1418"/>
    </w:pPr>
    <w:rPr>
      <w:rFonts w:cs="Times New Roman"/>
    </w:rPr>
  </w:style>
  <w:style w:type="paragraph" w:customStyle="1" w:styleId="OECD-HeadLine1">
    <w:name w:val="OECD-HeadLine 1"/>
    <w:next w:val="Normalny"/>
    <w:uiPriority w:val="99"/>
    <w:rsid w:val="00124EB6"/>
    <w:pPr>
      <w:widowControl w:val="0"/>
      <w:tabs>
        <w:tab w:val="left" w:pos="1440"/>
      </w:tabs>
      <w:spacing w:before="240" w:after="120"/>
      <w:ind w:left="1440" w:hanging="1440"/>
    </w:pPr>
    <w:rPr>
      <w:b/>
      <w:noProof/>
      <w:sz w:val="24"/>
      <w:lang w:val="en-GB" w:eastAsia="en-US"/>
    </w:rPr>
  </w:style>
  <w:style w:type="paragraph" w:customStyle="1" w:styleId="OECD-table-title-bold">
    <w:name w:val="OECD-table-title-bold"/>
    <w:autoRedefine/>
    <w:uiPriority w:val="99"/>
    <w:rsid w:val="00124EB6"/>
    <w:pPr>
      <w:ind w:left="57"/>
    </w:pPr>
    <w:rPr>
      <w:bCs/>
      <w:spacing w:val="-2"/>
      <w:lang w:val="en-US" w:eastAsia="de-DE"/>
    </w:rPr>
  </w:style>
  <w:style w:type="character" w:customStyle="1" w:styleId="OECD-BASIS-TEXTCar">
    <w:name w:val="OECD-BASIS-TEXT Car"/>
    <w:uiPriority w:val="99"/>
    <w:rsid w:val="00124EB6"/>
    <w:rPr>
      <w:rFonts w:cs="Times New Roman"/>
      <w:sz w:val="22"/>
      <w:szCs w:val="22"/>
      <w:lang w:val="en-GB" w:eastAsia="en-US" w:bidi="ar-SA"/>
    </w:rPr>
  </w:style>
  <w:style w:type="paragraph" w:customStyle="1" w:styleId="OECD-Footer-Text">
    <w:name w:val="OECD-Footer-Text"/>
    <w:uiPriority w:val="99"/>
    <w:rsid w:val="00124EB6"/>
    <w:rPr>
      <w:b/>
      <w:sz w:val="18"/>
      <w:szCs w:val="22"/>
      <w:lang w:val="en-US" w:eastAsia="en-US"/>
    </w:rPr>
  </w:style>
  <w:style w:type="paragraph" w:styleId="Tekstdymka">
    <w:name w:val="Balloon Text"/>
    <w:basedOn w:val="Normalny"/>
    <w:link w:val="TekstdymkaZnak"/>
    <w:uiPriority w:val="99"/>
    <w:semiHidden/>
    <w:rsid w:val="00124EB6"/>
    <w:pPr>
      <w:tabs>
        <w:tab w:val="clear" w:pos="720"/>
      </w:tabs>
      <w:autoSpaceDE w:val="0"/>
      <w:autoSpaceDN w:val="0"/>
      <w:adjustRightInd w:val="0"/>
      <w:spacing w:after="0"/>
    </w:pPr>
    <w:rPr>
      <w:rFonts w:ascii="Tahoma" w:hAnsi="Tahoma" w:cs="Tahoma"/>
      <w:sz w:val="16"/>
      <w:szCs w:val="16"/>
      <w:lang w:val="en-US"/>
    </w:rPr>
  </w:style>
  <w:style w:type="character" w:customStyle="1" w:styleId="TekstdymkaZnak">
    <w:name w:val="Tekst dymka Znak"/>
    <w:link w:val="Tekstdymka"/>
    <w:uiPriority w:val="99"/>
    <w:semiHidden/>
    <w:locked/>
    <w:rsid w:val="00A21EF8"/>
    <w:rPr>
      <w:rFonts w:cs="Times New Roman"/>
      <w:sz w:val="2"/>
      <w:lang w:val="en-GB"/>
    </w:rPr>
  </w:style>
  <w:style w:type="paragraph" w:styleId="Tematkomentarza">
    <w:name w:val="annotation subject"/>
    <w:basedOn w:val="Tekstkomentarza"/>
    <w:next w:val="Tekstkomentarza"/>
    <w:link w:val="TematkomentarzaZnak"/>
    <w:uiPriority w:val="99"/>
    <w:semiHidden/>
    <w:rsid w:val="00E305C8"/>
    <w:rPr>
      <w:b/>
      <w:bCs/>
    </w:rPr>
  </w:style>
  <w:style w:type="character" w:customStyle="1" w:styleId="TematkomentarzaZnak">
    <w:name w:val="Temat komentarza Znak"/>
    <w:link w:val="Tematkomentarza"/>
    <w:uiPriority w:val="99"/>
    <w:locked/>
    <w:rsid w:val="00E305C8"/>
    <w:rPr>
      <w:rFonts w:cs="Times New Roman"/>
      <w:lang w:val="en-GB" w:eastAsia="en-US"/>
    </w:rPr>
  </w:style>
  <w:style w:type="paragraph" w:styleId="Tekstpodstawowy3">
    <w:name w:val="Body Text 3"/>
    <w:basedOn w:val="Normalny"/>
    <w:link w:val="Tekstpodstawowy3Znak"/>
    <w:uiPriority w:val="99"/>
    <w:semiHidden/>
    <w:rsid w:val="004E4D25"/>
    <w:pPr>
      <w:spacing w:after="120"/>
    </w:pPr>
    <w:rPr>
      <w:sz w:val="16"/>
      <w:szCs w:val="16"/>
    </w:rPr>
  </w:style>
  <w:style w:type="character" w:customStyle="1" w:styleId="Tekstpodstawowy3Znak">
    <w:name w:val="Tekst podstawowy 3 Znak"/>
    <w:link w:val="Tekstpodstawowy3"/>
    <w:uiPriority w:val="99"/>
    <w:semiHidden/>
    <w:locked/>
    <w:rsid w:val="004E4D25"/>
    <w:rPr>
      <w:rFonts w:cs="Times New Roman"/>
      <w:sz w:val="16"/>
      <w:szCs w:val="16"/>
      <w:lang w:val="en-GB" w:eastAsia="en-US"/>
    </w:rPr>
  </w:style>
  <w:style w:type="paragraph" w:customStyle="1" w:styleId="Kopfzeile-unterstrichen">
    <w:name w:val="Kopfzeile-unterstrichen"/>
    <w:basedOn w:val="Nagwek"/>
    <w:uiPriority w:val="99"/>
    <w:rsid w:val="004E4D25"/>
    <w:pPr>
      <w:pBdr>
        <w:bottom w:val="single" w:sz="4" w:space="1" w:color="auto"/>
      </w:pBdr>
      <w:tabs>
        <w:tab w:val="clear" w:pos="720"/>
        <w:tab w:val="center" w:pos="4536"/>
        <w:tab w:val="right" w:pos="9072"/>
      </w:tabs>
      <w:spacing w:after="360"/>
      <w:jc w:val="left"/>
    </w:pPr>
    <w:rPr>
      <w:rFonts w:ascii="Times New Roman" w:hAnsi="Times New Roman"/>
      <w:noProof/>
      <w:color w:val="auto"/>
      <w:sz w:val="18"/>
      <w:lang w:val="nl-NL" w:eastAsia="nl-NL"/>
    </w:rPr>
  </w:style>
  <w:style w:type="paragraph" w:customStyle="1" w:styleId="Tabelle8">
    <w:name w:val="Tabelle_8"/>
    <w:basedOn w:val="Normalny"/>
    <w:uiPriority w:val="99"/>
    <w:rsid w:val="004E4D25"/>
    <w:pPr>
      <w:tabs>
        <w:tab w:val="clear" w:pos="720"/>
      </w:tabs>
      <w:spacing w:after="0"/>
    </w:pPr>
    <w:rPr>
      <w:noProof/>
      <w:sz w:val="16"/>
      <w:szCs w:val="20"/>
      <w:lang w:val="nl-NL" w:eastAsia="nl-NL"/>
    </w:rPr>
  </w:style>
  <w:style w:type="paragraph" w:customStyle="1" w:styleId="LoEcellsChar">
    <w:name w:val="_LoE_cells Char"/>
    <w:uiPriority w:val="99"/>
    <w:rsid w:val="004E4D25"/>
    <w:pPr>
      <w:numPr>
        <w:ilvl w:val="12"/>
      </w:numPr>
      <w:tabs>
        <w:tab w:val="left" w:pos="997"/>
        <w:tab w:val="right" w:pos="4392"/>
      </w:tabs>
      <w:spacing w:before="60" w:after="60" w:line="240" w:lineRule="atLeast"/>
    </w:pPr>
    <w:rPr>
      <w:lang w:val="en-GB" w:eastAsia="de-DE"/>
    </w:rPr>
  </w:style>
  <w:style w:type="paragraph" w:customStyle="1" w:styleId="LoEheadingboldChar">
    <w:name w:val="_LoE_heading_bold Char"/>
    <w:uiPriority w:val="99"/>
    <w:rsid w:val="004E4D25"/>
    <w:pPr>
      <w:keepNext/>
      <w:numPr>
        <w:ilvl w:val="12"/>
      </w:numPr>
      <w:spacing w:before="60" w:after="120" w:line="240" w:lineRule="atLeast"/>
    </w:pPr>
    <w:rPr>
      <w:b/>
      <w:sz w:val="22"/>
      <w:lang w:val="en-GB" w:eastAsia="de-DE"/>
    </w:rPr>
  </w:style>
  <w:style w:type="paragraph" w:customStyle="1" w:styleId="LoEtextChar">
    <w:name w:val="_LoE_text Char"/>
    <w:uiPriority w:val="99"/>
    <w:rsid w:val="004E4D25"/>
    <w:pPr>
      <w:numPr>
        <w:ilvl w:val="12"/>
      </w:numPr>
      <w:spacing w:line="240" w:lineRule="atLeast"/>
    </w:pPr>
    <w:rPr>
      <w:lang w:val="en-GB" w:eastAsia="de-DE"/>
    </w:rPr>
  </w:style>
  <w:style w:type="paragraph" w:customStyle="1" w:styleId="CEPtable">
    <w:name w:val="CEPtable"/>
    <w:basedOn w:val="Normalny"/>
    <w:uiPriority w:val="99"/>
    <w:rsid w:val="004E4D25"/>
    <w:pPr>
      <w:tabs>
        <w:tab w:val="clear" w:pos="720"/>
      </w:tabs>
      <w:spacing w:before="60" w:after="60"/>
    </w:pPr>
    <w:rPr>
      <w:sz w:val="20"/>
      <w:szCs w:val="20"/>
      <w:lang w:eastAsia="de-DE"/>
    </w:rPr>
  </w:style>
  <w:style w:type="character" w:customStyle="1" w:styleId="WcicienormalneZnak">
    <w:name w:val="Wcięcie normalne Znak"/>
    <w:link w:val="Wcicienormalne"/>
    <w:uiPriority w:val="99"/>
    <w:locked/>
    <w:rsid w:val="00A054D4"/>
    <w:rPr>
      <w:rFonts w:cs="Times New Roman"/>
      <w:sz w:val="24"/>
      <w:szCs w:val="24"/>
      <w:lang w:val="en-GB" w:eastAsia="en-US" w:bidi="ar-SA"/>
    </w:rPr>
  </w:style>
  <w:style w:type="paragraph" w:customStyle="1" w:styleId="Default">
    <w:name w:val="Default"/>
    <w:rsid w:val="00A674CA"/>
    <w:pPr>
      <w:autoSpaceDE w:val="0"/>
      <w:autoSpaceDN w:val="0"/>
      <w:adjustRightInd w:val="0"/>
    </w:pPr>
    <w:rPr>
      <w:color w:val="000000"/>
      <w:sz w:val="24"/>
      <w:szCs w:val="24"/>
      <w:lang w:val="en-US"/>
    </w:rPr>
  </w:style>
  <w:style w:type="paragraph" w:customStyle="1" w:styleId="NormalDossier">
    <w:name w:val="Normal Dossier"/>
    <w:basedOn w:val="Normalny"/>
    <w:link w:val="NormalDossierChar"/>
    <w:uiPriority w:val="99"/>
    <w:rsid w:val="009C7649"/>
    <w:pPr>
      <w:tabs>
        <w:tab w:val="clear" w:pos="720"/>
      </w:tabs>
      <w:spacing w:before="120" w:after="120"/>
    </w:pPr>
    <w:rPr>
      <w:szCs w:val="20"/>
    </w:rPr>
  </w:style>
  <w:style w:type="character" w:customStyle="1" w:styleId="NormalDossierChar">
    <w:name w:val="Normal Dossier Char"/>
    <w:link w:val="NormalDossier"/>
    <w:uiPriority w:val="99"/>
    <w:locked/>
    <w:rsid w:val="009C7649"/>
    <w:rPr>
      <w:sz w:val="24"/>
      <w:lang w:val="en-GB" w:eastAsia="en-US"/>
    </w:rPr>
  </w:style>
  <w:style w:type="character" w:customStyle="1" w:styleId="authors-list-item">
    <w:name w:val="authors-list-item"/>
    <w:basedOn w:val="Domylnaczcionkaakapitu"/>
    <w:rsid w:val="000A7BDE"/>
  </w:style>
  <w:style w:type="character" w:customStyle="1" w:styleId="comma">
    <w:name w:val="comma"/>
    <w:basedOn w:val="Domylnaczcionkaakapitu"/>
    <w:rsid w:val="000A7BDE"/>
  </w:style>
  <w:style w:type="character" w:styleId="Tekstzastpczy">
    <w:name w:val="Placeholder Text"/>
    <w:basedOn w:val="Domylnaczcionkaakapitu"/>
    <w:uiPriority w:val="99"/>
    <w:semiHidden/>
    <w:rsid w:val="001969D0"/>
    <w:rPr>
      <w:color w:val="808080"/>
    </w:rPr>
  </w:style>
  <w:style w:type="character" w:customStyle="1" w:styleId="TableFootnoteChar">
    <w:name w:val="Table Footnote Char"/>
    <w:link w:val="TableFootnote"/>
    <w:uiPriority w:val="99"/>
    <w:locked/>
    <w:rsid w:val="00FD7EED"/>
    <w:rPr>
      <w:sz w:val="18"/>
      <w:szCs w:val="24"/>
      <w:lang w:val="en-GB" w:eastAsia="en-US"/>
    </w:rPr>
  </w:style>
  <w:style w:type="character" w:styleId="Nierozpoznanawzmianka">
    <w:name w:val="Unresolved Mention"/>
    <w:basedOn w:val="Domylnaczcionkaakapitu"/>
    <w:uiPriority w:val="99"/>
    <w:semiHidden/>
    <w:unhideWhenUsed/>
    <w:rsid w:val="007F0D5A"/>
    <w:rPr>
      <w:color w:val="605E5C"/>
      <w:shd w:val="clear" w:color="auto" w:fill="E1DFDD"/>
    </w:rPr>
  </w:style>
  <w:style w:type="paragraph" w:styleId="Poprawka">
    <w:name w:val="Revision"/>
    <w:hidden/>
    <w:uiPriority w:val="99"/>
    <w:semiHidden/>
    <w:rsid w:val="00E94CAF"/>
    <w:rPr>
      <w:sz w:val="24"/>
      <w:szCs w:val="24"/>
      <w:lang w:val="en-GB" w:eastAsia="en-US"/>
    </w:rPr>
  </w:style>
  <w:style w:type="table" w:styleId="Tabela-Siatka">
    <w:name w:val="Table Grid"/>
    <w:basedOn w:val="Standardowy"/>
    <w:uiPriority w:val="39"/>
    <w:rsid w:val="00E76AEB"/>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locked/>
    <w:rsid w:val="004558FB"/>
    <w:rPr>
      <w:color w:val="800080" w:themeColor="followedHyperlink"/>
      <w:u w:val="single"/>
    </w:rPr>
  </w:style>
  <w:style w:type="character" w:customStyle="1" w:styleId="ui-provider">
    <w:name w:val="ui-provider"/>
    <w:basedOn w:val="Domylnaczcionkaakapitu"/>
    <w:rsid w:val="008375B7"/>
  </w:style>
  <w:style w:type="character" w:customStyle="1" w:styleId="normaltextrun">
    <w:name w:val="normaltextrun"/>
    <w:basedOn w:val="Domylnaczcionkaakapitu"/>
    <w:rsid w:val="00570E69"/>
  </w:style>
  <w:style w:type="character" w:customStyle="1" w:styleId="eop">
    <w:name w:val="eop"/>
    <w:basedOn w:val="Domylnaczcionkaakapitu"/>
    <w:rsid w:val="005D4EFC"/>
  </w:style>
  <w:style w:type="paragraph" w:customStyle="1" w:styleId="paragraph">
    <w:name w:val="paragraph"/>
    <w:basedOn w:val="Normalny"/>
    <w:rsid w:val="005D4EFC"/>
    <w:pPr>
      <w:tabs>
        <w:tab w:val="clear" w:pos="720"/>
      </w:tabs>
      <w:spacing w:before="100" w:beforeAutospacing="1" w:after="100" w:afterAutospacing="1"/>
    </w:pPr>
    <w:rPr>
      <w:lang w:val="en-US"/>
    </w:rPr>
  </w:style>
  <w:style w:type="character" w:customStyle="1" w:styleId="tabchar">
    <w:name w:val="tabchar"/>
    <w:basedOn w:val="Domylnaczcionkaakapitu"/>
    <w:rsid w:val="005D4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810388">
      <w:bodyDiv w:val="1"/>
      <w:marLeft w:val="0"/>
      <w:marRight w:val="0"/>
      <w:marTop w:val="0"/>
      <w:marBottom w:val="0"/>
      <w:divBdr>
        <w:top w:val="none" w:sz="0" w:space="0" w:color="auto"/>
        <w:left w:val="none" w:sz="0" w:space="0" w:color="auto"/>
        <w:bottom w:val="none" w:sz="0" w:space="0" w:color="auto"/>
        <w:right w:val="none" w:sz="0" w:space="0" w:color="auto"/>
      </w:divBdr>
    </w:div>
    <w:div w:id="201286921">
      <w:bodyDiv w:val="1"/>
      <w:marLeft w:val="0"/>
      <w:marRight w:val="0"/>
      <w:marTop w:val="0"/>
      <w:marBottom w:val="0"/>
      <w:divBdr>
        <w:top w:val="none" w:sz="0" w:space="0" w:color="auto"/>
        <w:left w:val="none" w:sz="0" w:space="0" w:color="auto"/>
        <w:bottom w:val="none" w:sz="0" w:space="0" w:color="auto"/>
        <w:right w:val="none" w:sz="0" w:space="0" w:color="auto"/>
      </w:divBdr>
    </w:div>
    <w:div w:id="313412867">
      <w:bodyDiv w:val="1"/>
      <w:marLeft w:val="0"/>
      <w:marRight w:val="0"/>
      <w:marTop w:val="0"/>
      <w:marBottom w:val="0"/>
      <w:divBdr>
        <w:top w:val="none" w:sz="0" w:space="0" w:color="auto"/>
        <w:left w:val="none" w:sz="0" w:space="0" w:color="auto"/>
        <w:bottom w:val="none" w:sz="0" w:space="0" w:color="auto"/>
        <w:right w:val="none" w:sz="0" w:space="0" w:color="auto"/>
      </w:divBdr>
    </w:div>
    <w:div w:id="376126767">
      <w:bodyDiv w:val="1"/>
      <w:marLeft w:val="0"/>
      <w:marRight w:val="0"/>
      <w:marTop w:val="0"/>
      <w:marBottom w:val="0"/>
      <w:divBdr>
        <w:top w:val="none" w:sz="0" w:space="0" w:color="auto"/>
        <w:left w:val="none" w:sz="0" w:space="0" w:color="auto"/>
        <w:bottom w:val="none" w:sz="0" w:space="0" w:color="auto"/>
        <w:right w:val="none" w:sz="0" w:space="0" w:color="auto"/>
      </w:divBdr>
    </w:div>
    <w:div w:id="490877354">
      <w:bodyDiv w:val="1"/>
      <w:marLeft w:val="0"/>
      <w:marRight w:val="0"/>
      <w:marTop w:val="0"/>
      <w:marBottom w:val="0"/>
      <w:divBdr>
        <w:top w:val="none" w:sz="0" w:space="0" w:color="auto"/>
        <w:left w:val="none" w:sz="0" w:space="0" w:color="auto"/>
        <w:bottom w:val="none" w:sz="0" w:space="0" w:color="auto"/>
        <w:right w:val="none" w:sz="0" w:space="0" w:color="auto"/>
      </w:divBdr>
    </w:div>
    <w:div w:id="495845617">
      <w:bodyDiv w:val="1"/>
      <w:marLeft w:val="0"/>
      <w:marRight w:val="0"/>
      <w:marTop w:val="0"/>
      <w:marBottom w:val="0"/>
      <w:divBdr>
        <w:top w:val="none" w:sz="0" w:space="0" w:color="auto"/>
        <w:left w:val="none" w:sz="0" w:space="0" w:color="auto"/>
        <w:bottom w:val="none" w:sz="0" w:space="0" w:color="auto"/>
        <w:right w:val="none" w:sz="0" w:space="0" w:color="auto"/>
      </w:divBdr>
    </w:div>
    <w:div w:id="667176191">
      <w:bodyDiv w:val="1"/>
      <w:marLeft w:val="0"/>
      <w:marRight w:val="0"/>
      <w:marTop w:val="0"/>
      <w:marBottom w:val="0"/>
      <w:divBdr>
        <w:top w:val="none" w:sz="0" w:space="0" w:color="auto"/>
        <w:left w:val="none" w:sz="0" w:space="0" w:color="auto"/>
        <w:bottom w:val="none" w:sz="0" w:space="0" w:color="auto"/>
        <w:right w:val="none" w:sz="0" w:space="0" w:color="auto"/>
      </w:divBdr>
    </w:div>
    <w:div w:id="703363004">
      <w:bodyDiv w:val="1"/>
      <w:marLeft w:val="0"/>
      <w:marRight w:val="0"/>
      <w:marTop w:val="0"/>
      <w:marBottom w:val="0"/>
      <w:divBdr>
        <w:top w:val="none" w:sz="0" w:space="0" w:color="auto"/>
        <w:left w:val="none" w:sz="0" w:space="0" w:color="auto"/>
        <w:bottom w:val="none" w:sz="0" w:space="0" w:color="auto"/>
        <w:right w:val="none" w:sz="0" w:space="0" w:color="auto"/>
      </w:divBdr>
    </w:div>
    <w:div w:id="735932131">
      <w:bodyDiv w:val="1"/>
      <w:marLeft w:val="0"/>
      <w:marRight w:val="0"/>
      <w:marTop w:val="0"/>
      <w:marBottom w:val="0"/>
      <w:divBdr>
        <w:top w:val="none" w:sz="0" w:space="0" w:color="auto"/>
        <w:left w:val="none" w:sz="0" w:space="0" w:color="auto"/>
        <w:bottom w:val="none" w:sz="0" w:space="0" w:color="auto"/>
        <w:right w:val="none" w:sz="0" w:space="0" w:color="auto"/>
      </w:divBdr>
    </w:div>
    <w:div w:id="1060203278">
      <w:bodyDiv w:val="1"/>
      <w:marLeft w:val="0"/>
      <w:marRight w:val="0"/>
      <w:marTop w:val="0"/>
      <w:marBottom w:val="0"/>
      <w:divBdr>
        <w:top w:val="none" w:sz="0" w:space="0" w:color="auto"/>
        <w:left w:val="none" w:sz="0" w:space="0" w:color="auto"/>
        <w:bottom w:val="none" w:sz="0" w:space="0" w:color="auto"/>
        <w:right w:val="none" w:sz="0" w:space="0" w:color="auto"/>
      </w:divBdr>
    </w:div>
    <w:div w:id="1258556858">
      <w:marLeft w:val="0"/>
      <w:marRight w:val="0"/>
      <w:marTop w:val="0"/>
      <w:marBottom w:val="0"/>
      <w:divBdr>
        <w:top w:val="none" w:sz="0" w:space="0" w:color="auto"/>
        <w:left w:val="none" w:sz="0" w:space="0" w:color="auto"/>
        <w:bottom w:val="none" w:sz="0" w:space="0" w:color="auto"/>
        <w:right w:val="none" w:sz="0" w:space="0" w:color="auto"/>
      </w:divBdr>
    </w:div>
    <w:div w:id="1503541508">
      <w:bodyDiv w:val="1"/>
      <w:marLeft w:val="0"/>
      <w:marRight w:val="0"/>
      <w:marTop w:val="0"/>
      <w:marBottom w:val="0"/>
      <w:divBdr>
        <w:top w:val="none" w:sz="0" w:space="0" w:color="auto"/>
        <w:left w:val="none" w:sz="0" w:space="0" w:color="auto"/>
        <w:bottom w:val="none" w:sz="0" w:space="0" w:color="auto"/>
        <w:right w:val="none" w:sz="0" w:space="0" w:color="auto"/>
      </w:divBdr>
    </w:div>
    <w:div w:id="1677490610">
      <w:bodyDiv w:val="1"/>
      <w:marLeft w:val="0"/>
      <w:marRight w:val="0"/>
      <w:marTop w:val="0"/>
      <w:marBottom w:val="0"/>
      <w:divBdr>
        <w:top w:val="none" w:sz="0" w:space="0" w:color="auto"/>
        <w:left w:val="none" w:sz="0" w:space="0" w:color="auto"/>
        <w:bottom w:val="none" w:sz="0" w:space="0" w:color="auto"/>
        <w:right w:val="none" w:sz="0" w:space="0" w:color="auto"/>
      </w:divBdr>
    </w:div>
    <w:div w:id="1878395562">
      <w:bodyDiv w:val="1"/>
      <w:marLeft w:val="0"/>
      <w:marRight w:val="0"/>
      <w:marTop w:val="0"/>
      <w:marBottom w:val="0"/>
      <w:divBdr>
        <w:top w:val="none" w:sz="0" w:space="0" w:color="auto"/>
        <w:left w:val="none" w:sz="0" w:space="0" w:color="auto"/>
        <w:bottom w:val="none" w:sz="0" w:space="0" w:color="auto"/>
        <w:right w:val="none" w:sz="0" w:space="0" w:color="auto"/>
      </w:divBdr>
    </w:div>
    <w:div w:id="1951937987">
      <w:bodyDiv w:val="1"/>
      <w:marLeft w:val="0"/>
      <w:marRight w:val="0"/>
      <w:marTop w:val="0"/>
      <w:marBottom w:val="0"/>
      <w:divBdr>
        <w:top w:val="none" w:sz="0" w:space="0" w:color="auto"/>
        <w:left w:val="none" w:sz="0" w:space="0" w:color="auto"/>
        <w:bottom w:val="none" w:sz="0" w:space="0" w:color="auto"/>
        <w:right w:val="none" w:sz="0" w:space="0" w:color="auto"/>
      </w:divBdr>
    </w:div>
    <w:div w:id="2044592714">
      <w:bodyDiv w:val="1"/>
      <w:marLeft w:val="0"/>
      <w:marRight w:val="0"/>
      <w:marTop w:val="0"/>
      <w:marBottom w:val="0"/>
      <w:divBdr>
        <w:top w:val="none" w:sz="0" w:space="0" w:color="auto"/>
        <w:left w:val="none" w:sz="0" w:space="0" w:color="auto"/>
        <w:bottom w:val="none" w:sz="0" w:space="0" w:color="auto"/>
        <w:right w:val="none" w:sz="0" w:space="0" w:color="auto"/>
      </w:divBdr>
    </w:div>
    <w:div w:id="213910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SMGI\Application%20Data\Microsoft\Templates\dRR%20Part%20B%20Section%201_Blank%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753CE810B87845A0FBF0CC4F569D4D" ma:contentTypeVersion="13" ma:contentTypeDescription="Een nieuw document maken." ma:contentTypeScope="" ma:versionID="931c164f66cc01f911703905b230bb0a">
  <xsd:schema xmlns:xsd="http://www.w3.org/2001/XMLSchema" xmlns:xs="http://www.w3.org/2001/XMLSchema" xmlns:p="http://schemas.microsoft.com/office/2006/metadata/properties" xmlns:ns2="5abe2885-24f1-411f-8550-e0ee997e7083" xmlns:ns3="01b1fe80-855b-423c-bd8f-39babc5cf77c" targetNamespace="http://schemas.microsoft.com/office/2006/metadata/properties" ma:root="true" ma:fieldsID="fe8a87e728347ca046719c72c5dbed95" ns2:_="" ns3:_="">
    <xsd:import namespace="5abe2885-24f1-411f-8550-e0ee997e7083"/>
    <xsd:import namespace="01b1fe80-855b-423c-bd8f-39babc5cf7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2885-24f1-411f-8550-e0ee997e7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110b9226-a230-4d76-9e98-7976ecfadc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b1fe80-855b-423c-bd8f-39babc5cf77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6db233-e24e-459d-bdac-74935c02f9dd}" ma:internalName="TaxCatchAll" ma:showField="CatchAllData" ma:web="01b1fe80-855b-423c-bd8f-39babc5cf77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be2885-24f1-411f-8550-e0ee997e7083">
      <Terms xmlns="http://schemas.microsoft.com/office/infopath/2007/PartnerControls"/>
    </lcf76f155ced4ddcb4097134ff3c332f>
    <TaxCatchAll xmlns="01b1fe80-855b-423c-bd8f-39babc5cf77c" xsi:nil="true"/>
  </documentManagement>
</p:properti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E494C6-D6C3-41E3-ABB8-F52751D21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2885-24f1-411f-8550-e0ee997e7083"/>
    <ds:schemaRef ds:uri="01b1fe80-855b-423c-bd8f-39babc5cf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D8BA63-E055-4754-8874-41415F87A5D4}">
  <ds:schemaRefs>
    <ds:schemaRef ds:uri="http://schemas.microsoft.com/office/2006/metadata/properties"/>
    <ds:schemaRef ds:uri="http://schemas.microsoft.com/office/infopath/2007/PartnerControls"/>
    <ds:schemaRef ds:uri="5abe2885-24f1-411f-8550-e0ee997e7083"/>
    <ds:schemaRef ds:uri="01b1fe80-855b-423c-bd8f-39babc5cf77c"/>
  </ds:schemaRefs>
</ds:datastoreItem>
</file>

<file path=customXml/itemProps3.xml><?xml version="1.0" encoding="utf-8"?>
<ds:datastoreItem xmlns:ds="http://schemas.openxmlformats.org/officeDocument/2006/customXml" ds:itemID="{F33050CC-0CEA-4BEE-9F61-7EDAE9AB48A3}">
  <ds:schemaRefs>
    <ds:schemaRef ds:uri="http://schemas.openxmlformats.org/officeDocument/2006/bibliography"/>
  </ds:schemaRefs>
</ds:datastoreItem>
</file>

<file path=customXml/itemProps4.xml><?xml version="1.0" encoding="utf-8"?>
<ds:datastoreItem xmlns:ds="http://schemas.openxmlformats.org/officeDocument/2006/customXml" ds:itemID="{C74C7215-4CB5-4C73-9783-6B2D171CA7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dRR Part B Section 1_Blank template</Template>
  <TotalTime>3</TotalTime>
  <Pages>51</Pages>
  <Words>16841</Words>
  <Characters>101052</Characters>
  <Application>Microsoft Office Word</Application>
  <DocSecurity>0</DocSecurity>
  <Lines>842</Lines>
  <Paragraphs>235</Paragraphs>
  <ScaleCrop>false</ScaleCrop>
  <HeadingPairs>
    <vt:vector size="2" baseType="variant">
      <vt:variant>
        <vt:lpstr>Tytuł</vt:lpstr>
      </vt:variant>
      <vt:variant>
        <vt:i4>1</vt:i4>
      </vt:variant>
    </vt:vector>
  </HeadingPairs>
  <TitlesOfParts>
    <vt:vector size="1" baseType="lpstr">
      <vt:lpstr>dRR Part B Section 1_ Blank template</vt:lpstr>
    </vt:vector>
  </TitlesOfParts>
  <Company>European Commission</Company>
  <LinksUpToDate>false</LinksUpToDate>
  <CharactersWithSpaces>117658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dRR Part B Section 1_ Blank template</dc:title>
  <dc:subject/>
  <dc:creator>Registration Report Working Group</dc:creator>
  <cp:keywords/>
  <cp:lastModifiedBy>aam</cp:lastModifiedBy>
  <cp:revision>3</cp:revision>
  <cp:lastPrinted>2010-11-24T14:30:00Z</cp:lastPrinted>
  <dcterms:created xsi:type="dcterms:W3CDTF">2024-09-25T11:26:00Z</dcterms:created>
  <dcterms:modified xsi:type="dcterms:W3CDTF">2024-09-25T11:29:00Z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0x01010064753CE810B87845A0FBF0CC4F569D4D</vt:lpwstr>
  </property>
  <property fmtid="{D5CDD505-2E9C-101B-9397-08002B2CF9AE}" pid="3" name="MediaServiceImageTags">
    <vt:lpwstr/>
  </property>
  <property fmtid="{D5CDD505-2E9C-101B-9397-08002B2CF9AE}" pid="4" name="GrammarlyDocumentId">
    <vt:lpwstr>e4103933df45ef58408467fcf236b5563a1229d28de49cdba04427f3e9da7fdf</vt:lpwstr>
  </property>
</Properties>
</file>